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9AC1AE" w14:textId="77777777" w:rsidR="002A4D9A" w:rsidRPr="00514A47" w:rsidRDefault="002A4D9A" w:rsidP="009829D6">
      <w:pPr>
        <w:pStyle w:val="Heading3"/>
        <w:widowControl w:val="0"/>
        <w:numPr>
          <w:ilvl w:val="2"/>
          <w:numId w:val="3"/>
        </w:numPr>
        <w:spacing w:before="360"/>
        <w:rPr>
          <w:noProof/>
        </w:rPr>
      </w:pPr>
      <w:bookmarkStart w:id="0" w:name="_Toc276506518"/>
      <w:bookmarkStart w:id="1" w:name="_Toc276506523"/>
      <w:bookmarkStart w:id="2" w:name="_Toc351404571"/>
      <w:bookmarkStart w:id="3" w:name="_Toc359764528"/>
      <w:bookmarkStart w:id="4" w:name="_Toc169788235"/>
      <w:r w:rsidRPr="00514A47">
        <w:rPr>
          <w:noProof/>
        </w:rPr>
        <w:t>Multicast connectivity</w:t>
      </w:r>
      <w:bookmarkEnd w:id="2"/>
      <w:bookmarkEnd w:id="3"/>
      <w:bookmarkEnd w:id="4"/>
    </w:p>
    <w:tbl>
      <w:tblPr>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0"/>
        <w:gridCol w:w="2674"/>
        <w:gridCol w:w="1466"/>
        <w:gridCol w:w="5244"/>
        <w:gridCol w:w="1351"/>
        <w:gridCol w:w="917"/>
      </w:tblGrid>
      <w:tr w:rsidR="002A4D9A" w:rsidRPr="00514A47" w14:paraId="42B3D2B1" w14:textId="77777777" w:rsidTr="00D65E9D">
        <w:trPr>
          <w:cantSplit/>
          <w:tblHeader/>
        </w:trPr>
        <w:tc>
          <w:tcPr>
            <w:tcW w:w="1530" w:type="dxa"/>
            <w:shd w:val="clear" w:color="auto" w:fill="auto"/>
            <w:vAlign w:val="center"/>
          </w:tcPr>
          <w:p w14:paraId="7704E961" w14:textId="77777777" w:rsidR="002A4D9A" w:rsidRPr="00514A47" w:rsidRDefault="002A4D9A" w:rsidP="00D202C2">
            <w:pPr>
              <w:pStyle w:val="IEEEStdsParagraph"/>
              <w:spacing w:after="0"/>
              <w:jc w:val="center"/>
              <w:rPr>
                <w:b/>
                <w:noProof/>
                <w:szCs w:val="22"/>
              </w:rPr>
            </w:pPr>
            <w:r w:rsidRPr="00514A47">
              <w:rPr>
                <w:b/>
                <w:noProof/>
                <w:szCs w:val="22"/>
              </w:rPr>
              <w:t>Item</w:t>
            </w:r>
          </w:p>
        </w:tc>
        <w:tc>
          <w:tcPr>
            <w:tcW w:w="2674" w:type="dxa"/>
            <w:shd w:val="clear" w:color="auto" w:fill="auto"/>
            <w:vAlign w:val="center"/>
          </w:tcPr>
          <w:p w14:paraId="127A1EC9" w14:textId="77777777" w:rsidR="002A4D9A" w:rsidRPr="00514A47" w:rsidRDefault="002A4D9A" w:rsidP="00D202C2">
            <w:pPr>
              <w:pStyle w:val="IEEEStdsParagraph"/>
              <w:spacing w:after="0"/>
              <w:jc w:val="center"/>
              <w:rPr>
                <w:b/>
                <w:noProof/>
                <w:szCs w:val="22"/>
              </w:rPr>
            </w:pPr>
            <w:r w:rsidRPr="00514A47">
              <w:rPr>
                <w:b/>
                <w:noProof/>
                <w:szCs w:val="22"/>
              </w:rPr>
              <w:t>Description</w:t>
            </w:r>
          </w:p>
        </w:tc>
        <w:tc>
          <w:tcPr>
            <w:tcW w:w="1466" w:type="dxa"/>
            <w:shd w:val="clear" w:color="auto" w:fill="auto"/>
            <w:vAlign w:val="center"/>
          </w:tcPr>
          <w:p w14:paraId="71FBB1E6" w14:textId="77777777" w:rsidR="002A4D9A" w:rsidRPr="00514A47" w:rsidRDefault="002A4D9A" w:rsidP="00D202C2">
            <w:pPr>
              <w:pStyle w:val="IEEEStdsParagraph"/>
              <w:spacing w:after="0"/>
              <w:jc w:val="center"/>
              <w:rPr>
                <w:b/>
                <w:noProof/>
                <w:szCs w:val="22"/>
              </w:rPr>
            </w:pPr>
            <w:r w:rsidRPr="00514A47">
              <w:rPr>
                <w:b/>
                <w:noProof/>
                <w:szCs w:val="22"/>
              </w:rPr>
              <w:t>Subclause</w:t>
            </w:r>
          </w:p>
        </w:tc>
        <w:tc>
          <w:tcPr>
            <w:tcW w:w="5244" w:type="dxa"/>
            <w:shd w:val="clear" w:color="auto" w:fill="auto"/>
            <w:vAlign w:val="center"/>
          </w:tcPr>
          <w:p w14:paraId="5FE4BD30" w14:textId="77777777" w:rsidR="002A4D9A" w:rsidRPr="00514A47" w:rsidRDefault="002A4D9A" w:rsidP="00D202C2">
            <w:pPr>
              <w:pStyle w:val="IEEEStdsParagraph"/>
              <w:spacing w:after="0"/>
              <w:jc w:val="center"/>
              <w:rPr>
                <w:b/>
                <w:noProof/>
                <w:szCs w:val="22"/>
              </w:rPr>
            </w:pPr>
            <w:r w:rsidRPr="00514A47">
              <w:rPr>
                <w:b/>
                <w:noProof/>
                <w:szCs w:val="22"/>
              </w:rPr>
              <w:t>Value/Comment</w:t>
            </w:r>
          </w:p>
        </w:tc>
        <w:tc>
          <w:tcPr>
            <w:tcW w:w="1351" w:type="dxa"/>
            <w:shd w:val="clear" w:color="auto" w:fill="auto"/>
            <w:vAlign w:val="center"/>
          </w:tcPr>
          <w:p w14:paraId="653AC55C" w14:textId="77777777" w:rsidR="002A4D9A" w:rsidRPr="00514A47" w:rsidRDefault="002A4D9A" w:rsidP="00D202C2">
            <w:pPr>
              <w:pStyle w:val="IEEEStdsParagraph"/>
              <w:spacing w:after="0"/>
              <w:jc w:val="center"/>
              <w:rPr>
                <w:b/>
                <w:noProof/>
                <w:szCs w:val="22"/>
              </w:rPr>
            </w:pPr>
            <w:r w:rsidRPr="00514A47">
              <w:rPr>
                <w:b/>
                <w:noProof/>
                <w:szCs w:val="22"/>
              </w:rPr>
              <w:t>Status</w:t>
            </w:r>
          </w:p>
        </w:tc>
        <w:tc>
          <w:tcPr>
            <w:tcW w:w="917" w:type="dxa"/>
            <w:shd w:val="clear" w:color="auto" w:fill="auto"/>
            <w:vAlign w:val="center"/>
          </w:tcPr>
          <w:p w14:paraId="1AB23BFB" w14:textId="77777777" w:rsidR="002A4D9A" w:rsidRPr="00514A47" w:rsidRDefault="002A4D9A" w:rsidP="00D202C2">
            <w:pPr>
              <w:pStyle w:val="IEEEStdsParagraph"/>
              <w:spacing w:after="0"/>
              <w:jc w:val="center"/>
              <w:rPr>
                <w:b/>
                <w:noProof/>
                <w:szCs w:val="22"/>
              </w:rPr>
            </w:pPr>
            <w:r w:rsidRPr="00514A47">
              <w:rPr>
                <w:b/>
                <w:noProof/>
                <w:szCs w:val="22"/>
              </w:rPr>
              <w:t>Support</w:t>
            </w:r>
          </w:p>
        </w:tc>
      </w:tr>
      <w:tr w:rsidR="002A4D9A" w:rsidRPr="00514A47" w14:paraId="29E19FBD" w14:textId="77777777" w:rsidTr="00D65E9D">
        <w:trPr>
          <w:cantSplit/>
        </w:trPr>
        <w:tc>
          <w:tcPr>
            <w:tcW w:w="1530" w:type="dxa"/>
            <w:shd w:val="clear" w:color="auto" w:fill="auto"/>
            <w:vAlign w:val="center"/>
          </w:tcPr>
          <w:p w14:paraId="07A6A739" w14:textId="3BC4F31D" w:rsidR="002A4D9A" w:rsidRPr="00514A47" w:rsidRDefault="00971EA9" w:rsidP="00D202C2">
            <w:pPr>
              <w:pStyle w:val="IEEEStdsParagraph"/>
              <w:spacing w:after="0"/>
              <w:jc w:val="left"/>
              <w:rPr>
                <w:rFonts w:eastAsiaTheme="minorEastAsia"/>
                <w:noProof/>
                <w:lang w:eastAsia="zh-CN"/>
              </w:rPr>
            </w:pPr>
            <w:r w:rsidRPr="00514A47">
              <w:rPr>
                <w:rFonts w:eastAsiaTheme="minorEastAsia"/>
                <w:noProof/>
                <w:lang w:eastAsia="zh-CN"/>
              </w:rPr>
              <w:t>U-</w:t>
            </w:r>
            <w:r w:rsidR="002A4D9A" w:rsidRPr="00514A47">
              <w:rPr>
                <w:rFonts w:eastAsiaTheme="minorEastAsia"/>
                <w:noProof/>
                <w:lang w:eastAsia="zh-CN"/>
              </w:rPr>
              <w:t>MC0</w:t>
            </w:r>
          </w:p>
        </w:tc>
        <w:tc>
          <w:tcPr>
            <w:tcW w:w="2674" w:type="dxa"/>
            <w:shd w:val="clear" w:color="auto" w:fill="auto"/>
            <w:vAlign w:val="center"/>
          </w:tcPr>
          <w:p w14:paraId="1F69DDCC" w14:textId="77777777" w:rsidR="002A4D9A" w:rsidRPr="00514A47" w:rsidRDefault="00A13711" w:rsidP="00D202C2">
            <w:pPr>
              <w:pStyle w:val="IEEEStdsParagraph"/>
              <w:spacing w:after="0"/>
              <w:jc w:val="left"/>
              <w:rPr>
                <w:noProof/>
              </w:rPr>
            </w:pPr>
            <w:r w:rsidRPr="00514A47">
              <w:rPr>
                <w:noProof/>
              </w:rPr>
              <w:t>Implements</w:t>
            </w:r>
            <w:r w:rsidR="002A4D9A" w:rsidRPr="00514A47">
              <w:rPr>
                <w:noProof/>
              </w:rPr>
              <w:t xml:space="preserve"> multicast connectivity</w:t>
            </w:r>
          </w:p>
        </w:tc>
        <w:tc>
          <w:tcPr>
            <w:tcW w:w="1466" w:type="dxa"/>
            <w:shd w:val="clear" w:color="auto" w:fill="auto"/>
            <w:vAlign w:val="center"/>
          </w:tcPr>
          <w:p w14:paraId="3B6E9567" w14:textId="2F5314B4" w:rsidR="002A4D9A" w:rsidRPr="00514A47" w:rsidRDefault="000F2570" w:rsidP="00D202C2">
            <w:pPr>
              <w:pStyle w:val="IEEEStdsParagraph"/>
              <w:spacing w:after="0"/>
              <w:jc w:val="left"/>
              <w:rPr>
                <w:noProof/>
              </w:rPr>
            </w:pPr>
            <w:r w:rsidRPr="00514A47">
              <w:rPr>
                <w:noProof/>
              </w:rPr>
              <w:fldChar w:fldCharType="begin" w:fldLock="1"/>
            </w:r>
            <w:r w:rsidRPr="00514A47">
              <w:rPr>
                <w:noProof/>
              </w:rPr>
              <w:instrText xml:space="preserve"> REF _Ref276383127 \h  \* MERGEFORMAT </w:instrText>
            </w:r>
            <w:r w:rsidRPr="00514A47">
              <w:rPr>
                <w:noProof/>
              </w:rPr>
            </w:r>
            <w:r w:rsidRPr="00514A47">
              <w:rPr>
                <w:noProof/>
              </w:rPr>
              <w:fldChar w:fldCharType="separate"/>
            </w:r>
            <w:r w:rsidR="0081131D" w:rsidRPr="00514A47">
              <w:rPr>
                <w:noProof/>
              </w:rPr>
              <w:fldChar w:fldCharType="begin"/>
            </w:r>
            <w:r w:rsidR="0081131D" w:rsidRPr="00514A47">
              <w:rPr>
                <w:noProof/>
              </w:rPr>
              <w:instrText xml:space="preserve"> REF _Ref80868367 \h </w:instrText>
            </w:r>
            <w:r w:rsidR="00514A47">
              <w:rPr>
                <w:noProof/>
              </w:rPr>
              <w:instrText xml:space="preserve"> \* MERGEFORMAT </w:instrText>
            </w:r>
            <w:r w:rsidR="0081131D" w:rsidRPr="00514A47">
              <w:rPr>
                <w:noProof/>
              </w:rPr>
            </w:r>
            <w:r w:rsidR="0081131D" w:rsidRPr="00514A47">
              <w:rPr>
                <w:noProof/>
              </w:rPr>
              <w:fldChar w:fldCharType="separate"/>
            </w:r>
            <w:r w:rsidR="00300F7A">
              <w:t xml:space="preserve">Table </w:t>
            </w:r>
            <w:r w:rsidR="00300F7A">
              <w:rPr>
                <w:noProof/>
              </w:rPr>
              <w:t>5</w:t>
            </w:r>
            <w:r w:rsidR="00300F7A">
              <w:rPr>
                <w:noProof/>
              </w:rPr>
              <w:noBreakHyphen/>
              <w:t>1</w:t>
            </w:r>
            <w:r w:rsidR="0081131D" w:rsidRPr="00514A47">
              <w:rPr>
                <w:noProof/>
              </w:rPr>
              <w:fldChar w:fldCharType="end"/>
            </w:r>
            <w:r w:rsidRPr="00514A47">
              <w:rPr>
                <w:noProof/>
              </w:rPr>
              <w:fldChar w:fldCharType="end"/>
            </w:r>
          </w:p>
        </w:tc>
        <w:tc>
          <w:tcPr>
            <w:tcW w:w="5244" w:type="dxa"/>
            <w:shd w:val="clear" w:color="auto" w:fill="auto"/>
            <w:vAlign w:val="center"/>
          </w:tcPr>
          <w:p w14:paraId="1C667666" w14:textId="48154FB0" w:rsidR="002A4D9A" w:rsidRPr="00514A47" w:rsidRDefault="00A13711" w:rsidP="00676C77">
            <w:pPr>
              <w:pStyle w:val="IEEEStdsParagraph"/>
              <w:spacing w:after="0"/>
              <w:jc w:val="left"/>
              <w:rPr>
                <w:noProof/>
              </w:rPr>
            </w:pPr>
            <w:r w:rsidRPr="00514A47">
              <w:rPr>
                <w:noProof/>
              </w:rPr>
              <w:t xml:space="preserve">ONU implements multicast connectivity per </w:t>
            </w:r>
            <w:r w:rsidR="00EE3ED7">
              <w:rPr>
                <w:noProof/>
              </w:rPr>
              <w:fldChar w:fldCharType="begin"/>
            </w:r>
            <w:r w:rsidR="00EE3ED7">
              <w:rPr>
                <w:noProof/>
              </w:rPr>
              <w:instrText xml:space="preserve"> REF _Ref95922402 \w \h </w:instrText>
            </w:r>
            <w:r w:rsidR="00EE3ED7">
              <w:rPr>
                <w:noProof/>
              </w:rPr>
            </w:r>
            <w:r w:rsidR="00EE3ED7">
              <w:rPr>
                <w:noProof/>
              </w:rPr>
              <w:fldChar w:fldCharType="separate"/>
            </w:r>
            <w:r w:rsidR="00300F7A">
              <w:rPr>
                <w:noProof/>
              </w:rPr>
              <w:t>7.4</w:t>
            </w:r>
            <w:r w:rsidR="00EE3ED7">
              <w:rPr>
                <w:noProof/>
              </w:rPr>
              <w:fldChar w:fldCharType="end"/>
            </w:r>
            <w:r w:rsidR="0040749F" w:rsidRPr="00514A47">
              <w:rPr>
                <w:noProof/>
              </w:rPr>
              <w:t>.</w:t>
            </w:r>
          </w:p>
        </w:tc>
        <w:tc>
          <w:tcPr>
            <w:tcW w:w="1351" w:type="dxa"/>
            <w:shd w:val="clear" w:color="auto" w:fill="auto"/>
            <w:vAlign w:val="center"/>
          </w:tcPr>
          <w:p w14:paraId="21D8E2B3" w14:textId="77777777" w:rsidR="002A4D9A" w:rsidRPr="00514A47" w:rsidRDefault="002A4D9A" w:rsidP="00D202C2">
            <w:pPr>
              <w:pStyle w:val="IEEEStdsParagraph"/>
              <w:spacing w:after="0"/>
              <w:jc w:val="center"/>
              <w:rPr>
                <w:noProof/>
              </w:rPr>
            </w:pPr>
            <w:r w:rsidRPr="00514A47">
              <w:rPr>
                <w:noProof/>
              </w:rPr>
              <w:t>M</w:t>
            </w:r>
          </w:p>
        </w:tc>
        <w:tc>
          <w:tcPr>
            <w:tcW w:w="917" w:type="dxa"/>
            <w:shd w:val="clear" w:color="auto" w:fill="auto"/>
            <w:vAlign w:val="center"/>
          </w:tcPr>
          <w:p w14:paraId="187DB6FC" w14:textId="77777777" w:rsidR="002A4D9A" w:rsidRPr="00514A47" w:rsidRDefault="00EF7A5B" w:rsidP="00D202C2">
            <w:pPr>
              <w:pStyle w:val="IEEEStdsParagraph"/>
              <w:spacing w:after="0"/>
              <w:jc w:val="left"/>
              <w:rPr>
                <w:noProof/>
              </w:rPr>
            </w:pPr>
            <w:r w:rsidRPr="00514A47">
              <w:rPr>
                <w:noProof/>
              </w:rPr>
              <w:t>[   ] </w:t>
            </w:r>
            <w:r w:rsidR="002A4D9A" w:rsidRPr="00514A47">
              <w:rPr>
                <w:noProof/>
              </w:rPr>
              <w:t>Yes</w:t>
            </w:r>
          </w:p>
        </w:tc>
      </w:tr>
      <w:tr w:rsidR="00C7704C" w:rsidRPr="00514A47" w14:paraId="6FB37392" w14:textId="77777777" w:rsidTr="00D65E9D">
        <w:trPr>
          <w:cantSplit/>
        </w:trPr>
        <w:tc>
          <w:tcPr>
            <w:tcW w:w="1530" w:type="dxa"/>
            <w:shd w:val="clear" w:color="auto" w:fill="auto"/>
            <w:vAlign w:val="center"/>
          </w:tcPr>
          <w:p w14:paraId="2484B060" w14:textId="52658AB8" w:rsidR="00C7704C" w:rsidRPr="00514A47" w:rsidRDefault="00C7704C" w:rsidP="00D202C2">
            <w:pPr>
              <w:pStyle w:val="IEEEStdsParagraph"/>
              <w:spacing w:after="0"/>
              <w:jc w:val="left"/>
              <w:rPr>
                <w:rFonts w:eastAsiaTheme="minorEastAsia"/>
                <w:noProof/>
                <w:lang w:eastAsia="zh-CN"/>
              </w:rPr>
            </w:pPr>
            <w:ins w:id="5" w:author="Marek Hajduczenia" w:date="2024-07-02T07:18:00Z">
              <w:r>
                <w:rPr>
                  <w:rFonts w:eastAsiaTheme="minorEastAsia"/>
                  <w:noProof/>
                  <w:lang w:eastAsia="zh-CN"/>
                </w:rPr>
                <w:t>U-MC1</w:t>
              </w:r>
            </w:ins>
          </w:p>
        </w:tc>
        <w:tc>
          <w:tcPr>
            <w:tcW w:w="2674" w:type="dxa"/>
            <w:shd w:val="clear" w:color="auto" w:fill="auto"/>
            <w:vAlign w:val="center"/>
          </w:tcPr>
          <w:p w14:paraId="116F12DE" w14:textId="1C87973A" w:rsidR="00C7704C" w:rsidRPr="00514A47" w:rsidRDefault="00C7704C" w:rsidP="00D202C2">
            <w:pPr>
              <w:pStyle w:val="IEEEStdsParagraph"/>
              <w:spacing w:after="0"/>
              <w:jc w:val="left"/>
              <w:rPr>
                <w:noProof/>
              </w:rPr>
            </w:pPr>
            <w:ins w:id="6" w:author="Marek Hajduczenia" w:date="2024-07-02T07:18:00Z">
              <w:r>
                <w:rPr>
                  <w:noProof/>
                </w:rPr>
                <w:t>Clock synchronization</w:t>
              </w:r>
            </w:ins>
          </w:p>
        </w:tc>
        <w:tc>
          <w:tcPr>
            <w:tcW w:w="1466" w:type="dxa"/>
            <w:shd w:val="clear" w:color="auto" w:fill="auto"/>
            <w:vAlign w:val="center"/>
          </w:tcPr>
          <w:p w14:paraId="6D3386C4" w14:textId="1FFDBB35" w:rsidR="00C7704C" w:rsidRPr="00514A47" w:rsidRDefault="00C7704C" w:rsidP="00D202C2">
            <w:pPr>
              <w:pStyle w:val="IEEEStdsParagraph"/>
              <w:spacing w:after="0"/>
              <w:jc w:val="left"/>
              <w:rPr>
                <w:noProof/>
              </w:rPr>
            </w:pPr>
            <w:ins w:id="7" w:author="Marek Hajduczenia" w:date="2024-07-02T07:18:00Z">
              <w:r>
                <w:rPr>
                  <w:noProof/>
                </w:rPr>
                <w:fldChar w:fldCharType="begin"/>
              </w:r>
              <w:r>
                <w:rPr>
                  <w:noProof/>
                </w:rPr>
                <w:instrText xml:space="preserve"> REF _Ref170797150 \w \h </w:instrText>
              </w:r>
            </w:ins>
            <w:r>
              <w:rPr>
                <w:noProof/>
              </w:rPr>
            </w:r>
            <w:r>
              <w:rPr>
                <w:noProof/>
              </w:rPr>
              <w:fldChar w:fldCharType="separate"/>
            </w:r>
            <w:ins w:id="8" w:author="Marek Hajduczenia" w:date="2024-07-02T07:18:00Z">
              <w:r>
                <w:rPr>
                  <w:noProof/>
                </w:rPr>
                <w:t>7.4.2.1.1</w:t>
              </w:r>
              <w:r>
                <w:rPr>
                  <w:noProof/>
                </w:rPr>
                <w:fldChar w:fldCharType="end"/>
              </w:r>
            </w:ins>
          </w:p>
        </w:tc>
        <w:tc>
          <w:tcPr>
            <w:tcW w:w="5244" w:type="dxa"/>
            <w:shd w:val="clear" w:color="auto" w:fill="auto"/>
            <w:vAlign w:val="center"/>
          </w:tcPr>
          <w:p w14:paraId="6CC60F47" w14:textId="11971CC0" w:rsidR="00C7704C" w:rsidRPr="00514A47" w:rsidRDefault="00C7704C" w:rsidP="00C7704C">
            <w:pPr>
              <w:pStyle w:val="IEEEStdsParagraph"/>
              <w:spacing w:after="0"/>
              <w:jc w:val="left"/>
              <w:rPr>
                <w:noProof/>
              </w:rPr>
            </w:pPr>
            <w:ins w:id="9" w:author="Marek Hajduczenia" w:date="2024-07-02T07:19:00Z">
              <w:r>
                <w:rPr>
                  <w:noProof/>
                </w:rPr>
                <w:t xml:space="preserve">ONU does not synchronize its local MPCP clock using the </w:t>
              </w:r>
              <w:r w:rsidRPr="00C7704C">
                <w:rPr>
                  <w:rFonts w:ascii="Courier New" w:hAnsi="Courier New" w:cs="Courier New"/>
                  <w:noProof/>
                  <w:rPrChange w:id="10" w:author="Marek Hajduczenia" w:date="2024-07-02T07:19:00Z">
                    <w:rPr>
                      <w:noProof/>
                    </w:rPr>
                  </w:rPrChange>
                </w:rPr>
                <w:t>Timestamp</w:t>
              </w:r>
              <w:r>
                <w:rPr>
                  <w:noProof/>
                </w:rPr>
                <w:t xml:space="preserve"> values from the MPCPDUs received over the unidirectional PLIDs</w:t>
              </w:r>
            </w:ins>
          </w:p>
        </w:tc>
        <w:tc>
          <w:tcPr>
            <w:tcW w:w="1351" w:type="dxa"/>
            <w:shd w:val="clear" w:color="auto" w:fill="auto"/>
            <w:vAlign w:val="center"/>
          </w:tcPr>
          <w:p w14:paraId="0544FD39" w14:textId="2A116249" w:rsidR="00C7704C" w:rsidRPr="00514A47" w:rsidRDefault="00C7704C" w:rsidP="00D202C2">
            <w:pPr>
              <w:pStyle w:val="IEEEStdsParagraph"/>
              <w:spacing w:after="0"/>
              <w:jc w:val="center"/>
              <w:rPr>
                <w:noProof/>
              </w:rPr>
            </w:pPr>
            <w:ins w:id="11" w:author="Marek Hajduczenia" w:date="2024-07-02T07:19:00Z">
              <w:r w:rsidRPr="00514A47">
                <w:rPr>
                  <w:noProof/>
                </w:rPr>
                <w:t>M</w:t>
              </w:r>
            </w:ins>
          </w:p>
        </w:tc>
        <w:tc>
          <w:tcPr>
            <w:tcW w:w="917" w:type="dxa"/>
            <w:shd w:val="clear" w:color="auto" w:fill="auto"/>
            <w:vAlign w:val="center"/>
          </w:tcPr>
          <w:p w14:paraId="42B332DF" w14:textId="77F44A21" w:rsidR="00C7704C" w:rsidRPr="00514A47" w:rsidRDefault="00C7704C" w:rsidP="00D202C2">
            <w:pPr>
              <w:pStyle w:val="IEEEStdsParagraph"/>
              <w:spacing w:after="0"/>
              <w:jc w:val="left"/>
              <w:rPr>
                <w:noProof/>
              </w:rPr>
            </w:pPr>
            <w:ins w:id="12" w:author="Marek Hajduczenia" w:date="2024-07-02T07:19:00Z">
              <w:r w:rsidRPr="00514A47">
                <w:rPr>
                  <w:noProof/>
                </w:rPr>
                <w:t>[   ] Yes</w:t>
              </w:r>
            </w:ins>
          </w:p>
        </w:tc>
      </w:tr>
      <w:tr w:rsidR="00C7704C" w:rsidRPr="00514A47" w14:paraId="5EB5B730" w14:textId="77777777" w:rsidTr="00D65E9D">
        <w:trPr>
          <w:cantSplit/>
        </w:trPr>
        <w:tc>
          <w:tcPr>
            <w:tcW w:w="1530" w:type="dxa"/>
            <w:shd w:val="clear" w:color="auto" w:fill="auto"/>
            <w:vAlign w:val="center"/>
          </w:tcPr>
          <w:p w14:paraId="46952148" w14:textId="2FDCCE08" w:rsidR="00C7704C" w:rsidRPr="00514A47" w:rsidRDefault="00C7704C" w:rsidP="00D202C2">
            <w:pPr>
              <w:pStyle w:val="IEEEStdsParagraph"/>
              <w:spacing w:after="0"/>
              <w:jc w:val="left"/>
              <w:rPr>
                <w:rFonts w:eastAsiaTheme="minorEastAsia"/>
                <w:noProof/>
                <w:lang w:eastAsia="zh-CN"/>
              </w:rPr>
            </w:pPr>
            <w:ins w:id="13" w:author="Marek Hajduczenia" w:date="2024-07-02T07:20:00Z">
              <w:r>
                <w:rPr>
                  <w:rFonts w:eastAsiaTheme="minorEastAsia"/>
                  <w:noProof/>
                  <w:lang w:eastAsia="zh-CN"/>
                </w:rPr>
                <w:t>U-MC2</w:t>
              </w:r>
            </w:ins>
          </w:p>
        </w:tc>
        <w:tc>
          <w:tcPr>
            <w:tcW w:w="2674" w:type="dxa"/>
            <w:shd w:val="clear" w:color="auto" w:fill="auto"/>
            <w:vAlign w:val="center"/>
          </w:tcPr>
          <w:p w14:paraId="622A8E7C" w14:textId="38C58739" w:rsidR="00C7704C" w:rsidRPr="00514A47" w:rsidRDefault="00C7704C" w:rsidP="00D202C2">
            <w:pPr>
              <w:pStyle w:val="IEEEStdsParagraph"/>
              <w:spacing w:after="0"/>
              <w:jc w:val="left"/>
              <w:rPr>
                <w:noProof/>
              </w:rPr>
            </w:pPr>
            <w:ins w:id="14" w:author="Marek Hajduczenia" w:date="2024-07-02T07:21:00Z">
              <w:r>
                <w:rPr>
                  <w:noProof/>
                </w:rPr>
                <w:t>ONU response</w:t>
              </w:r>
            </w:ins>
          </w:p>
        </w:tc>
        <w:tc>
          <w:tcPr>
            <w:tcW w:w="1466" w:type="dxa"/>
            <w:shd w:val="clear" w:color="auto" w:fill="auto"/>
            <w:vAlign w:val="center"/>
          </w:tcPr>
          <w:p w14:paraId="15A92841" w14:textId="77BD6B2D" w:rsidR="00C7704C" w:rsidRPr="00514A47" w:rsidRDefault="00C7704C" w:rsidP="00D202C2">
            <w:pPr>
              <w:pStyle w:val="IEEEStdsParagraph"/>
              <w:spacing w:after="0"/>
              <w:jc w:val="left"/>
              <w:rPr>
                <w:noProof/>
              </w:rPr>
            </w:pPr>
            <w:ins w:id="15" w:author="Marek Hajduczenia" w:date="2024-07-02T07:21:00Z">
              <w:r>
                <w:rPr>
                  <w:noProof/>
                </w:rPr>
                <w:fldChar w:fldCharType="begin"/>
              </w:r>
              <w:r>
                <w:rPr>
                  <w:noProof/>
                </w:rPr>
                <w:instrText xml:space="preserve"> REF _Ref170797284 \w \h </w:instrText>
              </w:r>
            </w:ins>
            <w:r>
              <w:rPr>
                <w:noProof/>
              </w:rPr>
            </w:r>
            <w:r>
              <w:rPr>
                <w:noProof/>
              </w:rPr>
              <w:fldChar w:fldCharType="separate"/>
            </w:r>
            <w:ins w:id="16" w:author="Marek Hajduczenia" w:date="2024-07-02T07:21:00Z">
              <w:r>
                <w:rPr>
                  <w:noProof/>
                </w:rPr>
                <w:t>7.4.2.1.2</w:t>
              </w:r>
              <w:r>
                <w:rPr>
                  <w:noProof/>
                </w:rPr>
                <w:fldChar w:fldCharType="end"/>
              </w:r>
            </w:ins>
          </w:p>
        </w:tc>
        <w:tc>
          <w:tcPr>
            <w:tcW w:w="5244" w:type="dxa"/>
            <w:shd w:val="clear" w:color="auto" w:fill="auto"/>
            <w:vAlign w:val="center"/>
          </w:tcPr>
          <w:p w14:paraId="157A0D19" w14:textId="783F460D" w:rsidR="00C7704C" w:rsidRPr="00514A47" w:rsidRDefault="00C7704C" w:rsidP="00C7704C">
            <w:pPr>
              <w:pStyle w:val="IEEEStdsParagraph"/>
              <w:spacing w:after="0"/>
              <w:jc w:val="left"/>
              <w:rPr>
                <w:noProof/>
              </w:rPr>
            </w:pPr>
            <w:ins w:id="17" w:author="Marek Hajduczenia" w:date="2024-07-02T07:21:00Z">
              <w:r>
                <w:rPr>
                  <w:noProof/>
                </w:rPr>
                <w:t xml:space="preserve">ONU transmits response to a management PDU in </w:t>
              </w:r>
              <w:r>
                <w:rPr>
                  <w:rFonts w:ascii="TimesNewRomanPSMT" w:eastAsia="SimSun" w:hAnsi="TimesNewRomanPSMT" w:cs="TimesNewRomanPSMT"/>
                  <w:color w:val="000000"/>
                  <w:lang w:eastAsia="en-US"/>
                </w:rPr>
                <w:t>an envelope with the primary MLID</w:t>
              </w:r>
            </w:ins>
          </w:p>
        </w:tc>
        <w:tc>
          <w:tcPr>
            <w:tcW w:w="1351" w:type="dxa"/>
            <w:shd w:val="clear" w:color="auto" w:fill="auto"/>
            <w:vAlign w:val="center"/>
          </w:tcPr>
          <w:p w14:paraId="06553680" w14:textId="32504813" w:rsidR="00C7704C" w:rsidRPr="00514A47" w:rsidRDefault="00C7704C" w:rsidP="00D202C2">
            <w:pPr>
              <w:pStyle w:val="IEEEStdsParagraph"/>
              <w:spacing w:after="0"/>
              <w:jc w:val="center"/>
              <w:rPr>
                <w:noProof/>
              </w:rPr>
            </w:pPr>
            <w:ins w:id="18" w:author="Marek Hajduczenia" w:date="2024-07-02T07:21:00Z">
              <w:r w:rsidRPr="00514A47">
                <w:rPr>
                  <w:noProof/>
                </w:rPr>
                <w:t>M</w:t>
              </w:r>
            </w:ins>
          </w:p>
        </w:tc>
        <w:tc>
          <w:tcPr>
            <w:tcW w:w="917" w:type="dxa"/>
            <w:shd w:val="clear" w:color="auto" w:fill="auto"/>
            <w:vAlign w:val="center"/>
          </w:tcPr>
          <w:p w14:paraId="0E188BBE" w14:textId="4CE9CCBB" w:rsidR="00C7704C" w:rsidRPr="00514A47" w:rsidRDefault="00C7704C" w:rsidP="00D202C2">
            <w:pPr>
              <w:pStyle w:val="IEEEStdsParagraph"/>
              <w:spacing w:after="0"/>
              <w:jc w:val="left"/>
              <w:rPr>
                <w:noProof/>
              </w:rPr>
            </w:pPr>
            <w:ins w:id="19" w:author="Marek Hajduczenia" w:date="2024-07-02T07:21:00Z">
              <w:r w:rsidRPr="00514A47">
                <w:rPr>
                  <w:noProof/>
                </w:rPr>
                <w:t>[   ] Yes</w:t>
              </w:r>
            </w:ins>
          </w:p>
        </w:tc>
      </w:tr>
      <w:tr w:rsidR="00C7704C" w:rsidRPr="00514A47" w14:paraId="473052C8" w14:textId="77777777" w:rsidTr="00D65E9D">
        <w:trPr>
          <w:cantSplit/>
          <w:ins w:id="20" w:author="Marek Hajduczenia" w:date="2024-07-02T07:19:00Z"/>
        </w:trPr>
        <w:tc>
          <w:tcPr>
            <w:tcW w:w="1530" w:type="dxa"/>
            <w:shd w:val="clear" w:color="auto" w:fill="auto"/>
            <w:vAlign w:val="center"/>
          </w:tcPr>
          <w:p w14:paraId="6D27393C" w14:textId="405FF4E1" w:rsidR="00C7704C" w:rsidRPr="00514A47" w:rsidRDefault="00C7704C" w:rsidP="00D202C2">
            <w:pPr>
              <w:pStyle w:val="IEEEStdsParagraph"/>
              <w:spacing w:after="0"/>
              <w:jc w:val="left"/>
              <w:rPr>
                <w:ins w:id="21" w:author="Marek Hajduczenia" w:date="2024-07-02T07:19:00Z"/>
                <w:rFonts w:eastAsiaTheme="minorEastAsia"/>
                <w:noProof/>
                <w:lang w:eastAsia="zh-CN"/>
              </w:rPr>
            </w:pPr>
            <w:ins w:id="22" w:author="Marek Hajduczenia" w:date="2024-07-02T07:22:00Z">
              <w:r>
                <w:rPr>
                  <w:rFonts w:eastAsiaTheme="minorEastAsia"/>
                  <w:noProof/>
                  <w:lang w:eastAsia="zh-CN"/>
                </w:rPr>
                <w:t>U-MC3a</w:t>
              </w:r>
            </w:ins>
          </w:p>
        </w:tc>
        <w:tc>
          <w:tcPr>
            <w:tcW w:w="2674" w:type="dxa"/>
            <w:shd w:val="clear" w:color="auto" w:fill="auto"/>
            <w:vAlign w:val="center"/>
          </w:tcPr>
          <w:p w14:paraId="14CB97F4" w14:textId="1381053B" w:rsidR="00C7704C" w:rsidRPr="00514A47" w:rsidRDefault="00C7704C" w:rsidP="00C7704C">
            <w:pPr>
              <w:pStyle w:val="IEEEStdsParagraph"/>
              <w:spacing w:after="0"/>
              <w:jc w:val="left"/>
              <w:rPr>
                <w:ins w:id="23" w:author="Marek Hajduczenia" w:date="2024-07-02T07:19:00Z"/>
                <w:noProof/>
              </w:rPr>
            </w:pPr>
            <w:ins w:id="24" w:author="Marek Hajduczenia" w:date="2024-07-02T07:22:00Z">
              <w:r>
                <w:rPr>
                  <w:noProof/>
                </w:rPr>
                <w:t>Server-controlled multicast</w:t>
              </w:r>
            </w:ins>
          </w:p>
        </w:tc>
        <w:tc>
          <w:tcPr>
            <w:tcW w:w="1466" w:type="dxa"/>
            <w:shd w:val="clear" w:color="auto" w:fill="auto"/>
            <w:vAlign w:val="center"/>
          </w:tcPr>
          <w:p w14:paraId="6191275B" w14:textId="31E86FB2" w:rsidR="00C7704C" w:rsidRPr="00514A47" w:rsidRDefault="00C7704C" w:rsidP="00D202C2">
            <w:pPr>
              <w:pStyle w:val="IEEEStdsParagraph"/>
              <w:spacing w:after="0"/>
              <w:jc w:val="left"/>
              <w:rPr>
                <w:ins w:id="25" w:author="Marek Hajduczenia" w:date="2024-07-02T07:19:00Z"/>
                <w:noProof/>
              </w:rPr>
            </w:pPr>
            <w:ins w:id="26" w:author="Marek Hajduczenia" w:date="2024-07-02T07:22:00Z">
              <w:r>
                <w:rPr>
                  <w:noProof/>
                </w:rPr>
                <w:fldChar w:fldCharType="begin"/>
              </w:r>
              <w:r>
                <w:rPr>
                  <w:noProof/>
                </w:rPr>
                <w:instrText xml:space="preserve"> REF _Ref170797366 \w \h </w:instrText>
              </w:r>
            </w:ins>
            <w:r>
              <w:rPr>
                <w:noProof/>
              </w:rPr>
            </w:r>
            <w:r>
              <w:rPr>
                <w:noProof/>
              </w:rPr>
              <w:fldChar w:fldCharType="separate"/>
            </w:r>
            <w:ins w:id="27" w:author="Marek Hajduczenia" w:date="2024-07-02T07:22:00Z">
              <w:r>
                <w:rPr>
                  <w:noProof/>
                </w:rPr>
                <w:t>7.4.3.1</w:t>
              </w:r>
              <w:r>
                <w:rPr>
                  <w:noProof/>
                </w:rPr>
                <w:fldChar w:fldCharType="end"/>
              </w:r>
            </w:ins>
          </w:p>
        </w:tc>
        <w:tc>
          <w:tcPr>
            <w:tcW w:w="5244" w:type="dxa"/>
            <w:shd w:val="clear" w:color="auto" w:fill="auto"/>
            <w:vAlign w:val="center"/>
          </w:tcPr>
          <w:p w14:paraId="189FC559" w14:textId="3D11D203" w:rsidR="00C7704C" w:rsidRPr="00514A47" w:rsidRDefault="00C7704C" w:rsidP="00D202C2">
            <w:pPr>
              <w:pStyle w:val="IEEEStdsParagraph"/>
              <w:spacing w:after="0"/>
              <w:jc w:val="left"/>
              <w:rPr>
                <w:ins w:id="28" w:author="Marek Hajduczenia" w:date="2024-07-02T07:19:00Z"/>
                <w:noProof/>
              </w:rPr>
            </w:pPr>
            <w:ins w:id="29" w:author="Marek Hajduczenia" w:date="2024-07-02T07:22:00Z">
              <w:r>
                <w:rPr>
                  <w:noProof/>
                </w:rPr>
                <w:t>ONU supports a server-controlled multicast mode</w:t>
              </w:r>
            </w:ins>
          </w:p>
        </w:tc>
        <w:tc>
          <w:tcPr>
            <w:tcW w:w="1351" w:type="dxa"/>
            <w:shd w:val="clear" w:color="auto" w:fill="auto"/>
            <w:vAlign w:val="center"/>
          </w:tcPr>
          <w:p w14:paraId="4462A167" w14:textId="35E34D59" w:rsidR="00C7704C" w:rsidRPr="00514A47" w:rsidRDefault="00C7704C" w:rsidP="00D202C2">
            <w:pPr>
              <w:pStyle w:val="IEEEStdsParagraph"/>
              <w:spacing w:after="0"/>
              <w:jc w:val="center"/>
              <w:rPr>
                <w:ins w:id="30" w:author="Marek Hajduczenia" w:date="2024-07-02T07:19:00Z"/>
                <w:noProof/>
              </w:rPr>
            </w:pPr>
            <w:ins w:id="31" w:author="Marek Hajduczenia" w:date="2024-07-02T07:22:00Z">
              <w:r w:rsidRPr="00514A47">
                <w:rPr>
                  <w:noProof/>
                </w:rPr>
                <w:t>M</w:t>
              </w:r>
            </w:ins>
          </w:p>
        </w:tc>
        <w:tc>
          <w:tcPr>
            <w:tcW w:w="917" w:type="dxa"/>
            <w:shd w:val="clear" w:color="auto" w:fill="auto"/>
            <w:vAlign w:val="center"/>
          </w:tcPr>
          <w:p w14:paraId="16D6BD7E" w14:textId="6C1B274C" w:rsidR="00C7704C" w:rsidRPr="00514A47" w:rsidRDefault="00C7704C" w:rsidP="00D202C2">
            <w:pPr>
              <w:pStyle w:val="IEEEStdsParagraph"/>
              <w:spacing w:after="0"/>
              <w:jc w:val="left"/>
              <w:rPr>
                <w:ins w:id="32" w:author="Marek Hajduczenia" w:date="2024-07-02T07:19:00Z"/>
                <w:noProof/>
              </w:rPr>
            </w:pPr>
            <w:ins w:id="33" w:author="Marek Hajduczenia" w:date="2024-07-02T07:22:00Z">
              <w:r w:rsidRPr="00514A47">
                <w:rPr>
                  <w:noProof/>
                </w:rPr>
                <w:t>[   ] Yes</w:t>
              </w:r>
            </w:ins>
          </w:p>
        </w:tc>
      </w:tr>
      <w:tr w:rsidR="00C7704C" w:rsidRPr="00514A47" w14:paraId="48CD1443" w14:textId="77777777" w:rsidTr="00D65E9D">
        <w:trPr>
          <w:cantSplit/>
          <w:ins w:id="34" w:author="Marek Hajduczenia" w:date="2024-07-02T07:19:00Z"/>
        </w:trPr>
        <w:tc>
          <w:tcPr>
            <w:tcW w:w="1530" w:type="dxa"/>
            <w:shd w:val="clear" w:color="auto" w:fill="auto"/>
            <w:vAlign w:val="center"/>
          </w:tcPr>
          <w:p w14:paraId="4AE21D96" w14:textId="57B27443" w:rsidR="00C7704C" w:rsidRPr="00514A47" w:rsidRDefault="00C7704C" w:rsidP="00D202C2">
            <w:pPr>
              <w:pStyle w:val="IEEEStdsParagraph"/>
              <w:spacing w:after="0"/>
              <w:jc w:val="left"/>
              <w:rPr>
                <w:ins w:id="35" w:author="Marek Hajduczenia" w:date="2024-07-02T07:19:00Z"/>
                <w:rFonts w:eastAsiaTheme="minorEastAsia"/>
                <w:noProof/>
                <w:lang w:eastAsia="zh-CN"/>
              </w:rPr>
            </w:pPr>
            <w:ins w:id="36" w:author="Marek Hajduczenia" w:date="2024-07-02T07:22:00Z">
              <w:r>
                <w:rPr>
                  <w:rFonts w:eastAsiaTheme="minorEastAsia"/>
                  <w:noProof/>
                  <w:lang w:eastAsia="zh-CN"/>
                </w:rPr>
                <w:t>U-MC3b</w:t>
              </w:r>
            </w:ins>
          </w:p>
        </w:tc>
        <w:tc>
          <w:tcPr>
            <w:tcW w:w="2674" w:type="dxa"/>
            <w:shd w:val="clear" w:color="auto" w:fill="auto"/>
            <w:vAlign w:val="center"/>
          </w:tcPr>
          <w:p w14:paraId="5F95DF47" w14:textId="74230148" w:rsidR="00C7704C" w:rsidRPr="00514A47" w:rsidRDefault="00C7704C" w:rsidP="00D202C2">
            <w:pPr>
              <w:pStyle w:val="IEEEStdsParagraph"/>
              <w:spacing w:after="0"/>
              <w:jc w:val="left"/>
              <w:rPr>
                <w:ins w:id="37" w:author="Marek Hajduczenia" w:date="2024-07-02T07:19:00Z"/>
                <w:noProof/>
              </w:rPr>
            </w:pPr>
            <w:ins w:id="38" w:author="Marek Hajduczenia" w:date="2024-07-02T07:22:00Z">
              <w:r>
                <w:rPr>
                  <w:noProof/>
                </w:rPr>
                <w:t>Client-controlled multicast</w:t>
              </w:r>
            </w:ins>
          </w:p>
        </w:tc>
        <w:tc>
          <w:tcPr>
            <w:tcW w:w="1466" w:type="dxa"/>
            <w:shd w:val="clear" w:color="auto" w:fill="auto"/>
            <w:vAlign w:val="center"/>
          </w:tcPr>
          <w:p w14:paraId="13A39431" w14:textId="0A7CEF94" w:rsidR="00C7704C" w:rsidRPr="00514A47" w:rsidRDefault="00C7704C" w:rsidP="00C7704C">
            <w:pPr>
              <w:pStyle w:val="IEEEStdsParagraph"/>
              <w:spacing w:after="0"/>
              <w:jc w:val="left"/>
              <w:rPr>
                <w:ins w:id="39" w:author="Marek Hajduczenia" w:date="2024-07-02T07:19:00Z"/>
                <w:noProof/>
              </w:rPr>
            </w:pPr>
            <w:ins w:id="40" w:author="Marek Hajduczenia" w:date="2024-07-02T07:23:00Z">
              <w:r>
                <w:rPr>
                  <w:noProof/>
                </w:rPr>
                <w:fldChar w:fldCharType="begin"/>
              </w:r>
              <w:r>
                <w:rPr>
                  <w:noProof/>
                </w:rPr>
                <w:instrText xml:space="preserve"> REF _Ref170797396 \w \h </w:instrText>
              </w:r>
            </w:ins>
            <w:r>
              <w:rPr>
                <w:noProof/>
              </w:rPr>
            </w:r>
            <w:r>
              <w:rPr>
                <w:noProof/>
              </w:rPr>
              <w:fldChar w:fldCharType="separate"/>
            </w:r>
            <w:ins w:id="41" w:author="Marek Hajduczenia" w:date="2024-07-02T07:23:00Z">
              <w:r>
                <w:rPr>
                  <w:noProof/>
                </w:rPr>
                <w:t>7.4.3.1</w:t>
              </w:r>
              <w:r>
                <w:rPr>
                  <w:noProof/>
                </w:rPr>
                <w:fldChar w:fldCharType="end"/>
              </w:r>
            </w:ins>
          </w:p>
        </w:tc>
        <w:tc>
          <w:tcPr>
            <w:tcW w:w="5244" w:type="dxa"/>
            <w:shd w:val="clear" w:color="auto" w:fill="auto"/>
            <w:vAlign w:val="center"/>
          </w:tcPr>
          <w:p w14:paraId="0578D6C6" w14:textId="75FFAE18" w:rsidR="00C7704C" w:rsidRPr="00514A47" w:rsidRDefault="00C7704C" w:rsidP="00D202C2">
            <w:pPr>
              <w:pStyle w:val="IEEEStdsParagraph"/>
              <w:spacing w:after="0"/>
              <w:jc w:val="left"/>
              <w:rPr>
                <w:ins w:id="42" w:author="Marek Hajduczenia" w:date="2024-07-02T07:19:00Z"/>
                <w:noProof/>
              </w:rPr>
            </w:pPr>
            <w:ins w:id="43" w:author="Marek Hajduczenia" w:date="2024-07-02T07:23:00Z">
              <w:r>
                <w:rPr>
                  <w:noProof/>
                </w:rPr>
                <w:t>ONU supports a client-controlled multicast mode</w:t>
              </w:r>
            </w:ins>
          </w:p>
        </w:tc>
        <w:tc>
          <w:tcPr>
            <w:tcW w:w="1351" w:type="dxa"/>
            <w:shd w:val="clear" w:color="auto" w:fill="auto"/>
            <w:vAlign w:val="center"/>
          </w:tcPr>
          <w:p w14:paraId="07D41B89" w14:textId="6CC6CACC" w:rsidR="00C7704C" w:rsidRPr="00514A47" w:rsidRDefault="00C7704C" w:rsidP="00D202C2">
            <w:pPr>
              <w:pStyle w:val="IEEEStdsParagraph"/>
              <w:spacing w:after="0"/>
              <w:jc w:val="center"/>
              <w:rPr>
                <w:ins w:id="44" w:author="Marek Hajduczenia" w:date="2024-07-02T07:19:00Z"/>
                <w:noProof/>
              </w:rPr>
            </w:pPr>
            <w:ins w:id="45" w:author="Marek Hajduczenia" w:date="2024-07-02T07:23:00Z">
              <w:r>
                <w:rPr>
                  <w:noProof/>
                </w:rPr>
                <w:t>O</w:t>
              </w:r>
            </w:ins>
          </w:p>
        </w:tc>
        <w:tc>
          <w:tcPr>
            <w:tcW w:w="917" w:type="dxa"/>
            <w:shd w:val="clear" w:color="auto" w:fill="auto"/>
            <w:vAlign w:val="center"/>
          </w:tcPr>
          <w:p w14:paraId="6D0CF417" w14:textId="77777777" w:rsidR="00C7704C" w:rsidRDefault="00C7704C" w:rsidP="00D202C2">
            <w:pPr>
              <w:pStyle w:val="IEEEStdsParagraph"/>
              <w:spacing w:after="0"/>
              <w:jc w:val="left"/>
              <w:rPr>
                <w:ins w:id="46" w:author="Marek Hajduczenia" w:date="2024-07-02T07:23:00Z"/>
                <w:noProof/>
              </w:rPr>
            </w:pPr>
            <w:ins w:id="47" w:author="Marek Hajduczenia" w:date="2024-07-02T07:23:00Z">
              <w:r w:rsidRPr="00514A47">
                <w:rPr>
                  <w:noProof/>
                </w:rPr>
                <w:t>[   ] Yes</w:t>
              </w:r>
            </w:ins>
          </w:p>
          <w:p w14:paraId="6F3113AF" w14:textId="0D628C15" w:rsidR="00C7704C" w:rsidRPr="00514A47" w:rsidRDefault="00C7704C" w:rsidP="00C7704C">
            <w:pPr>
              <w:pStyle w:val="IEEEStdsParagraph"/>
              <w:spacing w:after="0"/>
              <w:jc w:val="left"/>
              <w:rPr>
                <w:ins w:id="48" w:author="Marek Hajduczenia" w:date="2024-07-02T07:19:00Z"/>
                <w:noProof/>
              </w:rPr>
            </w:pPr>
            <w:ins w:id="49" w:author="Marek Hajduczenia" w:date="2024-07-02T07:23:00Z">
              <w:r w:rsidRPr="00514A47">
                <w:rPr>
                  <w:noProof/>
                </w:rPr>
                <w:t>[   ] </w:t>
              </w:r>
              <w:r>
                <w:rPr>
                  <w:noProof/>
                </w:rPr>
                <w:t>No</w:t>
              </w:r>
            </w:ins>
          </w:p>
        </w:tc>
      </w:tr>
      <w:tr w:rsidR="00C7704C" w:rsidRPr="00514A47" w14:paraId="4D32B8C6" w14:textId="77777777" w:rsidTr="00D65E9D">
        <w:trPr>
          <w:cantSplit/>
        </w:trPr>
        <w:tc>
          <w:tcPr>
            <w:tcW w:w="1530" w:type="dxa"/>
            <w:shd w:val="clear" w:color="auto" w:fill="auto"/>
            <w:vAlign w:val="center"/>
          </w:tcPr>
          <w:p w14:paraId="4FB9E65B" w14:textId="4252A737" w:rsidR="00C7704C" w:rsidRPr="00514A47" w:rsidRDefault="00C7704C" w:rsidP="00C7704C">
            <w:pPr>
              <w:pStyle w:val="IEEEStdsParagraph"/>
              <w:spacing w:after="0"/>
              <w:jc w:val="left"/>
              <w:rPr>
                <w:rFonts w:eastAsiaTheme="minorEastAsia"/>
                <w:noProof/>
                <w:lang w:eastAsia="zh-CN"/>
              </w:rPr>
            </w:pPr>
            <w:r w:rsidRPr="00514A47">
              <w:rPr>
                <w:rFonts w:eastAsiaTheme="minorEastAsia"/>
                <w:noProof/>
                <w:lang w:eastAsia="zh-CN"/>
              </w:rPr>
              <w:t>U-</w:t>
            </w:r>
            <w:del w:id="50" w:author="Marek Hajduczenia" w:date="2024-07-02T07:23:00Z">
              <w:r w:rsidRPr="00514A47" w:rsidDel="00C7704C">
                <w:rPr>
                  <w:rFonts w:eastAsiaTheme="minorEastAsia"/>
                  <w:noProof/>
                  <w:lang w:eastAsia="zh-CN"/>
                </w:rPr>
                <w:delText>MC1a</w:delText>
              </w:r>
            </w:del>
            <w:ins w:id="51" w:author="Marek Hajduczenia" w:date="2024-07-02T07:23:00Z">
              <w:r w:rsidRPr="00514A47">
                <w:rPr>
                  <w:rFonts w:eastAsiaTheme="minorEastAsia"/>
                  <w:noProof/>
                  <w:lang w:eastAsia="zh-CN"/>
                </w:rPr>
                <w:t>MC</w:t>
              </w:r>
              <w:r>
                <w:rPr>
                  <w:rFonts w:eastAsiaTheme="minorEastAsia"/>
                  <w:noProof/>
                  <w:lang w:eastAsia="zh-CN"/>
                </w:rPr>
                <w:t>4</w:t>
              </w:r>
            </w:ins>
          </w:p>
        </w:tc>
        <w:tc>
          <w:tcPr>
            <w:tcW w:w="2674" w:type="dxa"/>
            <w:shd w:val="clear" w:color="auto" w:fill="auto"/>
            <w:vAlign w:val="center"/>
          </w:tcPr>
          <w:p w14:paraId="29C722F4" w14:textId="77777777" w:rsidR="00C7704C" w:rsidRPr="00514A47" w:rsidRDefault="00C7704C" w:rsidP="00D202C2">
            <w:pPr>
              <w:pStyle w:val="IEEEStdsParagraph"/>
              <w:spacing w:after="0"/>
              <w:jc w:val="left"/>
              <w:rPr>
                <w:noProof/>
              </w:rPr>
            </w:pPr>
            <w:r w:rsidRPr="00514A47">
              <w:rPr>
                <w:noProof/>
              </w:rPr>
              <w:t>IGMP/MLD forwarding (upstream)</w:t>
            </w:r>
          </w:p>
        </w:tc>
        <w:tc>
          <w:tcPr>
            <w:tcW w:w="1466" w:type="dxa"/>
            <w:shd w:val="clear" w:color="auto" w:fill="auto"/>
            <w:vAlign w:val="center"/>
          </w:tcPr>
          <w:p w14:paraId="5794A1B6" w14:textId="1105336C"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_Ref438190775 \w \h </w:instrText>
            </w:r>
            <w:r>
              <w:rPr>
                <w:noProof/>
              </w:rPr>
              <w:instrText xml:space="preserve"> \* MERGEFORMAT </w:instrText>
            </w:r>
            <w:r w:rsidRPr="00514A47">
              <w:rPr>
                <w:noProof/>
              </w:rPr>
            </w:r>
            <w:r w:rsidRPr="00514A47">
              <w:rPr>
                <w:noProof/>
              </w:rPr>
              <w:fldChar w:fldCharType="separate"/>
            </w:r>
            <w:r>
              <w:rPr>
                <w:noProof/>
              </w:rPr>
              <w:t>7.4.3.2.1</w:t>
            </w:r>
            <w:r w:rsidRPr="00514A47">
              <w:rPr>
                <w:noProof/>
              </w:rPr>
              <w:fldChar w:fldCharType="end"/>
            </w:r>
          </w:p>
        </w:tc>
        <w:tc>
          <w:tcPr>
            <w:tcW w:w="5244" w:type="dxa"/>
            <w:shd w:val="clear" w:color="auto" w:fill="auto"/>
            <w:vAlign w:val="center"/>
          </w:tcPr>
          <w:p w14:paraId="7C0CB05C" w14:textId="76660174" w:rsidR="00C7704C" w:rsidRPr="00514A47" w:rsidRDefault="00C7704C" w:rsidP="00C7704C">
            <w:pPr>
              <w:pStyle w:val="IEEEStdsParagraph"/>
              <w:spacing w:after="0"/>
              <w:jc w:val="left"/>
              <w:rPr>
                <w:noProof/>
              </w:rPr>
            </w:pPr>
            <w:r w:rsidRPr="00514A47">
              <w:rPr>
                <w:noProof/>
              </w:rPr>
              <w:t xml:space="preserve">ONU forwards all IGMP </w:t>
            </w:r>
            <w:del w:id="52" w:author="Marek Hajduczenia" w:date="2024-07-02T07:23:00Z">
              <w:r w:rsidRPr="00514A47" w:rsidDel="00C7704C">
                <w:rPr>
                  <w:noProof/>
                </w:rPr>
                <w:delText xml:space="preserve">and </w:delText>
              </w:r>
            </w:del>
            <w:ins w:id="53" w:author="Marek Hajduczenia" w:date="2024-07-02T07:23:00Z">
              <w:r>
                <w:rPr>
                  <w:noProof/>
                </w:rPr>
                <w:t>/</w:t>
              </w:r>
              <w:r w:rsidRPr="00514A47">
                <w:rPr>
                  <w:noProof/>
                </w:rPr>
                <w:t xml:space="preserve"> </w:t>
              </w:r>
            </w:ins>
            <w:r w:rsidRPr="00514A47">
              <w:rPr>
                <w:noProof/>
              </w:rPr>
              <w:t>MLD control messages received at the UNI to the ONU_MDI using a provisioned unicast ESP.</w:t>
            </w:r>
          </w:p>
        </w:tc>
        <w:tc>
          <w:tcPr>
            <w:tcW w:w="1351" w:type="dxa"/>
            <w:shd w:val="clear" w:color="auto" w:fill="auto"/>
            <w:vAlign w:val="center"/>
          </w:tcPr>
          <w:p w14:paraId="0DD6B32F" w14:textId="77777777" w:rsidR="00C7704C" w:rsidRPr="00514A47" w:rsidRDefault="00C7704C" w:rsidP="00D202C2">
            <w:pPr>
              <w:pStyle w:val="IEEEStdsParagraph"/>
              <w:spacing w:after="0"/>
              <w:jc w:val="center"/>
              <w:rPr>
                <w:noProof/>
              </w:rPr>
            </w:pPr>
            <w:r w:rsidRPr="00514A47">
              <w:rPr>
                <w:noProof/>
              </w:rPr>
              <w:t>M</w:t>
            </w:r>
          </w:p>
        </w:tc>
        <w:tc>
          <w:tcPr>
            <w:tcW w:w="917" w:type="dxa"/>
            <w:shd w:val="clear" w:color="auto" w:fill="auto"/>
            <w:vAlign w:val="center"/>
          </w:tcPr>
          <w:p w14:paraId="00A4CBFF" w14:textId="77777777" w:rsidR="00C7704C" w:rsidRPr="00514A47" w:rsidRDefault="00C7704C" w:rsidP="00D202C2">
            <w:pPr>
              <w:pStyle w:val="IEEEStdsParagraph"/>
              <w:spacing w:after="0"/>
              <w:jc w:val="left"/>
              <w:rPr>
                <w:noProof/>
              </w:rPr>
            </w:pPr>
            <w:r w:rsidRPr="00514A47">
              <w:rPr>
                <w:noProof/>
              </w:rPr>
              <w:t>[   ] Yes</w:t>
            </w:r>
          </w:p>
        </w:tc>
      </w:tr>
      <w:tr w:rsidR="00C7704C" w:rsidRPr="00514A47" w14:paraId="11B2297A" w14:textId="77777777" w:rsidTr="00D65E9D">
        <w:trPr>
          <w:cantSplit/>
        </w:trPr>
        <w:tc>
          <w:tcPr>
            <w:tcW w:w="1530" w:type="dxa"/>
            <w:shd w:val="clear" w:color="auto" w:fill="auto"/>
            <w:vAlign w:val="center"/>
          </w:tcPr>
          <w:p w14:paraId="2DE7542E" w14:textId="1D6E8031" w:rsidR="00C7704C" w:rsidRPr="00514A47" w:rsidRDefault="00C7704C" w:rsidP="00D202C2">
            <w:pPr>
              <w:pStyle w:val="IEEEStdsParagraph"/>
              <w:spacing w:after="0"/>
              <w:jc w:val="left"/>
              <w:rPr>
                <w:rFonts w:eastAsiaTheme="minorEastAsia"/>
                <w:noProof/>
                <w:lang w:eastAsia="zh-CN"/>
              </w:rPr>
            </w:pPr>
            <w:r w:rsidRPr="00514A47">
              <w:rPr>
                <w:rFonts w:eastAsiaTheme="minorEastAsia"/>
                <w:noProof/>
                <w:lang w:eastAsia="zh-CN"/>
              </w:rPr>
              <w:t>U-MC</w:t>
            </w:r>
            <w:ins w:id="54" w:author="Marek Hajduczenia" w:date="2024-07-02T07:28:00Z">
              <w:r>
                <w:rPr>
                  <w:rFonts w:eastAsiaTheme="minorEastAsia"/>
                  <w:noProof/>
                  <w:lang w:eastAsia="zh-CN"/>
                </w:rPr>
                <w:t>5</w:t>
              </w:r>
            </w:ins>
            <w:del w:id="55" w:author="Marek Hajduczenia" w:date="2024-07-02T07:28:00Z">
              <w:r w:rsidRPr="00514A47" w:rsidDel="00C7704C">
                <w:rPr>
                  <w:rFonts w:eastAsiaTheme="minorEastAsia"/>
                  <w:noProof/>
                  <w:lang w:eastAsia="zh-CN"/>
                </w:rPr>
                <w:delText>1e</w:delText>
              </w:r>
            </w:del>
          </w:p>
        </w:tc>
        <w:tc>
          <w:tcPr>
            <w:tcW w:w="2674" w:type="dxa"/>
            <w:shd w:val="clear" w:color="auto" w:fill="auto"/>
            <w:vAlign w:val="center"/>
          </w:tcPr>
          <w:p w14:paraId="1E953C42" w14:textId="75DC9F7B" w:rsidR="00C7704C" w:rsidRPr="00514A47" w:rsidRDefault="00C7704C" w:rsidP="00D202C2">
            <w:pPr>
              <w:pStyle w:val="IEEEStdsParagraph"/>
              <w:spacing w:after="0"/>
              <w:jc w:val="left"/>
              <w:rPr>
                <w:noProof/>
              </w:rPr>
            </w:pPr>
            <w:del w:id="56" w:author="Marek Hajduczenia" w:date="2024-07-02T07:30:00Z">
              <w:r w:rsidRPr="00514A47" w:rsidDel="00C7704C">
                <w:rPr>
                  <w:noProof/>
                </w:rPr>
                <w:delText xml:space="preserve">UNI </w:delText>
              </w:r>
            </w:del>
            <w:ins w:id="57" w:author="Marek Hajduczenia" w:date="2024-07-02T07:30:00Z">
              <w:r>
                <w:rPr>
                  <w:noProof/>
                </w:rPr>
                <w:t>Service</w:t>
              </w:r>
              <w:r w:rsidRPr="00514A47">
                <w:rPr>
                  <w:noProof/>
                </w:rPr>
                <w:t xml:space="preserve"> </w:t>
              </w:r>
            </w:ins>
            <w:r w:rsidRPr="00514A47">
              <w:rPr>
                <w:noProof/>
              </w:rPr>
              <w:t>Port Instance</w:t>
            </w:r>
          </w:p>
        </w:tc>
        <w:tc>
          <w:tcPr>
            <w:tcW w:w="1466" w:type="dxa"/>
            <w:shd w:val="clear" w:color="auto" w:fill="auto"/>
            <w:vAlign w:val="center"/>
          </w:tcPr>
          <w:p w14:paraId="5E3577C2" w14:textId="1BA0C242" w:rsidR="00C7704C" w:rsidRPr="00514A47" w:rsidRDefault="00C7704C" w:rsidP="00D202C2">
            <w:pPr>
              <w:pStyle w:val="IEEEStdsParagraph"/>
              <w:spacing w:after="0"/>
              <w:jc w:val="left"/>
              <w:rPr>
                <w:noProof/>
              </w:rPr>
            </w:pPr>
            <w:ins w:id="58" w:author="Marek Hajduczenia" w:date="2024-07-02T07:28:00Z">
              <w:r>
                <w:rPr>
                  <w:noProof/>
                </w:rPr>
                <w:fldChar w:fldCharType="begin"/>
              </w:r>
              <w:r>
                <w:rPr>
                  <w:noProof/>
                </w:rPr>
                <w:instrText xml:space="preserve"> REF _Ref433752402 \w \h </w:instrText>
              </w:r>
            </w:ins>
            <w:r>
              <w:rPr>
                <w:noProof/>
              </w:rPr>
            </w:r>
            <w:r>
              <w:rPr>
                <w:noProof/>
              </w:rPr>
              <w:fldChar w:fldCharType="separate"/>
            </w:r>
            <w:ins w:id="59" w:author="Marek Hajduczenia" w:date="2024-07-02T07:28:00Z">
              <w:r>
                <w:rPr>
                  <w:noProof/>
                </w:rPr>
                <w:t>7.4.4.1</w:t>
              </w:r>
              <w:r>
                <w:rPr>
                  <w:noProof/>
                </w:rPr>
                <w:fldChar w:fldCharType="end"/>
              </w:r>
            </w:ins>
            <w:del w:id="60" w:author="Marek Hajduczenia" w:date="2024-07-02T07:28:00Z">
              <w:r w:rsidRPr="00514A47" w:rsidDel="00C7704C">
                <w:rPr>
                  <w:noProof/>
                </w:rPr>
                <w:fldChar w:fldCharType="begin"/>
              </w:r>
              <w:r w:rsidRPr="00514A47" w:rsidDel="00C7704C">
                <w:rPr>
                  <w:noProof/>
                </w:rPr>
                <w:delInstrText xml:space="preserve"> REF _Ref438190775 \w \h </w:delInstrText>
              </w:r>
              <w:r w:rsidDel="00C7704C">
                <w:rPr>
                  <w:noProof/>
                </w:rPr>
                <w:delInstrText xml:space="preserve"> \* MERGEFORMAT </w:delInstrText>
              </w:r>
              <w:r w:rsidRPr="00514A47" w:rsidDel="00C7704C">
                <w:rPr>
                  <w:noProof/>
                </w:rPr>
              </w:r>
              <w:r w:rsidRPr="00514A47" w:rsidDel="00C7704C">
                <w:rPr>
                  <w:noProof/>
                </w:rPr>
                <w:fldChar w:fldCharType="separate"/>
              </w:r>
              <w:r w:rsidDel="00C7704C">
                <w:rPr>
                  <w:noProof/>
                </w:rPr>
                <w:delText>7.4.3.2.1</w:delText>
              </w:r>
              <w:r w:rsidRPr="00514A47" w:rsidDel="00C7704C">
                <w:rPr>
                  <w:noProof/>
                </w:rPr>
                <w:fldChar w:fldCharType="end"/>
              </w:r>
            </w:del>
          </w:p>
        </w:tc>
        <w:tc>
          <w:tcPr>
            <w:tcW w:w="5244" w:type="dxa"/>
            <w:shd w:val="clear" w:color="auto" w:fill="auto"/>
            <w:vAlign w:val="center"/>
          </w:tcPr>
          <w:p w14:paraId="444027C4" w14:textId="3A8CCA48" w:rsidR="00C7704C" w:rsidRPr="00514A47" w:rsidRDefault="00C7704C" w:rsidP="00D202C2">
            <w:pPr>
              <w:pStyle w:val="IEEEStdsParagraph"/>
              <w:spacing w:after="0"/>
              <w:jc w:val="left"/>
              <w:rPr>
                <w:noProof/>
              </w:rPr>
            </w:pPr>
            <w:r w:rsidRPr="00514A47">
              <w:rPr>
                <w:noProof/>
              </w:rPr>
              <w:t xml:space="preserve">When one or all mLLIDs are deleted from the ONU, the ONU does not modify or delete any of the rules provisioned into Classifier/Modifier using the </w:t>
            </w:r>
            <w:r w:rsidRPr="00514A47">
              <w:rPr>
                <w:i/>
                <w:noProof/>
              </w:rPr>
              <w:t>aRuleSetConfig</w:t>
            </w:r>
            <w:r w:rsidRPr="00514A47">
              <w:rPr>
                <w:noProof/>
              </w:rPr>
              <w:t xml:space="preserve"> (0xDB/0x05-01) attribute.</w:t>
            </w:r>
          </w:p>
        </w:tc>
        <w:tc>
          <w:tcPr>
            <w:tcW w:w="1351" w:type="dxa"/>
            <w:shd w:val="clear" w:color="auto" w:fill="auto"/>
            <w:vAlign w:val="center"/>
          </w:tcPr>
          <w:p w14:paraId="6C425F52"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494FB3D1" w14:textId="77777777" w:rsidR="00C7704C" w:rsidRPr="00514A47" w:rsidRDefault="00C7704C" w:rsidP="001B074F">
            <w:pPr>
              <w:pStyle w:val="IEEEStdsParagraph"/>
              <w:spacing w:after="0"/>
              <w:jc w:val="left"/>
              <w:rPr>
                <w:noProof/>
              </w:rPr>
            </w:pPr>
            <w:r w:rsidRPr="00514A47">
              <w:rPr>
                <w:noProof/>
              </w:rPr>
              <w:t>[   ] Yes</w:t>
            </w:r>
          </w:p>
        </w:tc>
      </w:tr>
      <w:tr w:rsidR="00C7704C" w:rsidRPr="00514A47" w14:paraId="3C41E864" w14:textId="77777777" w:rsidTr="00D65E9D">
        <w:trPr>
          <w:cantSplit/>
        </w:trPr>
        <w:tc>
          <w:tcPr>
            <w:tcW w:w="1530" w:type="dxa"/>
            <w:shd w:val="clear" w:color="auto" w:fill="auto"/>
            <w:vAlign w:val="center"/>
          </w:tcPr>
          <w:p w14:paraId="7AEDEAE8" w14:textId="7407658E" w:rsidR="00C7704C" w:rsidRPr="00514A47" w:rsidRDefault="00C7704C" w:rsidP="00D202C2">
            <w:pPr>
              <w:pStyle w:val="IEEEStdsParagraph"/>
              <w:spacing w:after="0"/>
              <w:jc w:val="left"/>
              <w:rPr>
                <w:rFonts w:eastAsiaTheme="minorEastAsia"/>
                <w:noProof/>
                <w:lang w:eastAsia="zh-CN"/>
              </w:rPr>
            </w:pPr>
            <w:r w:rsidRPr="00514A47">
              <w:rPr>
                <w:rFonts w:eastAsiaTheme="minorEastAsia"/>
                <w:noProof/>
                <w:lang w:eastAsia="zh-CN"/>
              </w:rPr>
              <w:t>U-MC</w:t>
            </w:r>
            <w:ins w:id="61" w:author="Marek Hajduczenia" w:date="2024-07-02T07:30:00Z">
              <w:r>
                <w:rPr>
                  <w:rFonts w:eastAsiaTheme="minorEastAsia"/>
                  <w:noProof/>
                  <w:lang w:eastAsia="zh-CN"/>
                </w:rPr>
                <w:t>6</w:t>
              </w:r>
            </w:ins>
            <w:ins w:id="62" w:author="Marek Hajduczenia" w:date="2024-07-02T07:38:00Z">
              <w:r w:rsidR="00D65E9D">
                <w:rPr>
                  <w:rFonts w:eastAsiaTheme="minorEastAsia"/>
                  <w:noProof/>
                  <w:lang w:eastAsia="zh-CN"/>
                </w:rPr>
                <w:t>a</w:t>
              </w:r>
            </w:ins>
            <w:del w:id="63" w:author="Marek Hajduczenia" w:date="2024-07-02T07:30:00Z">
              <w:r w:rsidRPr="00514A47" w:rsidDel="00C7704C">
                <w:rPr>
                  <w:rFonts w:eastAsiaTheme="minorEastAsia"/>
                  <w:noProof/>
                  <w:lang w:eastAsia="zh-CN"/>
                </w:rPr>
                <w:delText>1f</w:delText>
              </w:r>
            </w:del>
          </w:p>
        </w:tc>
        <w:tc>
          <w:tcPr>
            <w:tcW w:w="2674" w:type="dxa"/>
            <w:shd w:val="clear" w:color="auto" w:fill="auto"/>
            <w:vAlign w:val="center"/>
          </w:tcPr>
          <w:p w14:paraId="1459D253" w14:textId="6AAAAFB6" w:rsidR="00C7704C" w:rsidRPr="00514A47" w:rsidRDefault="00C7704C" w:rsidP="00C7704C">
            <w:pPr>
              <w:pStyle w:val="IEEEStdsParagraph"/>
              <w:spacing w:after="0"/>
              <w:jc w:val="left"/>
              <w:rPr>
                <w:noProof/>
              </w:rPr>
            </w:pPr>
            <w:r w:rsidRPr="00514A47">
              <w:rPr>
                <w:noProof/>
              </w:rPr>
              <w:t xml:space="preserve">Multiple frame copies to the same </w:t>
            </w:r>
            <w:del w:id="64" w:author="Marek Hajduczenia" w:date="2024-07-02T07:30:00Z">
              <w:r w:rsidRPr="00514A47" w:rsidDel="00C7704C">
                <w:rPr>
                  <w:noProof/>
                </w:rPr>
                <w:delText xml:space="preserve">UNI </w:delText>
              </w:r>
            </w:del>
            <w:ins w:id="65" w:author="Marek Hajduczenia" w:date="2024-07-02T07:30:00Z">
              <w:r>
                <w:rPr>
                  <w:noProof/>
                </w:rPr>
                <w:t>service</w:t>
              </w:r>
              <w:r w:rsidRPr="00514A47">
                <w:rPr>
                  <w:noProof/>
                </w:rPr>
                <w:t xml:space="preserve"> </w:t>
              </w:r>
            </w:ins>
            <w:r w:rsidRPr="00514A47">
              <w:rPr>
                <w:noProof/>
              </w:rPr>
              <w:t>port</w:t>
            </w:r>
          </w:p>
        </w:tc>
        <w:tc>
          <w:tcPr>
            <w:tcW w:w="1466" w:type="dxa"/>
            <w:shd w:val="clear" w:color="auto" w:fill="auto"/>
            <w:vAlign w:val="center"/>
          </w:tcPr>
          <w:p w14:paraId="54E6805C" w14:textId="72ACF75D"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_Ref433752412 \w \h </w:instrText>
            </w:r>
            <w:r>
              <w:rPr>
                <w:noProof/>
              </w:rPr>
              <w:instrText xml:space="preserve"> \* MERGEFORMAT </w:instrText>
            </w:r>
            <w:r w:rsidRPr="00514A47">
              <w:rPr>
                <w:noProof/>
              </w:rPr>
            </w:r>
            <w:r w:rsidRPr="00514A47">
              <w:rPr>
                <w:noProof/>
              </w:rPr>
              <w:fldChar w:fldCharType="separate"/>
            </w:r>
            <w:r>
              <w:rPr>
                <w:noProof/>
              </w:rPr>
              <w:t>7.4.4.2</w:t>
            </w:r>
            <w:r w:rsidRPr="00514A47">
              <w:rPr>
                <w:noProof/>
              </w:rPr>
              <w:fldChar w:fldCharType="end"/>
            </w:r>
          </w:p>
        </w:tc>
        <w:tc>
          <w:tcPr>
            <w:tcW w:w="5244" w:type="dxa"/>
            <w:shd w:val="clear" w:color="auto" w:fill="auto"/>
            <w:vAlign w:val="center"/>
          </w:tcPr>
          <w:p w14:paraId="29D72AD5" w14:textId="68D5D050" w:rsidR="00C7704C" w:rsidRPr="00514A47" w:rsidRDefault="00C7704C" w:rsidP="00C7704C">
            <w:pPr>
              <w:pStyle w:val="IEEEStdsParagraph"/>
              <w:spacing w:after="0"/>
              <w:jc w:val="left"/>
              <w:rPr>
                <w:noProof/>
              </w:rPr>
            </w:pPr>
            <w:r w:rsidRPr="00514A47">
              <w:rPr>
                <w:noProof/>
              </w:rPr>
              <w:t xml:space="preserve">The ONU rejects a rule with multiple </w:t>
            </w:r>
            <w:r w:rsidRPr="00514A47">
              <w:rPr>
                <w:i/>
                <w:noProof/>
              </w:rPr>
              <w:t>sResult</w:t>
            </w:r>
            <w:r w:rsidRPr="00514A47">
              <w:rPr>
                <w:noProof/>
              </w:rPr>
              <w:t xml:space="preserve"> sub-attributes pointing to the same instance of a </w:t>
            </w:r>
            <w:del w:id="66" w:author="Marek Hajduczenia" w:date="2024-07-02T07:30:00Z">
              <w:r w:rsidRPr="00514A47" w:rsidDel="00C7704C">
                <w:rPr>
                  <w:noProof/>
                </w:rPr>
                <w:delText xml:space="preserve">UNI </w:delText>
              </w:r>
            </w:del>
            <w:ins w:id="67" w:author="Marek Hajduczenia" w:date="2024-07-02T07:30:00Z">
              <w:r>
                <w:rPr>
                  <w:noProof/>
                </w:rPr>
                <w:t>service</w:t>
              </w:r>
              <w:r w:rsidRPr="00514A47">
                <w:rPr>
                  <w:noProof/>
                </w:rPr>
                <w:t xml:space="preserve"> </w:t>
              </w:r>
            </w:ins>
            <w:r w:rsidRPr="00514A47">
              <w:rPr>
                <w:noProof/>
              </w:rPr>
              <w:t>port.</w:t>
            </w:r>
          </w:p>
        </w:tc>
        <w:tc>
          <w:tcPr>
            <w:tcW w:w="1351" w:type="dxa"/>
            <w:shd w:val="clear" w:color="auto" w:fill="auto"/>
            <w:vAlign w:val="center"/>
          </w:tcPr>
          <w:p w14:paraId="3E92E5F3"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248C7A70" w14:textId="77777777" w:rsidR="00C7704C" w:rsidRPr="00514A47" w:rsidRDefault="00C7704C" w:rsidP="001B074F">
            <w:pPr>
              <w:pStyle w:val="IEEEStdsParagraph"/>
              <w:spacing w:after="0"/>
              <w:jc w:val="left"/>
              <w:rPr>
                <w:noProof/>
              </w:rPr>
            </w:pPr>
            <w:r w:rsidRPr="00514A47">
              <w:rPr>
                <w:noProof/>
              </w:rPr>
              <w:t>[   ] Yes</w:t>
            </w:r>
          </w:p>
        </w:tc>
      </w:tr>
      <w:tr w:rsidR="00C7704C" w:rsidRPr="00514A47" w14:paraId="086377F1" w14:textId="77777777" w:rsidTr="00D65E9D">
        <w:trPr>
          <w:cantSplit/>
        </w:trPr>
        <w:tc>
          <w:tcPr>
            <w:tcW w:w="1530" w:type="dxa"/>
            <w:shd w:val="clear" w:color="auto" w:fill="auto"/>
            <w:vAlign w:val="center"/>
          </w:tcPr>
          <w:p w14:paraId="477D05AA" w14:textId="5ACFF4F7" w:rsidR="00C7704C" w:rsidRPr="00514A47" w:rsidRDefault="00C7704C" w:rsidP="00D202C2">
            <w:pPr>
              <w:pStyle w:val="IEEEStdsParagraph"/>
              <w:spacing w:after="0"/>
              <w:jc w:val="left"/>
              <w:rPr>
                <w:rFonts w:eastAsiaTheme="minorEastAsia"/>
                <w:noProof/>
                <w:lang w:eastAsia="zh-CN"/>
              </w:rPr>
            </w:pPr>
            <w:r w:rsidRPr="00514A47">
              <w:rPr>
                <w:rFonts w:eastAsiaTheme="minorEastAsia"/>
                <w:noProof/>
                <w:lang w:eastAsia="zh-CN"/>
              </w:rPr>
              <w:t>U-MC</w:t>
            </w:r>
            <w:ins w:id="68" w:author="Marek Hajduczenia" w:date="2024-07-02T07:38:00Z">
              <w:r w:rsidR="00D65E9D">
                <w:rPr>
                  <w:rFonts w:eastAsiaTheme="minorEastAsia"/>
                  <w:noProof/>
                  <w:lang w:eastAsia="zh-CN"/>
                </w:rPr>
                <w:t>6b</w:t>
              </w:r>
            </w:ins>
            <w:del w:id="69" w:author="Marek Hajduczenia" w:date="2024-07-02T07:38:00Z">
              <w:r w:rsidRPr="00514A47" w:rsidDel="00D65E9D">
                <w:rPr>
                  <w:rFonts w:eastAsiaTheme="minorEastAsia"/>
                  <w:noProof/>
                  <w:lang w:eastAsia="zh-CN"/>
                </w:rPr>
                <w:delText>1g</w:delText>
              </w:r>
            </w:del>
          </w:p>
        </w:tc>
        <w:tc>
          <w:tcPr>
            <w:tcW w:w="2674" w:type="dxa"/>
            <w:shd w:val="clear" w:color="auto" w:fill="auto"/>
            <w:vAlign w:val="center"/>
          </w:tcPr>
          <w:p w14:paraId="224F3396" w14:textId="77777777" w:rsidR="00C7704C" w:rsidRPr="00514A47" w:rsidRDefault="00C7704C" w:rsidP="00D202C2">
            <w:pPr>
              <w:pStyle w:val="IEEEStdsParagraph"/>
              <w:spacing w:after="0"/>
              <w:jc w:val="left"/>
              <w:rPr>
                <w:noProof/>
              </w:rPr>
            </w:pPr>
            <w:r w:rsidRPr="00514A47">
              <w:rPr>
                <w:noProof/>
              </w:rPr>
              <w:t>Multicast flows to the existing clients</w:t>
            </w:r>
          </w:p>
        </w:tc>
        <w:tc>
          <w:tcPr>
            <w:tcW w:w="1466" w:type="dxa"/>
            <w:shd w:val="clear" w:color="auto" w:fill="auto"/>
            <w:vAlign w:val="center"/>
          </w:tcPr>
          <w:p w14:paraId="537AB963" w14:textId="7554439F"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_Ref433752412 \w \h </w:instrText>
            </w:r>
            <w:r>
              <w:rPr>
                <w:noProof/>
              </w:rPr>
              <w:instrText xml:space="preserve"> \* MERGEFORMAT </w:instrText>
            </w:r>
            <w:r w:rsidRPr="00514A47">
              <w:rPr>
                <w:noProof/>
              </w:rPr>
            </w:r>
            <w:r w:rsidRPr="00514A47">
              <w:rPr>
                <w:noProof/>
              </w:rPr>
              <w:fldChar w:fldCharType="separate"/>
            </w:r>
            <w:r>
              <w:rPr>
                <w:noProof/>
              </w:rPr>
              <w:t>7.4.4.2</w:t>
            </w:r>
            <w:r w:rsidRPr="00514A47">
              <w:rPr>
                <w:noProof/>
              </w:rPr>
              <w:fldChar w:fldCharType="end"/>
            </w:r>
          </w:p>
        </w:tc>
        <w:tc>
          <w:tcPr>
            <w:tcW w:w="5244" w:type="dxa"/>
            <w:shd w:val="clear" w:color="auto" w:fill="auto"/>
            <w:vAlign w:val="center"/>
          </w:tcPr>
          <w:p w14:paraId="2626F823" w14:textId="404E16D7" w:rsidR="00C7704C" w:rsidRPr="00514A47" w:rsidRDefault="00C7704C" w:rsidP="00D202C2">
            <w:pPr>
              <w:pStyle w:val="IEEEStdsParagraph"/>
              <w:spacing w:after="0"/>
              <w:jc w:val="left"/>
              <w:rPr>
                <w:noProof/>
              </w:rPr>
            </w:pPr>
            <w:r w:rsidRPr="00514A47">
              <w:rPr>
                <w:noProof/>
              </w:rPr>
              <w:t xml:space="preserve">When a new rule is added at the ONU and the old rule is deleted after that, and if the new rule contains the same </w:t>
            </w:r>
            <w:r w:rsidRPr="00514A47">
              <w:rPr>
                <w:i/>
                <w:noProof/>
              </w:rPr>
              <w:t>sClause </w:t>
            </w:r>
            <w:r w:rsidRPr="00514A47">
              <w:rPr>
                <w:noProof/>
              </w:rPr>
              <w:t xml:space="preserve">sub-attributes and some of the </w:t>
            </w:r>
            <w:r w:rsidRPr="00514A47">
              <w:rPr>
                <w:i/>
                <w:noProof/>
              </w:rPr>
              <w:t>sResult</w:t>
            </w:r>
            <w:r w:rsidRPr="00514A47">
              <w:rPr>
                <w:noProof/>
              </w:rPr>
              <w:t xml:space="preserve"> clauses forwarding traffic to the same queues as the old rule, the Classifier at the ONU does not discard any frames destined to these queues, i.e., the multicast flows to the existing and remaining multicast clients are not interrupted when other clients are added or deleted.</w:t>
            </w:r>
          </w:p>
        </w:tc>
        <w:tc>
          <w:tcPr>
            <w:tcW w:w="1351" w:type="dxa"/>
            <w:shd w:val="clear" w:color="auto" w:fill="auto"/>
            <w:vAlign w:val="center"/>
          </w:tcPr>
          <w:p w14:paraId="400A2324"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5FF30068" w14:textId="77777777" w:rsidR="00C7704C" w:rsidRPr="00514A47" w:rsidRDefault="00C7704C" w:rsidP="001B074F">
            <w:pPr>
              <w:pStyle w:val="IEEEStdsParagraph"/>
              <w:spacing w:after="0"/>
              <w:jc w:val="left"/>
              <w:rPr>
                <w:noProof/>
              </w:rPr>
            </w:pPr>
            <w:r w:rsidRPr="00514A47">
              <w:rPr>
                <w:noProof/>
              </w:rPr>
              <w:t>[   ] Yes</w:t>
            </w:r>
          </w:p>
        </w:tc>
      </w:tr>
      <w:tr w:rsidR="00C7704C" w:rsidRPr="00514A47" w14:paraId="0BD660EB" w14:textId="77777777" w:rsidTr="00D65E9D">
        <w:trPr>
          <w:cantSplit/>
        </w:trPr>
        <w:tc>
          <w:tcPr>
            <w:tcW w:w="1530" w:type="dxa"/>
            <w:shd w:val="clear" w:color="auto" w:fill="auto"/>
            <w:vAlign w:val="center"/>
          </w:tcPr>
          <w:p w14:paraId="6AFD0A13" w14:textId="1574C17F" w:rsidR="00C7704C" w:rsidRPr="00514A47" w:rsidRDefault="00C7704C" w:rsidP="00D202C2">
            <w:pPr>
              <w:pStyle w:val="IEEEStdsParagraph"/>
              <w:spacing w:after="0"/>
              <w:jc w:val="left"/>
              <w:rPr>
                <w:rFonts w:eastAsiaTheme="minorEastAsia"/>
                <w:noProof/>
                <w:lang w:eastAsia="zh-CN"/>
              </w:rPr>
            </w:pPr>
            <w:r w:rsidRPr="00514A47">
              <w:rPr>
                <w:rFonts w:eastAsiaTheme="minorEastAsia"/>
                <w:noProof/>
                <w:lang w:eastAsia="zh-CN"/>
              </w:rPr>
              <w:t>U-MC</w:t>
            </w:r>
            <w:ins w:id="70" w:author="Marek Hajduczenia" w:date="2024-07-02T07:42:00Z">
              <w:r w:rsidR="00D65E9D">
                <w:rPr>
                  <w:rFonts w:eastAsiaTheme="minorEastAsia"/>
                  <w:noProof/>
                  <w:lang w:eastAsia="zh-CN"/>
                </w:rPr>
                <w:t>7</w:t>
              </w:r>
            </w:ins>
            <w:del w:id="71" w:author="Marek Hajduczenia" w:date="2024-07-02T07:42:00Z">
              <w:r w:rsidRPr="00514A47" w:rsidDel="00D65E9D">
                <w:rPr>
                  <w:rFonts w:eastAsiaTheme="minorEastAsia"/>
                  <w:noProof/>
                  <w:lang w:eastAsia="zh-CN"/>
                </w:rPr>
                <w:delText>2b</w:delText>
              </w:r>
            </w:del>
          </w:p>
        </w:tc>
        <w:tc>
          <w:tcPr>
            <w:tcW w:w="2674" w:type="dxa"/>
            <w:shd w:val="clear" w:color="auto" w:fill="auto"/>
            <w:vAlign w:val="center"/>
          </w:tcPr>
          <w:p w14:paraId="08787D95" w14:textId="77777777" w:rsidR="00C7704C" w:rsidRPr="00514A47" w:rsidRDefault="00C7704C" w:rsidP="00D202C2">
            <w:pPr>
              <w:pStyle w:val="IEEEStdsParagraph"/>
              <w:spacing w:after="0"/>
              <w:jc w:val="left"/>
              <w:rPr>
                <w:noProof/>
              </w:rPr>
            </w:pPr>
            <w:r w:rsidRPr="00514A47">
              <w:rPr>
                <w:noProof/>
              </w:rPr>
              <w:t>Multicast forwarding (rules)</w:t>
            </w:r>
          </w:p>
        </w:tc>
        <w:tc>
          <w:tcPr>
            <w:tcW w:w="1466" w:type="dxa"/>
            <w:shd w:val="clear" w:color="auto" w:fill="auto"/>
            <w:vAlign w:val="center"/>
          </w:tcPr>
          <w:p w14:paraId="11766837" w14:textId="3F8722DC"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_Ref438190804 \w \h </w:instrText>
            </w:r>
            <w:r>
              <w:rPr>
                <w:noProof/>
              </w:rPr>
              <w:instrText xml:space="preserve"> \* MERGEFORMAT </w:instrText>
            </w:r>
            <w:r w:rsidRPr="00514A47">
              <w:rPr>
                <w:noProof/>
              </w:rPr>
            </w:r>
            <w:r w:rsidRPr="00514A47">
              <w:rPr>
                <w:noProof/>
              </w:rPr>
              <w:fldChar w:fldCharType="separate"/>
            </w:r>
            <w:r>
              <w:rPr>
                <w:noProof/>
              </w:rPr>
              <w:t>7.4.4.4.2</w:t>
            </w:r>
            <w:r w:rsidRPr="00514A47">
              <w:rPr>
                <w:noProof/>
              </w:rPr>
              <w:fldChar w:fldCharType="end"/>
            </w:r>
          </w:p>
        </w:tc>
        <w:tc>
          <w:tcPr>
            <w:tcW w:w="5244" w:type="dxa"/>
            <w:shd w:val="clear" w:color="auto" w:fill="auto"/>
            <w:vAlign w:val="center"/>
          </w:tcPr>
          <w:p w14:paraId="0688CA78" w14:textId="08F85831" w:rsidR="00C7704C" w:rsidRPr="00514A47" w:rsidRDefault="00C7704C" w:rsidP="00B57A6B">
            <w:pPr>
              <w:pStyle w:val="IEEEStdsParagraph"/>
              <w:spacing w:after="0"/>
              <w:jc w:val="left"/>
              <w:rPr>
                <w:noProof/>
              </w:rPr>
            </w:pPr>
            <w:r w:rsidRPr="00E73C26">
              <w:rPr>
                <w:noProof/>
              </w:rPr>
              <w:t>ONU forwards multicast traffic based on rules per</w:t>
            </w:r>
            <w:r>
              <w:rPr>
                <w:noProof/>
              </w:rPr>
              <w:t xml:space="preserve"> </w:t>
            </w:r>
            <w:r>
              <w:rPr>
                <w:noProof/>
              </w:rPr>
              <w:fldChar w:fldCharType="begin"/>
            </w:r>
            <w:r>
              <w:rPr>
                <w:noProof/>
              </w:rPr>
              <w:instrText xml:space="preserve"> REF _Ref438141915 \h </w:instrText>
            </w:r>
            <w:r>
              <w:rPr>
                <w:noProof/>
              </w:rPr>
            </w:r>
            <w:r>
              <w:rPr>
                <w:noProof/>
              </w:rPr>
              <w:fldChar w:fldCharType="separate"/>
            </w:r>
            <w:r w:rsidRPr="00FD5D37">
              <w:rPr>
                <w:noProof/>
              </w:rPr>
              <w:t xml:space="preserve">Table </w:t>
            </w:r>
            <w:r>
              <w:rPr>
                <w:noProof/>
              </w:rPr>
              <w:t>7</w:t>
            </w:r>
            <w:r>
              <w:rPr>
                <w:noProof/>
              </w:rPr>
              <w:noBreakHyphen/>
              <w:t>2</w:t>
            </w:r>
            <w:r>
              <w:rPr>
                <w:noProof/>
              </w:rPr>
              <w:fldChar w:fldCharType="end"/>
            </w:r>
            <w:r>
              <w:rPr>
                <w:noProof/>
              </w:rPr>
              <w:t>.</w:t>
            </w:r>
          </w:p>
        </w:tc>
        <w:tc>
          <w:tcPr>
            <w:tcW w:w="1351" w:type="dxa"/>
            <w:shd w:val="clear" w:color="auto" w:fill="auto"/>
            <w:vAlign w:val="center"/>
          </w:tcPr>
          <w:p w14:paraId="48CC11D2" w14:textId="77777777" w:rsidR="00C7704C" w:rsidRPr="00514A47" w:rsidRDefault="00C7704C" w:rsidP="00D202C2">
            <w:pPr>
              <w:pStyle w:val="IEEEStdsParagraph"/>
              <w:spacing w:after="0"/>
              <w:jc w:val="center"/>
              <w:rPr>
                <w:noProof/>
              </w:rPr>
            </w:pPr>
            <w:r w:rsidRPr="00514A47">
              <w:rPr>
                <w:noProof/>
              </w:rPr>
              <w:t>M</w:t>
            </w:r>
          </w:p>
        </w:tc>
        <w:tc>
          <w:tcPr>
            <w:tcW w:w="917" w:type="dxa"/>
            <w:shd w:val="clear" w:color="auto" w:fill="auto"/>
            <w:vAlign w:val="center"/>
          </w:tcPr>
          <w:p w14:paraId="57D46FEB" w14:textId="77777777" w:rsidR="00C7704C" w:rsidRPr="00514A47" w:rsidRDefault="00C7704C" w:rsidP="00D202C2">
            <w:pPr>
              <w:pStyle w:val="IEEEStdsParagraph"/>
              <w:spacing w:after="0"/>
              <w:jc w:val="left"/>
              <w:rPr>
                <w:noProof/>
              </w:rPr>
            </w:pPr>
            <w:r w:rsidRPr="00514A47">
              <w:rPr>
                <w:noProof/>
              </w:rPr>
              <w:t>[   ] Yes</w:t>
            </w:r>
          </w:p>
        </w:tc>
      </w:tr>
    </w:tbl>
    <w:p w14:paraId="6B415135" w14:textId="77777777" w:rsidR="002A4D9A" w:rsidRPr="00514A47" w:rsidRDefault="002A4D9A" w:rsidP="001A26ED">
      <w:pPr>
        <w:pStyle w:val="Heading3"/>
        <w:widowControl w:val="0"/>
        <w:numPr>
          <w:ilvl w:val="2"/>
          <w:numId w:val="3"/>
        </w:numPr>
        <w:spacing w:before="360"/>
        <w:rPr>
          <w:noProof/>
        </w:rPr>
      </w:pPr>
      <w:bookmarkStart w:id="72" w:name="_Toc351404588"/>
      <w:bookmarkStart w:id="73" w:name="_Toc359764545"/>
      <w:bookmarkStart w:id="74" w:name="_Toc169788255"/>
      <w:bookmarkEnd w:id="0"/>
      <w:bookmarkEnd w:id="1"/>
      <w:r w:rsidRPr="00514A47">
        <w:rPr>
          <w:noProof/>
        </w:rPr>
        <w:lastRenderedPageBreak/>
        <w:t>Multicast connectivity</w:t>
      </w:r>
      <w:bookmarkEnd w:id="72"/>
      <w:bookmarkEnd w:id="73"/>
      <w:bookmarkEnd w:id="74"/>
    </w:p>
    <w:tbl>
      <w:tblPr>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1"/>
        <w:gridCol w:w="2641"/>
        <w:gridCol w:w="1616"/>
        <w:gridCol w:w="5514"/>
        <w:gridCol w:w="983"/>
        <w:gridCol w:w="917"/>
      </w:tblGrid>
      <w:tr w:rsidR="002A4D9A" w:rsidRPr="00514A47" w14:paraId="3E9FF06F" w14:textId="77777777" w:rsidTr="00C7704C">
        <w:trPr>
          <w:cantSplit/>
          <w:tblHeader/>
        </w:trPr>
        <w:tc>
          <w:tcPr>
            <w:tcW w:w="1511" w:type="dxa"/>
            <w:shd w:val="clear" w:color="auto" w:fill="auto"/>
            <w:vAlign w:val="center"/>
          </w:tcPr>
          <w:p w14:paraId="43D54CEC" w14:textId="77777777" w:rsidR="002A4D9A" w:rsidRPr="00514A47" w:rsidRDefault="002A4D9A" w:rsidP="00D202C2">
            <w:pPr>
              <w:pStyle w:val="IEEEStdsParagraph"/>
              <w:spacing w:after="0"/>
              <w:jc w:val="center"/>
              <w:rPr>
                <w:b/>
                <w:noProof/>
                <w:szCs w:val="22"/>
              </w:rPr>
            </w:pPr>
            <w:r w:rsidRPr="00514A47">
              <w:rPr>
                <w:b/>
                <w:noProof/>
                <w:szCs w:val="22"/>
              </w:rPr>
              <w:t>Item</w:t>
            </w:r>
          </w:p>
        </w:tc>
        <w:tc>
          <w:tcPr>
            <w:tcW w:w="2641" w:type="dxa"/>
            <w:shd w:val="clear" w:color="auto" w:fill="auto"/>
            <w:vAlign w:val="center"/>
          </w:tcPr>
          <w:p w14:paraId="68F4DE83" w14:textId="77777777" w:rsidR="002A4D9A" w:rsidRPr="00514A47" w:rsidRDefault="002A4D9A" w:rsidP="00D202C2">
            <w:pPr>
              <w:pStyle w:val="IEEEStdsParagraph"/>
              <w:spacing w:after="0"/>
              <w:jc w:val="center"/>
              <w:rPr>
                <w:b/>
                <w:noProof/>
                <w:szCs w:val="22"/>
              </w:rPr>
            </w:pPr>
            <w:r w:rsidRPr="00514A47">
              <w:rPr>
                <w:b/>
                <w:noProof/>
                <w:szCs w:val="22"/>
              </w:rPr>
              <w:t>Description</w:t>
            </w:r>
          </w:p>
        </w:tc>
        <w:tc>
          <w:tcPr>
            <w:tcW w:w="1616" w:type="dxa"/>
            <w:shd w:val="clear" w:color="auto" w:fill="auto"/>
            <w:vAlign w:val="center"/>
          </w:tcPr>
          <w:p w14:paraId="15092D32" w14:textId="77777777" w:rsidR="002A4D9A" w:rsidRPr="00514A47" w:rsidRDefault="002A4D9A" w:rsidP="00D202C2">
            <w:pPr>
              <w:pStyle w:val="IEEEStdsParagraph"/>
              <w:spacing w:after="0"/>
              <w:jc w:val="center"/>
              <w:rPr>
                <w:b/>
                <w:noProof/>
                <w:szCs w:val="22"/>
              </w:rPr>
            </w:pPr>
            <w:r w:rsidRPr="00514A47">
              <w:rPr>
                <w:b/>
                <w:noProof/>
                <w:szCs w:val="22"/>
              </w:rPr>
              <w:t>Subclause</w:t>
            </w:r>
          </w:p>
        </w:tc>
        <w:tc>
          <w:tcPr>
            <w:tcW w:w="5514" w:type="dxa"/>
            <w:shd w:val="clear" w:color="auto" w:fill="auto"/>
            <w:vAlign w:val="center"/>
          </w:tcPr>
          <w:p w14:paraId="1C179655" w14:textId="77777777" w:rsidR="002A4D9A" w:rsidRPr="00514A47" w:rsidRDefault="002A4D9A" w:rsidP="00D202C2">
            <w:pPr>
              <w:pStyle w:val="IEEEStdsParagraph"/>
              <w:spacing w:after="0"/>
              <w:jc w:val="center"/>
              <w:rPr>
                <w:b/>
                <w:noProof/>
                <w:szCs w:val="22"/>
              </w:rPr>
            </w:pPr>
            <w:r w:rsidRPr="00514A47">
              <w:rPr>
                <w:b/>
                <w:noProof/>
                <w:szCs w:val="22"/>
              </w:rPr>
              <w:t>Value/Comment</w:t>
            </w:r>
          </w:p>
        </w:tc>
        <w:tc>
          <w:tcPr>
            <w:tcW w:w="983" w:type="dxa"/>
            <w:shd w:val="clear" w:color="auto" w:fill="auto"/>
            <w:vAlign w:val="center"/>
          </w:tcPr>
          <w:p w14:paraId="4FEEF313" w14:textId="77777777" w:rsidR="002A4D9A" w:rsidRPr="00514A47" w:rsidRDefault="002A4D9A" w:rsidP="00D202C2">
            <w:pPr>
              <w:pStyle w:val="IEEEStdsParagraph"/>
              <w:spacing w:after="0"/>
              <w:jc w:val="center"/>
              <w:rPr>
                <w:b/>
                <w:noProof/>
                <w:szCs w:val="22"/>
              </w:rPr>
            </w:pPr>
            <w:r w:rsidRPr="00514A47">
              <w:rPr>
                <w:b/>
                <w:noProof/>
                <w:szCs w:val="22"/>
              </w:rPr>
              <w:t>Status</w:t>
            </w:r>
          </w:p>
        </w:tc>
        <w:tc>
          <w:tcPr>
            <w:tcW w:w="917" w:type="dxa"/>
            <w:shd w:val="clear" w:color="auto" w:fill="auto"/>
            <w:vAlign w:val="center"/>
          </w:tcPr>
          <w:p w14:paraId="1CF00296" w14:textId="77777777" w:rsidR="002A4D9A" w:rsidRPr="00514A47" w:rsidRDefault="002A4D9A" w:rsidP="00D202C2">
            <w:pPr>
              <w:pStyle w:val="IEEEStdsParagraph"/>
              <w:spacing w:after="0"/>
              <w:jc w:val="center"/>
              <w:rPr>
                <w:b/>
                <w:noProof/>
                <w:szCs w:val="22"/>
              </w:rPr>
            </w:pPr>
            <w:r w:rsidRPr="00514A47">
              <w:rPr>
                <w:b/>
                <w:noProof/>
                <w:szCs w:val="22"/>
              </w:rPr>
              <w:t>Support</w:t>
            </w:r>
          </w:p>
        </w:tc>
      </w:tr>
      <w:tr w:rsidR="002A4D9A" w:rsidRPr="00514A47" w14:paraId="2B8F1110" w14:textId="77777777" w:rsidTr="00C7704C">
        <w:trPr>
          <w:cantSplit/>
        </w:trPr>
        <w:tc>
          <w:tcPr>
            <w:tcW w:w="1511" w:type="dxa"/>
            <w:shd w:val="clear" w:color="auto" w:fill="auto"/>
            <w:vAlign w:val="center"/>
          </w:tcPr>
          <w:p w14:paraId="18D7B828" w14:textId="38904725" w:rsidR="002A4D9A" w:rsidRPr="00514A47" w:rsidRDefault="00971EA9" w:rsidP="00D202C2">
            <w:pPr>
              <w:pStyle w:val="IEEEStdsParagraph"/>
              <w:spacing w:after="0"/>
              <w:jc w:val="left"/>
              <w:rPr>
                <w:rFonts w:eastAsiaTheme="minorEastAsia"/>
                <w:noProof/>
                <w:lang w:eastAsia="zh-CN"/>
              </w:rPr>
            </w:pPr>
            <w:r w:rsidRPr="00514A47">
              <w:rPr>
                <w:rFonts w:eastAsiaTheme="minorEastAsia"/>
                <w:noProof/>
                <w:lang w:eastAsia="zh-CN"/>
              </w:rPr>
              <w:t>T-</w:t>
            </w:r>
            <w:r w:rsidR="002A4D9A" w:rsidRPr="00514A47">
              <w:rPr>
                <w:rFonts w:eastAsiaTheme="minorEastAsia"/>
                <w:noProof/>
                <w:lang w:eastAsia="zh-CN"/>
              </w:rPr>
              <w:t>MC0</w:t>
            </w:r>
          </w:p>
        </w:tc>
        <w:tc>
          <w:tcPr>
            <w:tcW w:w="2641" w:type="dxa"/>
            <w:shd w:val="clear" w:color="auto" w:fill="auto"/>
            <w:vAlign w:val="center"/>
          </w:tcPr>
          <w:p w14:paraId="26C0843D" w14:textId="77777777" w:rsidR="002A4D9A" w:rsidRPr="00514A47" w:rsidRDefault="00132B44" w:rsidP="00D202C2">
            <w:pPr>
              <w:pStyle w:val="IEEEStdsParagraph"/>
              <w:spacing w:after="0"/>
              <w:jc w:val="left"/>
              <w:rPr>
                <w:noProof/>
              </w:rPr>
            </w:pPr>
            <w:r w:rsidRPr="00514A47">
              <w:rPr>
                <w:noProof/>
              </w:rPr>
              <w:t>Implements</w:t>
            </w:r>
            <w:r w:rsidR="002A4D9A" w:rsidRPr="00514A47">
              <w:rPr>
                <w:noProof/>
              </w:rPr>
              <w:t xml:space="preserve"> multicast connectivity</w:t>
            </w:r>
          </w:p>
        </w:tc>
        <w:tc>
          <w:tcPr>
            <w:tcW w:w="1616" w:type="dxa"/>
            <w:shd w:val="clear" w:color="auto" w:fill="auto"/>
            <w:vAlign w:val="center"/>
          </w:tcPr>
          <w:p w14:paraId="429DEA5B" w14:textId="0871764F" w:rsidR="002A4D9A" w:rsidRPr="00514A47" w:rsidRDefault="000F2570" w:rsidP="00D202C2">
            <w:pPr>
              <w:pStyle w:val="IEEEStdsParagraph"/>
              <w:spacing w:after="0"/>
              <w:jc w:val="left"/>
              <w:rPr>
                <w:noProof/>
              </w:rPr>
            </w:pPr>
            <w:r w:rsidRPr="00514A47">
              <w:rPr>
                <w:noProof/>
              </w:rPr>
              <w:fldChar w:fldCharType="begin" w:fldLock="1"/>
            </w:r>
            <w:r w:rsidRPr="00514A47">
              <w:rPr>
                <w:noProof/>
              </w:rPr>
              <w:instrText xml:space="preserve"> REF _Ref276383127 \h  \* MERGEFORMAT </w:instrText>
            </w:r>
            <w:r w:rsidRPr="00514A47">
              <w:rPr>
                <w:noProof/>
              </w:rPr>
            </w:r>
            <w:r w:rsidRPr="00514A47">
              <w:rPr>
                <w:noProof/>
              </w:rPr>
              <w:fldChar w:fldCharType="separate"/>
            </w:r>
            <w:r w:rsidR="0081131D" w:rsidRPr="00514A47">
              <w:rPr>
                <w:noProof/>
              </w:rPr>
              <w:fldChar w:fldCharType="begin"/>
            </w:r>
            <w:r w:rsidR="0081131D" w:rsidRPr="00514A47">
              <w:rPr>
                <w:noProof/>
              </w:rPr>
              <w:instrText xml:space="preserve"> REF _Ref80868367 \h </w:instrText>
            </w:r>
            <w:r w:rsidR="00514A47">
              <w:rPr>
                <w:noProof/>
              </w:rPr>
              <w:instrText xml:space="preserve"> \* MERGEFORMAT </w:instrText>
            </w:r>
            <w:r w:rsidR="0081131D" w:rsidRPr="00514A47">
              <w:rPr>
                <w:noProof/>
              </w:rPr>
            </w:r>
            <w:r w:rsidR="0081131D" w:rsidRPr="00514A47">
              <w:rPr>
                <w:noProof/>
              </w:rPr>
              <w:fldChar w:fldCharType="separate"/>
            </w:r>
            <w:r w:rsidR="00300F7A">
              <w:t xml:space="preserve">Table </w:t>
            </w:r>
            <w:r w:rsidR="00300F7A">
              <w:rPr>
                <w:noProof/>
              </w:rPr>
              <w:t>5</w:t>
            </w:r>
            <w:r w:rsidR="00300F7A">
              <w:rPr>
                <w:noProof/>
              </w:rPr>
              <w:noBreakHyphen/>
              <w:t>1</w:t>
            </w:r>
            <w:r w:rsidR="0081131D" w:rsidRPr="00514A47">
              <w:rPr>
                <w:noProof/>
              </w:rPr>
              <w:fldChar w:fldCharType="end"/>
            </w:r>
            <w:r w:rsidRPr="00514A47">
              <w:rPr>
                <w:noProof/>
              </w:rPr>
              <w:fldChar w:fldCharType="end"/>
            </w:r>
          </w:p>
        </w:tc>
        <w:tc>
          <w:tcPr>
            <w:tcW w:w="5514" w:type="dxa"/>
            <w:shd w:val="clear" w:color="auto" w:fill="auto"/>
            <w:vAlign w:val="center"/>
          </w:tcPr>
          <w:p w14:paraId="3F3488DD" w14:textId="053D6894" w:rsidR="002A4D9A" w:rsidRPr="00514A47" w:rsidRDefault="00132B44" w:rsidP="00676C77">
            <w:pPr>
              <w:pStyle w:val="IEEEStdsParagraph"/>
              <w:spacing w:after="0"/>
              <w:jc w:val="left"/>
              <w:rPr>
                <w:noProof/>
              </w:rPr>
            </w:pPr>
            <w:r w:rsidRPr="00514A47">
              <w:rPr>
                <w:noProof/>
              </w:rPr>
              <w:t xml:space="preserve">OLT implements multicast connectivity per </w:t>
            </w:r>
            <w:r w:rsidR="00EE3ED7">
              <w:rPr>
                <w:noProof/>
              </w:rPr>
              <w:fldChar w:fldCharType="begin"/>
            </w:r>
            <w:r w:rsidR="00EE3ED7">
              <w:rPr>
                <w:noProof/>
              </w:rPr>
              <w:instrText xml:space="preserve"> REF _Ref95922402 \w \h </w:instrText>
            </w:r>
            <w:r w:rsidR="00EE3ED7">
              <w:rPr>
                <w:noProof/>
              </w:rPr>
            </w:r>
            <w:r w:rsidR="00EE3ED7">
              <w:rPr>
                <w:noProof/>
              </w:rPr>
              <w:fldChar w:fldCharType="separate"/>
            </w:r>
            <w:r w:rsidR="00300F7A">
              <w:rPr>
                <w:noProof/>
              </w:rPr>
              <w:t>7.4</w:t>
            </w:r>
            <w:r w:rsidR="00EE3ED7">
              <w:rPr>
                <w:noProof/>
              </w:rPr>
              <w:fldChar w:fldCharType="end"/>
            </w:r>
            <w:r w:rsidR="000C70C5" w:rsidRPr="00514A47">
              <w:rPr>
                <w:noProof/>
              </w:rPr>
              <w:t>.</w:t>
            </w:r>
          </w:p>
        </w:tc>
        <w:tc>
          <w:tcPr>
            <w:tcW w:w="983" w:type="dxa"/>
            <w:shd w:val="clear" w:color="auto" w:fill="auto"/>
            <w:vAlign w:val="center"/>
          </w:tcPr>
          <w:p w14:paraId="5D735E06" w14:textId="77777777" w:rsidR="002A4D9A" w:rsidRPr="00514A47" w:rsidRDefault="002A4D9A" w:rsidP="00D202C2">
            <w:pPr>
              <w:pStyle w:val="IEEEStdsParagraph"/>
              <w:spacing w:after="0"/>
              <w:jc w:val="center"/>
              <w:rPr>
                <w:noProof/>
              </w:rPr>
            </w:pPr>
            <w:r w:rsidRPr="00514A47">
              <w:rPr>
                <w:noProof/>
              </w:rPr>
              <w:t>M</w:t>
            </w:r>
          </w:p>
        </w:tc>
        <w:tc>
          <w:tcPr>
            <w:tcW w:w="917" w:type="dxa"/>
            <w:shd w:val="clear" w:color="auto" w:fill="auto"/>
            <w:vAlign w:val="center"/>
          </w:tcPr>
          <w:p w14:paraId="2DEB00EB" w14:textId="77777777" w:rsidR="002A4D9A" w:rsidRPr="00514A47" w:rsidRDefault="00EF7A5B" w:rsidP="00D202C2">
            <w:pPr>
              <w:pStyle w:val="IEEEStdsParagraph"/>
              <w:spacing w:after="0"/>
              <w:jc w:val="left"/>
              <w:rPr>
                <w:noProof/>
              </w:rPr>
            </w:pPr>
            <w:r w:rsidRPr="00514A47">
              <w:rPr>
                <w:noProof/>
              </w:rPr>
              <w:t>[   ] </w:t>
            </w:r>
            <w:r w:rsidR="002A4D9A" w:rsidRPr="00514A47">
              <w:rPr>
                <w:noProof/>
              </w:rPr>
              <w:t>Yes</w:t>
            </w:r>
          </w:p>
        </w:tc>
      </w:tr>
      <w:tr w:rsidR="00C7704C" w:rsidRPr="00514A47" w14:paraId="440650F7" w14:textId="77777777" w:rsidTr="00C7704C">
        <w:trPr>
          <w:cantSplit/>
          <w:ins w:id="75" w:author="Marek Hajduczenia" w:date="2024-07-02T07:24:00Z"/>
        </w:trPr>
        <w:tc>
          <w:tcPr>
            <w:tcW w:w="1511" w:type="dxa"/>
            <w:shd w:val="clear" w:color="auto" w:fill="auto"/>
            <w:vAlign w:val="center"/>
          </w:tcPr>
          <w:p w14:paraId="1FE809A1" w14:textId="7A8D91DE" w:rsidR="00C7704C" w:rsidRPr="00514A47" w:rsidRDefault="00C7704C" w:rsidP="00C7704C">
            <w:pPr>
              <w:pStyle w:val="IEEEStdsParagraph"/>
              <w:spacing w:after="0"/>
              <w:jc w:val="left"/>
              <w:rPr>
                <w:ins w:id="76" w:author="Marek Hajduczenia" w:date="2024-07-02T07:24:00Z"/>
                <w:rFonts w:eastAsiaTheme="minorEastAsia"/>
                <w:noProof/>
                <w:lang w:eastAsia="zh-CN"/>
              </w:rPr>
            </w:pPr>
            <w:ins w:id="77" w:author="Marek Hajduczenia" w:date="2024-07-02T07:24:00Z">
              <w:r>
                <w:rPr>
                  <w:rFonts w:eastAsiaTheme="minorEastAsia"/>
                  <w:noProof/>
                  <w:lang w:eastAsia="zh-CN"/>
                </w:rPr>
                <w:t>T-MC1a</w:t>
              </w:r>
            </w:ins>
          </w:p>
        </w:tc>
        <w:tc>
          <w:tcPr>
            <w:tcW w:w="2641" w:type="dxa"/>
            <w:shd w:val="clear" w:color="auto" w:fill="auto"/>
            <w:vAlign w:val="center"/>
          </w:tcPr>
          <w:p w14:paraId="23C6239C" w14:textId="4E3F31C4" w:rsidR="00C7704C" w:rsidRPr="00514A47" w:rsidRDefault="00C7704C" w:rsidP="00D202C2">
            <w:pPr>
              <w:pStyle w:val="IEEEStdsParagraph"/>
              <w:spacing w:after="0"/>
              <w:jc w:val="left"/>
              <w:rPr>
                <w:ins w:id="78" w:author="Marek Hajduczenia" w:date="2024-07-02T07:24:00Z"/>
                <w:noProof/>
              </w:rPr>
            </w:pPr>
            <w:ins w:id="79" w:author="Marek Hajduczenia" w:date="2024-07-02T07:24:00Z">
              <w:r>
                <w:rPr>
                  <w:noProof/>
                </w:rPr>
                <w:t>Server-controlled multicast</w:t>
              </w:r>
            </w:ins>
          </w:p>
        </w:tc>
        <w:tc>
          <w:tcPr>
            <w:tcW w:w="1616" w:type="dxa"/>
            <w:shd w:val="clear" w:color="auto" w:fill="auto"/>
            <w:vAlign w:val="center"/>
          </w:tcPr>
          <w:p w14:paraId="0350D20C" w14:textId="69651853" w:rsidR="00C7704C" w:rsidRPr="00514A47" w:rsidRDefault="00C7704C" w:rsidP="00D202C2">
            <w:pPr>
              <w:pStyle w:val="IEEEStdsParagraph"/>
              <w:spacing w:after="0"/>
              <w:jc w:val="left"/>
              <w:rPr>
                <w:ins w:id="80" w:author="Marek Hajduczenia" w:date="2024-07-02T07:24:00Z"/>
                <w:noProof/>
              </w:rPr>
            </w:pPr>
            <w:ins w:id="81" w:author="Marek Hajduczenia" w:date="2024-07-02T07:24:00Z">
              <w:r>
                <w:rPr>
                  <w:noProof/>
                </w:rPr>
                <w:fldChar w:fldCharType="begin"/>
              </w:r>
              <w:r>
                <w:rPr>
                  <w:noProof/>
                </w:rPr>
                <w:instrText xml:space="preserve"> REF _Ref170797366 \w \h </w:instrText>
              </w:r>
            </w:ins>
            <w:r>
              <w:rPr>
                <w:noProof/>
              </w:rPr>
            </w:r>
            <w:ins w:id="82" w:author="Marek Hajduczenia" w:date="2024-07-02T07:24:00Z">
              <w:r>
                <w:rPr>
                  <w:noProof/>
                </w:rPr>
                <w:fldChar w:fldCharType="separate"/>
              </w:r>
              <w:r>
                <w:rPr>
                  <w:noProof/>
                </w:rPr>
                <w:t>7.4.3.1</w:t>
              </w:r>
              <w:r>
                <w:rPr>
                  <w:noProof/>
                </w:rPr>
                <w:fldChar w:fldCharType="end"/>
              </w:r>
            </w:ins>
          </w:p>
        </w:tc>
        <w:tc>
          <w:tcPr>
            <w:tcW w:w="5514" w:type="dxa"/>
            <w:shd w:val="clear" w:color="auto" w:fill="auto"/>
            <w:vAlign w:val="center"/>
          </w:tcPr>
          <w:p w14:paraId="4E96B694" w14:textId="56D48B5E" w:rsidR="00C7704C" w:rsidRPr="00514A47" w:rsidRDefault="00C7704C" w:rsidP="00676C77">
            <w:pPr>
              <w:pStyle w:val="IEEEStdsParagraph"/>
              <w:spacing w:after="0"/>
              <w:jc w:val="left"/>
              <w:rPr>
                <w:ins w:id="83" w:author="Marek Hajduczenia" w:date="2024-07-02T07:24:00Z"/>
                <w:noProof/>
              </w:rPr>
            </w:pPr>
            <w:ins w:id="84" w:author="Marek Hajduczenia" w:date="2024-07-02T07:24:00Z">
              <w:r>
                <w:rPr>
                  <w:noProof/>
                </w:rPr>
                <w:t>OLT supports a server-controlled multicast mode</w:t>
              </w:r>
            </w:ins>
          </w:p>
        </w:tc>
        <w:tc>
          <w:tcPr>
            <w:tcW w:w="983" w:type="dxa"/>
            <w:shd w:val="clear" w:color="auto" w:fill="auto"/>
            <w:vAlign w:val="center"/>
          </w:tcPr>
          <w:p w14:paraId="06E729A8" w14:textId="7FEE57D4" w:rsidR="00C7704C" w:rsidRPr="00514A47" w:rsidRDefault="00C7704C" w:rsidP="00D202C2">
            <w:pPr>
              <w:pStyle w:val="IEEEStdsParagraph"/>
              <w:spacing w:after="0"/>
              <w:jc w:val="center"/>
              <w:rPr>
                <w:ins w:id="85" w:author="Marek Hajduczenia" w:date="2024-07-02T07:24:00Z"/>
                <w:noProof/>
              </w:rPr>
            </w:pPr>
            <w:ins w:id="86" w:author="Marek Hajduczenia" w:date="2024-07-02T07:24:00Z">
              <w:r w:rsidRPr="00514A47">
                <w:rPr>
                  <w:noProof/>
                </w:rPr>
                <w:t>M</w:t>
              </w:r>
            </w:ins>
          </w:p>
        </w:tc>
        <w:tc>
          <w:tcPr>
            <w:tcW w:w="917" w:type="dxa"/>
            <w:shd w:val="clear" w:color="auto" w:fill="auto"/>
            <w:vAlign w:val="center"/>
          </w:tcPr>
          <w:p w14:paraId="6D35CCFF" w14:textId="75AC6349" w:rsidR="00C7704C" w:rsidRPr="00514A47" w:rsidRDefault="00C7704C" w:rsidP="00D202C2">
            <w:pPr>
              <w:pStyle w:val="IEEEStdsParagraph"/>
              <w:spacing w:after="0"/>
              <w:jc w:val="left"/>
              <w:rPr>
                <w:ins w:id="87" w:author="Marek Hajduczenia" w:date="2024-07-02T07:24:00Z"/>
                <w:noProof/>
              </w:rPr>
            </w:pPr>
            <w:ins w:id="88" w:author="Marek Hajduczenia" w:date="2024-07-02T07:24:00Z">
              <w:r w:rsidRPr="00514A47">
                <w:rPr>
                  <w:noProof/>
                </w:rPr>
                <w:t>[   ] Yes</w:t>
              </w:r>
            </w:ins>
          </w:p>
        </w:tc>
      </w:tr>
      <w:tr w:rsidR="00C7704C" w:rsidRPr="00514A47" w14:paraId="14A6A3B1" w14:textId="77777777" w:rsidTr="00C7704C">
        <w:trPr>
          <w:cantSplit/>
          <w:ins w:id="89" w:author="Marek Hajduczenia" w:date="2024-07-02T07:24:00Z"/>
        </w:trPr>
        <w:tc>
          <w:tcPr>
            <w:tcW w:w="1511" w:type="dxa"/>
            <w:shd w:val="clear" w:color="auto" w:fill="auto"/>
            <w:vAlign w:val="center"/>
          </w:tcPr>
          <w:p w14:paraId="68004ED5" w14:textId="098AF621" w:rsidR="00C7704C" w:rsidRPr="00514A47" w:rsidRDefault="00C7704C" w:rsidP="00D202C2">
            <w:pPr>
              <w:pStyle w:val="IEEEStdsParagraph"/>
              <w:spacing w:after="0"/>
              <w:jc w:val="left"/>
              <w:rPr>
                <w:ins w:id="90" w:author="Marek Hajduczenia" w:date="2024-07-02T07:24:00Z"/>
                <w:rFonts w:eastAsiaTheme="minorEastAsia"/>
                <w:noProof/>
                <w:lang w:eastAsia="zh-CN"/>
              </w:rPr>
            </w:pPr>
            <w:ins w:id="91" w:author="Marek Hajduczenia" w:date="2024-07-02T07:24:00Z">
              <w:r>
                <w:rPr>
                  <w:rFonts w:eastAsiaTheme="minorEastAsia"/>
                  <w:noProof/>
                  <w:lang w:eastAsia="zh-CN"/>
                </w:rPr>
                <w:t>T-MC1b</w:t>
              </w:r>
            </w:ins>
          </w:p>
        </w:tc>
        <w:tc>
          <w:tcPr>
            <w:tcW w:w="2641" w:type="dxa"/>
            <w:shd w:val="clear" w:color="auto" w:fill="auto"/>
            <w:vAlign w:val="center"/>
          </w:tcPr>
          <w:p w14:paraId="6EDD3E95" w14:textId="08446670" w:rsidR="00C7704C" w:rsidRPr="00514A47" w:rsidRDefault="00C7704C" w:rsidP="00D202C2">
            <w:pPr>
              <w:pStyle w:val="IEEEStdsParagraph"/>
              <w:spacing w:after="0"/>
              <w:jc w:val="left"/>
              <w:rPr>
                <w:ins w:id="92" w:author="Marek Hajduczenia" w:date="2024-07-02T07:24:00Z"/>
                <w:noProof/>
              </w:rPr>
            </w:pPr>
            <w:ins w:id="93" w:author="Marek Hajduczenia" w:date="2024-07-02T07:24:00Z">
              <w:r>
                <w:rPr>
                  <w:noProof/>
                </w:rPr>
                <w:t>Client-controlled multicast</w:t>
              </w:r>
            </w:ins>
          </w:p>
        </w:tc>
        <w:tc>
          <w:tcPr>
            <w:tcW w:w="1616" w:type="dxa"/>
            <w:shd w:val="clear" w:color="auto" w:fill="auto"/>
            <w:vAlign w:val="center"/>
          </w:tcPr>
          <w:p w14:paraId="38B6C7F9" w14:textId="431A94F4" w:rsidR="00C7704C" w:rsidRPr="00514A47" w:rsidRDefault="00C7704C" w:rsidP="00D202C2">
            <w:pPr>
              <w:pStyle w:val="IEEEStdsParagraph"/>
              <w:spacing w:after="0"/>
              <w:jc w:val="left"/>
              <w:rPr>
                <w:ins w:id="94" w:author="Marek Hajduczenia" w:date="2024-07-02T07:24:00Z"/>
                <w:noProof/>
              </w:rPr>
            </w:pPr>
            <w:ins w:id="95" w:author="Marek Hajduczenia" w:date="2024-07-02T07:24:00Z">
              <w:r>
                <w:rPr>
                  <w:noProof/>
                </w:rPr>
                <w:fldChar w:fldCharType="begin"/>
              </w:r>
              <w:r>
                <w:rPr>
                  <w:noProof/>
                </w:rPr>
                <w:instrText xml:space="preserve"> REF _Ref170797396 \w \h </w:instrText>
              </w:r>
            </w:ins>
            <w:r>
              <w:rPr>
                <w:noProof/>
              </w:rPr>
            </w:r>
            <w:ins w:id="96" w:author="Marek Hajduczenia" w:date="2024-07-02T07:24:00Z">
              <w:r>
                <w:rPr>
                  <w:noProof/>
                </w:rPr>
                <w:fldChar w:fldCharType="separate"/>
              </w:r>
              <w:r>
                <w:rPr>
                  <w:noProof/>
                </w:rPr>
                <w:t>7.4.3.1</w:t>
              </w:r>
              <w:r>
                <w:rPr>
                  <w:noProof/>
                </w:rPr>
                <w:fldChar w:fldCharType="end"/>
              </w:r>
            </w:ins>
          </w:p>
        </w:tc>
        <w:tc>
          <w:tcPr>
            <w:tcW w:w="5514" w:type="dxa"/>
            <w:shd w:val="clear" w:color="auto" w:fill="auto"/>
            <w:vAlign w:val="center"/>
          </w:tcPr>
          <w:p w14:paraId="5722803C" w14:textId="495A3CCB" w:rsidR="00C7704C" w:rsidRPr="00514A47" w:rsidRDefault="00C7704C" w:rsidP="00676C77">
            <w:pPr>
              <w:pStyle w:val="IEEEStdsParagraph"/>
              <w:spacing w:after="0"/>
              <w:jc w:val="left"/>
              <w:rPr>
                <w:ins w:id="97" w:author="Marek Hajduczenia" w:date="2024-07-02T07:24:00Z"/>
                <w:noProof/>
              </w:rPr>
            </w:pPr>
            <w:ins w:id="98" w:author="Marek Hajduczenia" w:date="2024-07-02T07:24:00Z">
              <w:r>
                <w:rPr>
                  <w:noProof/>
                </w:rPr>
                <w:t>OLT supports a client-controlled multicast mode</w:t>
              </w:r>
            </w:ins>
          </w:p>
        </w:tc>
        <w:tc>
          <w:tcPr>
            <w:tcW w:w="983" w:type="dxa"/>
            <w:shd w:val="clear" w:color="auto" w:fill="auto"/>
            <w:vAlign w:val="center"/>
          </w:tcPr>
          <w:p w14:paraId="619E6366" w14:textId="0C9D9A1C" w:rsidR="00C7704C" w:rsidRPr="00514A47" w:rsidRDefault="00C7704C" w:rsidP="00D202C2">
            <w:pPr>
              <w:pStyle w:val="IEEEStdsParagraph"/>
              <w:spacing w:after="0"/>
              <w:jc w:val="center"/>
              <w:rPr>
                <w:ins w:id="99" w:author="Marek Hajduczenia" w:date="2024-07-02T07:24:00Z"/>
                <w:noProof/>
              </w:rPr>
            </w:pPr>
            <w:ins w:id="100" w:author="Marek Hajduczenia" w:date="2024-07-02T07:24:00Z">
              <w:r>
                <w:rPr>
                  <w:noProof/>
                </w:rPr>
                <w:t>O</w:t>
              </w:r>
            </w:ins>
          </w:p>
        </w:tc>
        <w:tc>
          <w:tcPr>
            <w:tcW w:w="917" w:type="dxa"/>
            <w:shd w:val="clear" w:color="auto" w:fill="auto"/>
            <w:vAlign w:val="center"/>
          </w:tcPr>
          <w:p w14:paraId="152DDBB2" w14:textId="77777777" w:rsidR="00C7704C" w:rsidRDefault="00C7704C" w:rsidP="00137947">
            <w:pPr>
              <w:pStyle w:val="IEEEStdsParagraph"/>
              <w:spacing w:after="0"/>
              <w:jc w:val="left"/>
              <w:rPr>
                <w:ins w:id="101" w:author="Marek Hajduczenia" w:date="2024-07-02T07:24:00Z"/>
                <w:noProof/>
              </w:rPr>
            </w:pPr>
            <w:ins w:id="102" w:author="Marek Hajduczenia" w:date="2024-07-02T07:24:00Z">
              <w:r w:rsidRPr="00514A47">
                <w:rPr>
                  <w:noProof/>
                </w:rPr>
                <w:t>[   ] Yes</w:t>
              </w:r>
            </w:ins>
          </w:p>
          <w:p w14:paraId="14582596" w14:textId="1B5205FF" w:rsidR="00C7704C" w:rsidRPr="00514A47" w:rsidRDefault="00C7704C" w:rsidP="00D202C2">
            <w:pPr>
              <w:pStyle w:val="IEEEStdsParagraph"/>
              <w:spacing w:after="0"/>
              <w:jc w:val="left"/>
              <w:rPr>
                <w:ins w:id="103" w:author="Marek Hajduczenia" w:date="2024-07-02T07:24:00Z"/>
                <w:noProof/>
              </w:rPr>
            </w:pPr>
            <w:ins w:id="104" w:author="Marek Hajduczenia" w:date="2024-07-02T07:24:00Z">
              <w:r w:rsidRPr="00514A47">
                <w:rPr>
                  <w:noProof/>
                </w:rPr>
                <w:t>[   ] </w:t>
              </w:r>
              <w:r>
                <w:rPr>
                  <w:noProof/>
                </w:rPr>
                <w:t>No</w:t>
              </w:r>
            </w:ins>
          </w:p>
        </w:tc>
      </w:tr>
      <w:tr w:rsidR="00C7704C" w:rsidRPr="00514A47" w14:paraId="3DDCE6FD" w14:textId="77777777" w:rsidTr="00C7704C">
        <w:trPr>
          <w:cantSplit/>
        </w:trPr>
        <w:tc>
          <w:tcPr>
            <w:tcW w:w="1511" w:type="dxa"/>
            <w:shd w:val="clear" w:color="auto" w:fill="auto"/>
            <w:vAlign w:val="center"/>
          </w:tcPr>
          <w:p w14:paraId="2A8E568D" w14:textId="0C875378" w:rsidR="00C7704C" w:rsidRPr="00514A47" w:rsidRDefault="00C7704C" w:rsidP="00C7704C">
            <w:pPr>
              <w:pStyle w:val="IEEEStdsParagraph"/>
              <w:spacing w:after="0"/>
              <w:jc w:val="left"/>
              <w:rPr>
                <w:rFonts w:eastAsiaTheme="minorEastAsia"/>
                <w:noProof/>
                <w:lang w:eastAsia="zh-CN"/>
              </w:rPr>
            </w:pPr>
            <w:r w:rsidRPr="00514A47">
              <w:rPr>
                <w:rFonts w:eastAsiaTheme="minorEastAsia"/>
                <w:noProof/>
                <w:lang w:eastAsia="zh-CN"/>
              </w:rPr>
              <w:t>T-MC</w:t>
            </w:r>
            <w:del w:id="105" w:author="Marek Hajduczenia" w:date="2024-07-02T07:25:00Z">
              <w:r w:rsidRPr="00514A47" w:rsidDel="00C7704C">
                <w:rPr>
                  <w:rFonts w:eastAsiaTheme="minorEastAsia"/>
                  <w:noProof/>
                  <w:lang w:eastAsia="zh-CN"/>
                </w:rPr>
                <w:delText>1d</w:delText>
              </w:r>
            </w:del>
            <w:ins w:id="106" w:author="Marek Hajduczenia" w:date="2024-07-02T07:25:00Z">
              <w:r>
                <w:rPr>
                  <w:rFonts w:eastAsiaTheme="minorEastAsia"/>
                  <w:noProof/>
                  <w:lang w:eastAsia="zh-CN"/>
                </w:rPr>
                <w:t>2a</w:t>
              </w:r>
            </w:ins>
          </w:p>
        </w:tc>
        <w:tc>
          <w:tcPr>
            <w:tcW w:w="2641" w:type="dxa"/>
            <w:shd w:val="clear" w:color="auto" w:fill="auto"/>
            <w:vAlign w:val="center"/>
          </w:tcPr>
          <w:p w14:paraId="319B1A7E" w14:textId="77777777" w:rsidR="00C7704C" w:rsidRPr="00514A47" w:rsidRDefault="00C7704C" w:rsidP="00D202C2">
            <w:pPr>
              <w:pStyle w:val="IEEEStdsParagraph"/>
              <w:spacing w:after="0"/>
              <w:jc w:val="left"/>
              <w:rPr>
                <w:noProof/>
              </w:rPr>
            </w:pPr>
            <w:r w:rsidRPr="00514A47">
              <w:rPr>
                <w:noProof/>
              </w:rPr>
              <w:t>UNI Port Instance</w:t>
            </w:r>
          </w:p>
        </w:tc>
        <w:tc>
          <w:tcPr>
            <w:tcW w:w="1616" w:type="dxa"/>
            <w:shd w:val="clear" w:color="auto" w:fill="auto"/>
            <w:vAlign w:val="center"/>
          </w:tcPr>
          <w:p w14:paraId="26542140" w14:textId="4E6E390F" w:rsidR="00C7704C" w:rsidRPr="00514A47" w:rsidRDefault="00C7704C" w:rsidP="00D202C2">
            <w:pPr>
              <w:pStyle w:val="IEEEStdsParagraph"/>
              <w:spacing w:after="0"/>
              <w:jc w:val="left"/>
              <w:rPr>
                <w:noProof/>
              </w:rPr>
            </w:pPr>
            <w:ins w:id="107" w:author="Marek Hajduczenia" w:date="2024-07-02T07:25:00Z">
              <w:r>
                <w:rPr>
                  <w:noProof/>
                </w:rPr>
                <w:fldChar w:fldCharType="begin"/>
              </w:r>
              <w:r>
                <w:rPr>
                  <w:noProof/>
                </w:rPr>
                <w:instrText xml:space="preserve"> REF _Ref438193139 \w \h </w:instrText>
              </w:r>
            </w:ins>
            <w:r>
              <w:rPr>
                <w:noProof/>
              </w:rPr>
            </w:r>
            <w:r>
              <w:rPr>
                <w:noProof/>
              </w:rPr>
              <w:fldChar w:fldCharType="separate"/>
            </w:r>
            <w:ins w:id="108" w:author="Marek Hajduczenia" w:date="2024-07-02T07:25:00Z">
              <w:r>
                <w:rPr>
                  <w:noProof/>
                </w:rPr>
                <w:t>7.4.3.2.2</w:t>
              </w:r>
              <w:r>
                <w:rPr>
                  <w:noProof/>
                </w:rPr>
                <w:fldChar w:fldCharType="end"/>
              </w:r>
            </w:ins>
            <w:del w:id="109" w:author="Marek Hajduczenia" w:date="2024-07-02T07:25:00Z">
              <w:r w:rsidRPr="00514A47" w:rsidDel="00C7704C">
                <w:rPr>
                  <w:noProof/>
                </w:rPr>
                <w:fldChar w:fldCharType="begin"/>
              </w:r>
              <w:r w:rsidRPr="00514A47" w:rsidDel="00C7704C">
                <w:rPr>
                  <w:noProof/>
                </w:rPr>
                <w:delInstrText xml:space="preserve"> REF _Ref438193156 \w \h </w:delInstrText>
              </w:r>
              <w:r w:rsidDel="00C7704C">
                <w:rPr>
                  <w:noProof/>
                </w:rPr>
                <w:delInstrText xml:space="preserve"> \* MERGEFORMAT </w:delInstrText>
              </w:r>
              <w:r w:rsidRPr="00514A47" w:rsidDel="00C7704C">
                <w:rPr>
                  <w:noProof/>
                </w:rPr>
              </w:r>
              <w:r w:rsidRPr="00514A47" w:rsidDel="00C7704C">
                <w:rPr>
                  <w:noProof/>
                </w:rPr>
                <w:fldChar w:fldCharType="separate"/>
              </w:r>
              <w:r w:rsidDel="00C7704C">
                <w:rPr>
                  <w:noProof/>
                </w:rPr>
                <w:delText>7.4.3.2.1</w:delText>
              </w:r>
              <w:r w:rsidRPr="00514A47" w:rsidDel="00C7704C">
                <w:rPr>
                  <w:noProof/>
                </w:rPr>
                <w:fldChar w:fldCharType="end"/>
              </w:r>
            </w:del>
          </w:p>
        </w:tc>
        <w:tc>
          <w:tcPr>
            <w:tcW w:w="5514" w:type="dxa"/>
            <w:shd w:val="clear" w:color="auto" w:fill="auto"/>
            <w:vAlign w:val="center"/>
          </w:tcPr>
          <w:p w14:paraId="048C670D" w14:textId="77777777" w:rsidR="00C7704C" w:rsidRPr="00514A47" w:rsidRDefault="00C7704C" w:rsidP="00D202C2">
            <w:pPr>
              <w:pStyle w:val="IEEEStdsParagraph"/>
              <w:spacing w:after="0"/>
              <w:jc w:val="left"/>
              <w:rPr>
                <w:noProof/>
              </w:rPr>
            </w:pPr>
            <w:r w:rsidRPr="00514A47">
              <w:rPr>
                <w:noProof/>
              </w:rPr>
              <w:t>If OLT does not know the instance of the UNI port to which the multicast client is connected, it queries the ONU to determine an instance of a UNI port on which the given client’s MAC address has been learned.</w:t>
            </w:r>
          </w:p>
        </w:tc>
        <w:tc>
          <w:tcPr>
            <w:tcW w:w="983" w:type="dxa"/>
            <w:shd w:val="clear" w:color="auto" w:fill="auto"/>
            <w:vAlign w:val="center"/>
          </w:tcPr>
          <w:p w14:paraId="195A0630"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2DAC1636" w14:textId="77777777" w:rsidR="00C7704C" w:rsidRPr="00514A47" w:rsidRDefault="00C7704C" w:rsidP="001B074F">
            <w:pPr>
              <w:pStyle w:val="IEEEStdsParagraph"/>
              <w:spacing w:after="0"/>
              <w:jc w:val="left"/>
              <w:rPr>
                <w:noProof/>
              </w:rPr>
            </w:pPr>
            <w:r w:rsidRPr="00514A47">
              <w:rPr>
                <w:noProof/>
              </w:rPr>
              <w:t>[   ] Yes</w:t>
            </w:r>
          </w:p>
        </w:tc>
      </w:tr>
      <w:tr w:rsidR="00C7704C" w:rsidRPr="00514A47" w14:paraId="708998B1" w14:textId="77777777" w:rsidTr="00C7704C">
        <w:trPr>
          <w:cantSplit/>
        </w:trPr>
        <w:tc>
          <w:tcPr>
            <w:tcW w:w="1511" w:type="dxa"/>
            <w:shd w:val="clear" w:color="auto" w:fill="auto"/>
            <w:vAlign w:val="center"/>
          </w:tcPr>
          <w:p w14:paraId="5E965BCA" w14:textId="20648BC3" w:rsidR="00C7704C" w:rsidRPr="00514A47" w:rsidRDefault="00C7704C" w:rsidP="00C7704C">
            <w:pPr>
              <w:pStyle w:val="IEEEStdsParagraph"/>
              <w:spacing w:after="0"/>
              <w:jc w:val="left"/>
              <w:rPr>
                <w:rFonts w:eastAsiaTheme="minorEastAsia"/>
                <w:noProof/>
                <w:lang w:eastAsia="zh-CN"/>
              </w:rPr>
            </w:pPr>
            <w:r w:rsidRPr="00514A47">
              <w:rPr>
                <w:rFonts w:eastAsiaTheme="minorEastAsia"/>
                <w:noProof/>
                <w:lang w:eastAsia="zh-CN"/>
              </w:rPr>
              <w:t>T-MC</w:t>
            </w:r>
            <w:del w:id="110" w:author="Marek Hajduczenia" w:date="2024-07-02T07:25:00Z">
              <w:r w:rsidRPr="00514A47" w:rsidDel="00C7704C">
                <w:rPr>
                  <w:rFonts w:eastAsiaTheme="minorEastAsia"/>
                  <w:noProof/>
                  <w:lang w:eastAsia="zh-CN"/>
                </w:rPr>
                <w:delText>1e</w:delText>
              </w:r>
            </w:del>
            <w:ins w:id="111" w:author="Marek Hajduczenia" w:date="2024-07-02T07:25:00Z">
              <w:r>
                <w:rPr>
                  <w:rFonts w:eastAsiaTheme="minorEastAsia"/>
                  <w:noProof/>
                  <w:lang w:eastAsia="zh-CN"/>
                </w:rPr>
                <w:t>2b</w:t>
              </w:r>
            </w:ins>
          </w:p>
        </w:tc>
        <w:tc>
          <w:tcPr>
            <w:tcW w:w="2641" w:type="dxa"/>
            <w:shd w:val="clear" w:color="auto" w:fill="auto"/>
            <w:vAlign w:val="center"/>
          </w:tcPr>
          <w:p w14:paraId="494C3318" w14:textId="77777777" w:rsidR="00C7704C" w:rsidRPr="00514A47" w:rsidRDefault="00C7704C" w:rsidP="00D202C2">
            <w:pPr>
              <w:pStyle w:val="IEEEStdsParagraph"/>
              <w:spacing w:after="0"/>
              <w:jc w:val="left"/>
              <w:rPr>
                <w:noProof/>
              </w:rPr>
            </w:pPr>
            <w:r w:rsidRPr="00514A47">
              <w:rPr>
                <w:noProof/>
              </w:rPr>
              <w:t>Provisioning of mLLID</w:t>
            </w:r>
          </w:p>
        </w:tc>
        <w:tc>
          <w:tcPr>
            <w:tcW w:w="1616" w:type="dxa"/>
            <w:shd w:val="clear" w:color="auto" w:fill="auto"/>
            <w:vAlign w:val="center"/>
          </w:tcPr>
          <w:p w14:paraId="0B50E9FA" w14:textId="6DF5FEA3"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_Ref438193139 \w \h  \* MERGEFORMAT </w:instrText>
            </w:r>
            <w:r w:rsidRPr="00514A47">
              <w:rPr>
                <w:noProof/>
              </w:rPr>
            </w:r>
            <w:r w:rsidRPr="00514A47">
              <w:rPr>
                <w:noProof/>
              </w:rPr>
              <w:fldChar w:fldCharType="separate"/>
            </w:r>
            <w:r>
              <w:rPr>
                <w:noProof/>
              </w:rPr>
              <w:t>7.4.3.2.2</w:t>
            </w:r>
            <w:r w:rsidRPr="00514A47">
              <w:rPr>
                <w:noProof/>
              </w:rPr>
              <w:fldChar w:fldCharType="end"/>
            </w:r>
          </w:p>
        </w:tc>
        <w:tc>
          <w:tcPr>
            <w:tcW w:w="5514" w:type="dxa"/>
            <w:shd w:val="clear" w:color="auto" w:fill="auto"/>
            <w:vAlign w:val="center"/>
          </w:tcPr>
          <w:p w14:paraId="3A2CCF86" w14:textId="7A2C2603" w:rsidR="00C7704C" w:rsidRPr="00514A47" w:rsidRDefault="00C7704C" w:rsidP="00736103">
            <w:pPr>
              <w:pStyle w:val="IEEEStdsParagraph"/>
              <w:spacing w:after="0"/>
              <w:jc w:val="left"/>
              <w:rPr>
                <w:noProof/>
              </w:rPr>
            </w:pPr>
            <w:r w:rsidRPr="00514A47">
              <w:rPr>
                <w:noProof/>
              </w:rPr>
              <w:t xml:space="preserve">If the ONU is not already configured to receive the mLLID carrying the requested IP multicast session, the OLT provisions the mLLID (see </w:t>
            </w:r>
            <w:r w:rsidRPr="00514A47">
              <w:rPr>
                <w:noProof/>
              </w:rPr>
              <w:fldChar w:fldCharType="begin"/>
            </w:r>
            <w:r w:rsidRPr="00514A47">
              <w:rPr>
                <w:noProof/>
              </w:rPr>
              <w:instrText xml:space="preserve"> REF _Ref433752402 \w \h  \* MERGEFORMAT </w:instrText>
            </w:r>
            <w:r w:rsidRPr="00514A47">
              <w:rPr>
                <w:noProof/>
              </w:rPr>
            </w:r>
            <w:r w:rsidRPr="00514A47">
              <w:rPr>
                <w:noProof/>
              </w:rPr>
              <w:fldChar w:fldCharType="separate"/>
            </w:r>
            <w:r>
              <w:rPr>
                <w:noProof/>
              </w:rPr>
              <w:t>7.4.4.1</w:t>
            </w:r>
            <w:r w:rsidRPr="00514A47">
              <w:rPr>
                <w:noProof/>
              </w:rPr>
              <w:fldChar w:fldCharType="end"/>
            </w:r>
            <w:r w:rsidRPr="00514A47">
              <w:rPr>
                <w:noProof/>
              </w:rPr>
              <w:t>).</w:t>
            </w:r>
          </w:p>
        </w:tc>
        <w:tc>
          <w:tcPr>
            <w:tcW w:w="983" w:type="dxa"/>
            <w:shd w:val="clear" w:color="auto" w:fill="auto"/>
            <w:vAlign w:val="center"/>
          </w:tcPr>
          <w:p w14:paraId="642207E4"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0895A939" w14:textId="77777777" w:rsidR="00C7704C" w:rsidRPr="00514A47" w:rsidRDefault="00C7704C" w:rsidP="001B074F">
            <w:pPr>
              <w:pStyle w:val="IEEEStdsParagraph"/>
              <w:spacing w:after="0"/>
              <w:jc w:val="left"/>
              <w:rPr>
                <w:noProof/>
              </w:rPr>
            </w:pPr>
            <w:r w:rsidRPr="00514A47">
              <w:rPr>
                <w:noProof/>
              </w:rPr>
              <w:t>[   ] Yes</w:t>
            </w:r>
          </w:p>
        </w:tc>
      </w:tr>
      <w:tr w:rsidR="00C7704C" w:rsidRPr="00514A47" w14:paraId="1F9686BC" w14:textId="77777777" w:rsidTr="00C7704C">
        <w:trPr>
          <w:cantSplit/>
        </w:trPr>
        <w:tc>
          <w:tcPr>
            <w:tcW w:w="1511" w:type="dxa"/>
            <w:shd w:val="clear" w:color="auto" w:fill="auto"/>
            <w:vAlign w:val="center"/>
          </w:tcPr>
          <w:p w14:paraId="69B3A5D9" w14:textId="4C526D90" w:rsidR="00C7704C" w:rsidRPr="00514A47" w:rsidRDefault="00C7704C" w:rsidP="00D202C2">
            <w:pPr>
              <w:pStyle w:val="IEEEStdsParagraph"/>
              <w:spacing w:after="0"/>
              <w:jc w:val="left"/>
              <w:rPr>
                <w:rFonts w:eastAsiaTheme="minorEastAsia"/>
                <w:noProof/>
                <w:lang w:eastAsia="zh-CN"/>
              </w:rPr>
            </w:pPr>
            <w:r w:rsidRPr="00514A47">
              <w:rPr>
                <w:rFonts w:eastAsiaTheme="minorEastAsia"/>
                <w:noProof/>
                <w:lang w:eastAsia="zh-CN"/>
              </w:rPr>
              <w:t>T-MC</w:t>
            </w:r>
            <w:ins w:id="112" w:author="Marek Hajduczenia" w:date="2024-07-02T07:26:00Z">
              <w:r>
                <w:rPr>
                  <w:rFonts w:eastAsiaTheme="minorEastAsia"/>
                  <w:noProof/>
                  <w:lang w:eastAsia="zh-CN"/>
                </w:rPr>
                <w:t>2c</w:t>
              </w:r>
            </w:ins>
            <w:del w:id="113" w:author="Marek Hajduczenia" w:date="2024-07-02T07:26:00Z">
              <w:r w:rsidRPr="00514A47" w:rsidDel="00C7704C">
                <w:rPr>
                  <w:rFonts w:eastAsiaTheme="minorEastAsia"/>
                  <w:noProof/>
                  <w:lang w:eastAsia="zh-CN"/>
                </w:rPr>
                <w:delText>1f</w:delText>
              </w:r>
            </w:del>
          </w:p>
        </w:tc>
        <w:tc>
          <w:tcPr>
            <w:tcW w:w="2641" w:type="dxa"/>
            <w:shd w:val="clear" w:color="auto" w:fill="auto"/>
            <w:vAlign w:val="center"/>
          </w:tcPr>
          <w:p w14:paraId="2BEE773C" w14:textId="77777777" w:rsidR="00C7704C" w:rsidRPr="00514A47" w:rsidRDefault="00C7704C" w:rsidP="00D202C2">
            <w:pPr>
              <w:pStyle w:val="IEEEStdsParagraph"/>
              <w:spacing w:after="0"/>
              <w:jc w:val="left"/>
              <w:rPr>
                <w:noProof/>
              </w:rPr>
            </w:pPr>
            <w:r w:rsidRPr="00514A47">
              <w:rPr>
                <w:noProof/>
              </w:rPr>
              <w:t>Provisioning of classification and forwarding rule for multicast session</w:t>
            </w:r>
          </w:p>
        </w:tc>
        <w:tc>
          <w:tcPr>
            <w:tcW w:w="1616" w:type="dxa"/>
            <w:shd w:val="clear" w:color="auto" w:fill="auto"/>
            <w:vAlign w:val="center"/>
          </w:tcPr>
          <w:p w14:paraId="766106DF" w14:textId="4BBF17B0"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_Ref438193139 \w \h </w:instrText>
            </w:r>
            <w:r>
              <w:rPr>
                <w:noProof/>
              </w:rPr>
              <w:instrText xml:space="preserve"> \* MERGEFORMAT </w:instrText>
            </w:r>
            <w:r w:rsidRPr="00514A47">
              <w:rPr>
                <w:noProof/>
              </w:rPr>
            </w:r>
            <w:r w:rsidRPr="00514A47">
              <w:rPr>
                <w:noProof/>
              </w:rPr>
              <w:fldChar w:fldCharType="separate"/>
            </w:r>
            <w:r>
              <w:rPr>
                <w:noProof/>
              </w:rPr>
              <w:t>7.4.3.2.2</w:t>
            </w:r>
            <w:r w:rsidRPr="00514A47">
              <w:rPr>
                <w:noProof/>
              </w:rPr>
              <w:fldChar w:fldCharType="end"/>
            </w:r>
          </w:p>
        </w:tc>
        <w:tc>
          <w:tcPr>
            <w:tcW w:w="5514" w:type="dxa"/>
            <w:shd w:val="clear" w:color="auto" w:fill="auto"/>
            <w:vAlign w:val="center"/>
          </w:tcPr>
          <w:p w14:paraId="03517D32" w14:textId="7F88979C" w:rsidR="00C7704C" w:rsidRPr="00514A47" w:rsidRDefault="00C7704C" w:rsidP="00736103">
            <w:pPr>
              <w:pStyle w:val="IEEEStdsParagraph"/>
              <w:spacing w:after="0"/>
              <w:jc w:val="left"/>
              <w:rPr>
                <w:noProof/>
              </w:rPr>
            </w:pPr>
            <w:r w:rsidRPr="00514A47">
              <w:rPr>
                <w:noProof/>
              </w:rPr>
              <w:t xml:space="preserve">If the ONU is not already configured to receive the requested IP multicast session, the OLT adds a new classification and forwarding rule to forward the requested multicast session to the specific UNI port (see </w:t>
            </w:r>
            <w:r w:rsidRPr="00514A47">
              <w:rPr>
                <w:noProof/>
              </w:rPr>
              <w:fldChar w:fldCharType="begin"/>
            </w:r>
            <w:r w:rsidRPr="00514A47">
              <w:rPr>
                <w:noProof/>
              </w:rPr>
              <w:instrText xml:space="preserve"> REF _Ref433752412 \w \h </w:instrText>
            </w:r>
            <w:r>
              <w:rPr>
                <w:noProof/>
              </w:rPr>
              <w:instrText xml:space="preserve"> \* MERGEFORMAT </w:instrText>
            </w:r>
            <w:r w:rsidRPr="00514A47">
              <w:rPr>
                <w:noProof/>
              </w:rPr>
            </w:r>
            <w:r w:rsidRPr="00514A47">
              <w:rPr>
                <w:noProof/>
              </w:rPr>
              <w:fldChar w:fldCharType="separate"/>
            </w:r>
            <w:r>
              <w:rPr>
                <w:noProof/>
              </w:rPr>
              <w:t>7.4.4.2</w:t>
            </w:r>
            <w:r w:rsidRPr="00514A47">
              <w:rPr>
                <w:noProof/>
              </w:rPr>
              <w:fldChar w:fldCharType="end"/>
            </w:r>
            <w:r w:rsidRPr="00514A47">
              <w:rPr>
                <w:noProof/>
              </w:rPr>
              <w:t>).</w:t>
            </w:r>
          </w:p>
        </w:tc>
        <w:tc>
          <w:tcPr>
            <w:tcW w:w="983" w:type="dxa"/>
            <w:shd w:val="clear" w:color="auto" w:fill="auto"/>
            <w:vAlign w:val="center"/>
          </w:tcPr>
          <w:p w14:paraId="683C9518"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7730A0D2" w14:textId="77777777" w:rsidR="00C7704C" w:rsidRPr="00514A47" w:rsidRDefault="00C7704C" w:rsidP="001B074F">
            <w:pPr>
              <w:pStyle w:val="IEEEStdsParagraph"/>
              <w:spacing w:after="0"/>
              <w:jc w:val="left"/>
              <w:rPr>
                <w:noProof/>
              </w:rPr>
            </w:pPr>
            <w:r w:rsidRPr="00514A47">
              <w:rPr>
                <w:noProof/>
              </w:rPr>
              <w:t>[   ] Yes</w:t>
            </w:r>
          </w:p>
        </w:tc>
      </w:tr>
      <w:tr w:rsidR="00C7704C" w:rsidRPr="00514A47" w14:paraId="64001680" w14:textId="77777777" w:rsidTr="00C7704C">
        <w:trPr>
          <w:cantSplit/>
        </w:trPr>
        <w:tc>
          <w:tcPr>
            <w:tcW w:w="1511" w:type="dxa"/>
            <w:shd w:val="clear" w:color="auto" w:fill="auto"/>
            <w:vAlign w:val="center"/>
          </w:tcPr>
          <w:p w14:paraId="6CBBAA3E" w14:textId="11421039" w:rsidR="00C7704C" w:rsidRPr="00514A47" w:rsidRDefault="00C7704C" w:rsidP="00D202C2">
            <w:pPr>
              <w:pStyle w:val="IEEEStdsParagraph"/>
              <w:spacing w:after="0"/>
              <w:jc w:val="left"/>
              <w:rPr>
                <w:rFonts w:eastAsiaTheme="minorEastAsia"/>
                <w:noProof/>
                <w:lang w:eastAsia="zh-CN"/>
              </w:rPr>
            </w:pPr>
            <w:r w:rsidRPr="00514A47">
              <w:rPr>
                <w:rFonts w:eastAsiaTheme="minorEastAsia"/>
                <w:noProof/>
                <w:lang w:eastAsia="zh-CN"/>
              </w:rPr>
              <w:t>T-MC</w:t>
            </w:r>
            <w:ins w:id="114" w:author="Marek Hajduczenia" w:date="2024-07-02T07:26:00Z">
              <w:r>
                <w:rPr>
                  <w:rFonts w:eastAsiaTheme="minorEastAsia"/>
                  <w:noProof/>
                  <w:lang w:eastAsia="zh-CN"/>
                </w:rPr>
                <w:t>2d</w:t>
              </w:r>
            </w:ins>
            <w:del w:id="115" w:author="Marek Hajduczenia" w:date="2024-07-02T07:26:00Z">
              <w:r w:rsidRPr="00514A47" w:rsidDel="00C7704C">
                <w:rPr>
                  <w:rFonts w:eastAsiaTheme="minorEastAsia"/>
                  <w:noProof/>
                  <w:lang w:eastAsia="zh-CN"/>
                </w:rPr>
                <w:delText>1g</w:delText>
              </w:r>
            </w:del>
          </w:p>
        </w:tc>
        <w:tc>
          <w:tcPr>
            <w:tcW w:w="2641" w:type="dxa"/>
            <w:shd w:val="clear" w:color="auto" w:fill="auto"/>
            <w:vAlign w:val="center"/>
          </w:tcPr>
          <w:p w14:paraId="767F0574" w14:textId="77777777" w:rsidR="00C7704C" w:rsidRPr="00514A47" w:rsidRDefault="00C7704C" w:rsidP="00D202C2">
            <w:pPr>
              <w:pStyle w:val="IEEEStdsParagraph"/>
              <w:spacing w:after="0"/>
              <w:jc w:val="left"/>
              <w:rPr>
                <w:noProof/>
              </w:rPr>
            </w:pPr>
            <w:r w:rsidRPr="00514A47">
              <w:rPr>
                <w:noProof/>
              </w:rPr>
              <w:t>Modification of existing classification and forwarding rule</w:t>
            </w:r>
          </w:p>
        </w:tc>
        <w:tc>
          <w:tcPr>
            <w:tcW w:w="1616" w:type="dxa"/>
            <w:shd w:val="clear" w:color="auto" w:fill="auto"/>
            <w:vAlign w:val="center"/>
          </w:tcPr>
          <w:p w14:paraId="020139F1" w14:textId="004D92E7"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_Ref438193139 \w \h </w:instrText>
            </w:r>
            <w:r>
              <w:rPr>
                <w:noProof/>
              </w:rPr>
              <w:instrText xml:space="preserve"> \* MERGEFORMAT </w:instrText>
            </w:r>
            <w:r w:rsidRPr="00514A47">
              <w:rPr>
                <w:noProof/>
              </w:rPr>
            </w:r>
            <w:r w:rsidRPr="00514A47">
              <w:rPr>
                <w:noProof/>
              </w:rPr>
              <w:fldChar w:fldCharType="separate"/>
            </w:r>
            <w:r>
              <w:rPr>
                <w:noProof/>
              </w:rPr>
              <w:t>7.4.3.2.2</w:t>
            </w:r>
            <w:r w:rsidRPr="00514A47">
              <w:rPr>
                <w:noProof/>
              </w:rPr>
              <w:fldChar w:fldCharType="end"/>
            </w:r>
          </w:p>
        </w:tc>
        <w:tc>
          <w:tcPr>
            <w:tcW w:w="5514" w:type="dxa"/>
            <w:shd w:val="clear" w:color="auto" w:fill="auto"/>
            <w:vAlign w:val="center"/>
          </w:tcPr>
          <w:p w14:paraId="04187D57" w14:textId="77777777" w:rsidR="00C7704C" w:rsidRPr="00514A47" w:rsidRDefault="00C7704C" w:rsidP="00D202C2">
            <w:pPr>
              <w:pStyle w:val="IEEEStdsParagraph"/>
              <w:spacing w:after="0"/>
              <w:jc w:val="left"/>
              <w:rPr>
                <w:noProof/>
              </w:rPr>
            </w:pPr>
            <w:r w:rsidRPr="00514A47">
              <w:rPr>
                <w:noProof/>
              </w:rPr>
              <w:t>If the ONU is already receiving the requested multicast session, but the given UNI port is not configured to receive the multicast session, the OLT modifies the existing classification and forwarding rule to include the additional UNI port into the existing multicast group.</w:t>
            </w:r>
          </w:p>
        </w:tc>
        <w:tc>
          <w:tcPr>
            <w:tcW w:w="983" w:type="dxa"/>
            <w:shd w:val="clear" w:color="auto" w:fill="auto"/>
            <w:vAlign w:val="center"/>
          </w:tcPr>
          <w:p w14:paraId="3A8D1B38"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525A0F0C" w14:textId="77777777" w:rsidR="00C7704C" w:rsidRPr="00514A47" w:rsidRDefault="00C7704C" w:rsidP="001B074F">
            <w:pPr>
              <w:pStyle w:val="IEEEStdsParagraph"/>
              <w:spacing w:after="0"/>
              <w:jc w:val="left"/>
              <w:rPr>
                <w:noProof/>
              </w:rPr>
            </w:pPr>
            <w:r w:rsidRPr="00514A47">
              <w:rPr>
                <w:noProof/>
              </w:rPr>
              <w:t>[   ] Yes</w:t>
            </w:r>
          </w:p>
        </w:tc>
      </w:tr>
      <w:tr w:rsidR="00C7704C" w:rsidRPr="00514A47" w14:paraId="52A581BA" w14:textId="77777777" w:rsidTr="00C7704C">
        <w:trPr>
          <w:cantSplit/>
        </w:trPr>
        <w:tc>
          <w:tcPr>
            <w:tcW w:w="1511" w:type="dxa"/>
            <w:shd w:val="clear" w:color="auto" w:fill="auto"/>
            <w:vAlign w:val="center"/>
          </w:tcPr>
          <w:p w14:paraId="726C0FDA" w14:textId="5A550244" w:rsidR="00C7704C" w:rsidRPr="00514A47" w:rsidRDefault="00C7704C" w:rsidP="00D202C2">
            <w:pPr>
              <w:pStyle w:val="IEEEStdsParagraph"/>
              <w:spacing w:after="0"/>
              <w:jc w:val="left"/>
              <w:rPr>
                <w:rFonts w:eastAsiaTheme="minorEastAsia"/>
                <w:noProof/>
                <w:lang w:eastAsia="zh-CN"/>
              </w:rPr>
            </w:pPr>
            <w:r w:rsidRPr="00514A47">
              <w:rPr>
                <w:rFonts w:eastAsiaTheme="minorEastAsia"/>
                <w:noProof/>
                <w:lang w:eastAsia="zh-CN"/>
              </w:rPr>
              <w:t>T-MC</w:t>
            </w:r>
            <w:ins w:id="116" w:author="Marek Hajduczenia" w:date="2024-07-02T07:26:00Z">
              <w:r>
                <w:rPr>
                  <w:rFonts w:eastAsiaTheme="minorEastAsia"/>
                  <w:noProof/>
                  <w:lang w:eastAsia="zh-CN"/>
                </w:rPr>
                <w:t>3</w:t>
              </w:r>
            </w:ins>
            <w:ins w:id="117" w:author="Marek Hajduczenia" w:date="2024-07-02T07:27:00Z">
              <w:r>
                <w:rPr>
                  <w:rFonts w:eastAsiaTheme="minorEastAsia"/>
                  <w:noProof/>
                  <w:lang w:eastAsia="zh-CN"/>
                </w:rPr>
                <w:t>a</w:t>
              </w:r>
            </w:ins>
            <w:del w:id="118" w:author="Marek Hajduczenia" w:date="2024-07-02T07:26:00Z">
              <w:r w:rsidRPr="00514A47" w:rsidDel="00C7704C">
                <w:rPr>
                  <w:rFonts w:eastAsiaTheme="minorEastAsia"/>
                  <w:noProof/>
                  <w:lang w:eastAsia="zh-CN"/>
                </w:rPr>
                <w:delText>1h</w:delText>
              </w:r>
            </w:del>
          </w:p>
        </w:tc>
        <w:tc>
          <w:tcPr>
            <w:tcW w:w="2641" w:type="dxa"/>
            <w:shd w:val="clear" w:color="auto" w:fill="auto"/>
            <w:vAlign w:val="center"/>
          </w:tcPr>
          <w:p w14:paraId="36A918DB" w14:textId="77777777" w:rsidR="00C7704C" w:rsidRPr="00514A47" w:rsidRDefault="00C7704C" w:rsidP="00D202C2">
            <w:pPr>
              <w:pStyle w:val="IEEEStdsParagraph"/>
              <w:spacing w:after="0"/>
              <w:jc w:val="left"/>
              <w:rPr>
                <w:noProof/>
              </w:rPr>
            </w:pPr>
            <w:r w:rsidRPr="00514A47">
              <w:rPr>
                <w:noProof/>
              </w:rPr>
              <w:t>Provisioning of local multicast-bearing ESP</w:t>
            </w:r>
          </w:p>
        </w:tc>
        <w:tc>
          <w:tcPr>
            <w:tcW w:w="1616" w:type="dxa"/>
            <w:shd w:val="clear" w:color="auto" w:fill="auto"/>
            <w:vAlign w:val="center"/>
          </w:tcPr>
          <w:p w14:paraId="102B4A60" w14:textId="6FF2EFA6"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_Ref438193139 \w \h </w:instrText>
            </w:r>
            <w:r>
              <w:rPr>
                <w:noProof/>
              </w:rPr>
              <w:instrText xml:space="preserve"> \* MERGEFORMAT </w:instrText>
            </w:r>
            <w:r w:rsidRPr="00514A47">
              <w:rPr>
                <w:noProof/>
              </w:rPr>
            </w:r>
            <w:r w:rsidRPr="00514A47">
              <w:rPr>
                <w:noProof/>
              </w:rPr>
              <w:fldChar w:fldCharType="separate"/>
            </w:r>
            <w:r>
              <w:rPr>
                <w:noProof/>
              </w:rPr>
              <w:t>7.4.3.2.2</w:t>
            </w:r>
            <w:r w:rsidRPr="00514A47">
              <w:rPr>
                <w:noProof/>
              </w:rPr>
              <w:fldChar w:fldCharType="end"/>
            </w:r>
          </w:p>
        </w:tc>
        <w:tc>
          <w:tcPr>
            <w:tcW w:w="5514" w:type="dxa"/>
            <w:shd w:val="clear" w:color="auto" w:fill="auto"/>
            <w:vAlign w:val="center"/>
          </w:tcPr>
          <w:p w14:paraId="67D0FCEB" w14:textId="77777777" w:rsidR="00C7704C" w:rsidRPr="00514A47" w:rsidRDefault="00C7704C" w:rsidP="00D202C2">
            <w:pPr>
              <w:pStyle w:val="IEEEStdsParagraph"/>
              <w:spacing w:after="0"/>
              <w:jc w:val="left"/>
              <w:rPr>
                <w:noProof/>
              </w:rPr>
            </w:pPr>
            <w:r w:rsidRPr="00514A47">
              <w:rPr>
                <w:noProof/>
              </w:rPr>
              <w:t>If the IP multicast session requested by a client does not exist in the OLT, the OLT provisions multicast-bearing ESP that forwards multicast traffic identified by the requested IP multicast address to the same mLLID that has been provisioned to the ONUs to receive this multicast stream.</w:t>
            </w:r>
          </w:p>
        </w:tc>
        <w:tc>
          <w:tcPr>
            <w:tcW w:w="983" w:type="dxa"/>
            <w:shd w:val="clear" w:color="auto" w:fill="auto"/>
            <w:vAlign w:val="center"/>
          </w:tcPr>
          <w:p w14:paraId="5783BE7A"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742F38DE" w14:textId="77777777" w:rsidR="00C7704C" w:rsidRPr="00514A47" w:rsidRDefault="00C7704C" w:rsidP="001B074F">
            <w:pPr>
              <w:pStyle w:val="IEEEStdsParagraph"/>
              <w:spacing w:after="0"/>
              <w:jc w:val="left"/>
              <w:rPr>
                <w:noProof/>
              </w:rPr>
            </w:pPr>
            <w:r w:rsidRPr="00514A47">
              <w:rPr>
                <w:noProof/>
              </w:rPr>
              <w:t>[   ] Yes</w:t>
            </w:r>
          </w:p>
        </w:tc>
      </w:tr>
      <w:tr w:rsidR="00C7704C" w:rsidRPr="00514A47" w14:paraId="6AD78B47" w14:textId="77777777" w:rsidTr="00C7704C">
        <w:trPr>
          <w:cantSplit/>
        </w:trPr>
        <w:tc>
          <w:tcPr>
            <w:tcW w:w="1511" w:type="dxa"/>
            <w:shd w:val="clear" w:color="auto" w:fill="auto"/>
            <w:vAlign w:val="center"/>
          </w:tcPr>
          <w:p w14:paraId="326E97C2" w14:textId="79273DBE" w:rsidR="00C7704C" w:rsidRPr="00514A47" w:rsidRDefault="00C7704C" w:rsidP="00C7704C">
            <w:pPr>
              <w:pStyle w:val="IEEEStdsParagraph"/>
              <w:spacing w:after="0"/>
              <w:jc w:val="left"/>
              <w:rPr>
                <w:rFonts w:eastAsiaTheme="minorEastAsia"/>
                <w:noProof/>
                <w:lang w:eastAsia="zh-CN"/>
              </w:rPr>
            </w:pPr>
            <w:r w:rsidRPr="00514A47">
              <w:rPr>
                <w:rFonts w:eastAsiaTheme="minorEastAsia"/>
                <w:noProof/>
                <w:lang w:eastAsia="zh-CN"/>
              </w:rPr>
              <w:t>T-MC</w:t>
            </w:r>
            <w:del w:id="119" w:author="Marek Hajduczenia" w:date="2024-07-02T07:27:00Z">
              <w:r w:rsidRPr="00514A47" w:rsidDel="00C7704C">
                <w:rPr>
                  <w:rFonts w:eastAsiaTheme="minorEastAsia"/>
                  <w:noProof/>
                  <w:lang w:eastAsia="zh-CN"/>
                </w:rPr>
                <w:delText>2a</w:delText>
              </w:r>
            </w:del>
            <w:ins w:id="120" w:author="Marek Hajduczenia" w:date="2024-07-02T07:27:00Z">
              <w:r>
                <w:rPr>
                  <w:rFonts w:eastAsiaTheme="minorEastAsia"/>
                  <w:noProof/>
                  <w:lang w:eastAsia="zh-CN"/>
                </w:rPr>
                <w:t>3b</w:t>
              </w:r>
            </w:ins>
          </w:p>
        </w:tc>
        <w:tc>
          <w:tcPr>
            <w:tcW w:w="2641" w:type="dxa"/>
            <w:shd w:val="clear" w:color="auto" w:fill="auto"/>
            <w:vAlign w:val="center"/>
          </w:tcPr>
          <w:p w14:paraId="57C0C97D" w14:textId="77777777" w:rsidR="00C7704C" w:rsidRPr="00514A47" w:rsidRDefault="00C7704C" w:rsidP="00D202C2">
            <w:pPr>
              <w:pStyle w:val="IEEEStdsParagraph"/>
              <w:spacing w:after="0"/>
              <w:jc w:val="left"/>
              <w:rPr>
                <w:noProof/>
              </w:rPr>
            </w:pPr>
            <w:r w:rsidRPr="00514A47">
              <w:rPr>
                <w:noProof/>
              </w:rPr>
              <w:t>Last member leave on ONU port</w:t>
            </w:r>
          </w:p>
        </w:tc>
        <w:tc>
          <w:tcPr>
            <w:tcW w:w="1616" w:type="dxa"/>
            <w:shd w:val="clear" w:color="auto" w:fill="auto"/>
            <w:vAlign w:val="center"/>
          </w:tcPr>
          <w:p w14:paraId="19FE9C5A" w14:textId="25D810A2"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_Ref438193139 \w \h </w:instrText>
            </w:r>
            <w:r>
              <w:rPr>
                <w:noProof/>
              </w:rPr>
              <w:instrText xml:space="preserve"> \* MERGEFORMAT </w:instrText>
            </w:r>
            <w:r w:rsidRPr="00514A47">
              <w:rPr>
                <w:noProof/>
              </w:rPr>
            </w:r>
            <w:r w:rsidRPr="00514A47">
              <w:rPr>
                <w:noProof/>
              </w:rPr>
              <w:fldChar w:fldCharType="separate"/>
            </w:r>
            <w:r>
              <w:rPr>
                <w:noProof/>
              </w:rPr>
              <w:t>7.4.3.2.2</w:t>
            </w:r>
            <w:r w:rsidRPr="00514A47">
              <w:rPr>
                <w:noProof/>
              </w:rPr>
              <w:fldChar w:fldCharType="end"/>
            </w:r>
          </w:p>
        </w:tc>
        <w:tc>
          <w:tcPr>
            <w:tcW w:w="5514" w:type="dxa"/>
            <w:shd w:val="clear" w:color="auto" w:fill="auto"/>
            <w:vAlign w:val="center"/>
          </w:tcPr>
          <w:p w14:paraId="57C0D74D" w14:textId="1F9FE41D" w:rsidR="00C7704C" w:rsidRPr="00514A47" w:rsidRDefault="00C7704C" w:rsidP="002709D8">
            <w:pPr>
              <w:pStyle w:val="IEEEStdsParagraph"/>
              <w:spacing w:after="0"/>
              <w:jc w:val="left"/>
              <w:rPr>
                <w:noProof/>
              </w:rPr>
            </w:pPr>
            <w:r w:rsidRPr="00514A47">
              <w:rPr>
                <w:noProof/>
              </w:rPr>
              <w:t xml:space="preserve">When the OLT determines that there are no multicast clients for an IP multicast session connected to an ONU UNI port, the OLT modifies the associated classification and forwarding rule at the ONU to stop forwarding the indicated multicast session to the UNI port (see </w:t>
            </w:r>
            <w:r w:rsidRPr="00514A47">
              <w:rPr>
                <w:noProof/>
              </w:rPr>
              <w:fldChar w:fldCharType="begin"/>
            </w:r>
            <w:r w:rsidRPr="00514A47">
              <w:rPr>
                <w:noProof/>
              </w:rPr>
              <w:instrText xml:space="preserve"> REF _Ref433752419 \w \h </w:instrText>
            </w:r>
            <w:r>
              <w:rPr>
                <w:noProof/>
              </w:rPr>
              <w:instrText xml:space="preserve"> \* MERGEFORMAT </w:instrText>
            </w:r>
            <w:r w:rsidRPr="00514A47">
              <w:rPr>
                <w:noProof/>
              </w:rPr>
            </w:r>
            <w:r w:rsidRPr="00514A47">
              <w:rPr>
                <w:noProof/>
              </w:rPr>
              <w:fldChar w:fldCharType="separate"/>
            </w:r>
            <w:r>
              <w:rPr>
                <w:noProof/>
              </w:rPr>
              <w:t>7.4.4.3</w:t>
            </w:r>
            <w:r w:rsidRPr="00514A47">
              <w:rPr>
                <w:noProof/>
              </w:rPr>
              <w:fldChar w:fldCharType="end"/>
            </w:r>
            <w:r w:rsidRPr="00514A47">
              <w:rPr>
                <w:noProof/>
              </w:rPr>
              <w:t>).</w:t>
            </w:r>
          </w:p>
        </w:tc>
        <w:tc>
          <w:tcPr>
            <w:tcW w:w="983" w:type="dxa"/>
            <w:shd w:val="clear" w:color="auto" w:fill="auto"/>
            <w:vAlign w:val="center"/>
          </w:tcPr>
          <w:p w14:paraId="1C107E11" w14:textId="77777777" w:rsidR="00C7704C" w:rsidRPr="00514A47" w:rsidRDefault="00C7704C" w:rsidP="00D202C2">
            <w:pPr>
              <w:pStyle w:val="IEEEStdsParagraph"/>
              <w:spacing w:after="0"/>
              <w:jc w:val="center"/>
              <w:rPr>
                <w:noProof/>
              </w:rPr>
            </w:pPr>
            <w:r w:rsidRPr="00514A47">
              <w:rPr>
                <w:noProof/>
              </w:rPr>
              <w:t>M</w:t>
            </w:r>
          </w:p>
        </w:tc>
        <w:tc>
          <w:tcPr>
            <w:tcW w:w="917" w:type="dxa"/>
            <w:shd w:val="clear" w:color="auto" w:fill="auto"/>
            <w:vAlign w:val="center"/>
          </w:tcPr>
          <w:p w14:paraId="3FC10487" w14:textId="77777777" w:rsidR="00C7704C" w:rsidRPr="00514A47" w:rsidRDefault="00C7704C" w:rsidP="00D202C2">
            <w:pPr>
              <w:pStyle w:val="IEEEStdsParagraph"/>
              <w:spacing w:after="0"/>
              <w:jc w:val="left"/>
              <w:rPr>
                <w:noProof/>
              </w:rPr>
            </w:pPr>
            <w:r w:rsidRPr="00514A47">
              <w:rPr>
                <w:noProof/>
              </w:rPr>
              <w:t>[   ] Yes</w:t>
            </w:r>
          </w:p>
        </w:tc>
      </w:tr>
      <w:tr w:rsidR="00C7704C" w:rsidRPr="00514A47" w14:paraId="369E57AA" w14:textId="77777777" w:rsidTr="00C7704C">
        <w:trPr>
          <w:cantSplit/>
        </w:trPr>
        <w:tc>
          <w:tcPr>
            <w:tcW w:w="1511" w:type="dxa"/>
            <w:shd w:val="clear" w:color="auto" w:fill="auto"/>
            <w:vAlign w:val="center"/>
          </w:tcPr>
          <w:p w14:paraId="6A0713A2" w14:textId="7178884C" w:rsidR="00C7704C" w:rsidRPr="00514A47" w:rsidRDefault="00C7704C" w:rsidP="00D202C2">
            <w:pPr>
              <w:pStyle w:val="IEEEStdsParagraph"/>
              <w:spacing w:after="0"/>
              <w:jc w:val="left"/>
              <w:rPr>
                <w:rFonts w:eastAsiaTheme="minorEastAsia"/>
                <w:noProof/>
                <w:lang w:eastAsia="zh-CN"/>
              </w:rPr>
            </w:pPr>
            <w:r w:rsidRPr="00514A47">
              <w:rPr>
                <w:rFonts w:eastAsiaTheme="minorEastAsia"/>
                <w:noProof/>
                <w:lang w:eastAsia="zh-CN"/>
              </w:rPr>
              <w:lastRenderedPageBreak/>
              <w:t>T-MC</w:t>
            </w:r>
            <w:ins w:id="121" w:author="Marek Hajduczenia" w:date="2024-07-02T07:27:00Z">
              <w:r>
                <w:rPr>
                  <w:rFonts w:eastAsiaTheme="minorEastAsia"/>
                  <w:noProof/>
                  <w:lang w:eastAsia="zh-CN"/>
                </w:rPr>
                <w:t>3c</w:t>
              </w:r>
            </w:ins>
            <w:del w:id="122" w:author="Marek Hajduczenia" w:date="2024-07-02T07:27:00Z">
              <w:r w:rsidRPr="00514A47" w:rsidDel="00C7704C">
                <w:rPr>
                  <w:rFonts w:eastAsiaTheme="minorEastAsia"/>
                  <w:noProof/>
                  <w:lang w:eastAsia="zh-CN"/>
                </w:rPr>
                <w:delText>2b</w:delText>
              </w:r>
            </w:del>
          </w:p>
        </w:tc>
        <w:tc>
          <w:tcPr>
            <w:tcW w:w="2641" w:type="dxa"/>
            <w:shd w:val="clear" w:color="auto" w:fill="auto"/>
            <w:vAlign w:val="center"/>
          </w:tcPr>
          <w:p w14:paraId="2C891CF9" w14:textId="77777777" w:rsidR="00C7704C" w:rsidRPr="00514A47" w:rsidRDefault="00C7704C" w:rsidP="00D202C2">
            <w:pPr>
              <w:pStyle w:val="IEEEStdsParagraph"/>
              <w:spacing w:after="0"/>
              <w:jc w:val="left"/>
              <w:rPr>
                <w:noProof/>
              </w:rPr>
            </w:pPr>
            <w:r w:rsidRPr="00514A47">
              <w:rPr>
                <w:noProof/>
              </w:rPr>
              <w:t>Last member leave on ONU</w:t>
            </w:r>
          </w:p>
        </w:tc>
        <w:tc>
          <w:tcPr>
            <w:tcW w:w="1616" w:type="dxa"/>
            <w:shd w:val="clear" w:color="auto" w:fill="auto"/>
            <w:vAlign w:val="center"/>
          </w:tcPr>
          <w:p w14:paraId="23293E3F" w14:textId="738E68A3"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_Ref438193139 \w \h </w:instrText>
            </w:r>
            <w:r>
              <w:rPr>
                <w:noProof/>
              </w:rPr>
              <w:instrText xml:space="preserve"> \* MERGEFORMAT </w:instrText>
            </w:r>
            <w:r w:rsidRPr="00514A47">
              <w:rPr>
                <w:noProof/>
              </w:rPr>
            </w:r>
            <w:r w:rsidRPr="00514A47">
              <w:rPr>
                <w:noProof/>
              </w:rPr>
              <w:fldChar w:fldCharType="separate"/>
            </w:r>
            <w:r>
              <w:rPr>
                <w:noProof/>
              </w:rPr>
              <w:t>7.4.3.2.2</w:t>
            </w:r>
            <w:r w:rsidRPr="00514A47">
              <w:rPr>
                <w:noProof/>
              </w:rPr>
              <w:fldChar w:fldCharType="end"/>
            </w:r>
          </w:p>
        </w:tc>
        <w:tc>
          <w:tcPr>
            <w:tcW w:w="5514" w:type="dxa"/>
            <w:shd w:val="clear" w:color="auto" w:fill="auto"/>
            <w:vAlign w:val="center"/>
          </w:tcPr>
          <w:p w14:paraId="0045BCCD" w14:textId="7CB18DA6" w:rsidR="00C7704C" w:rsidRPr="00514A47" w:rsidRDefault="00C7704C" w:rsidP="00D202C2">
            <w:pPr>
              <w:pStyle w:val="IEEEStdsParagraph"/>
              <w:spacing w:after="0"/>
              <w:jc w:val="left"/>
              <w:rPr>
                <w:noProof/>
              </w:rPr>
            </w:pPr>
            <w:r w:rsidRPr="00514A47">
              <w:rPr>
                <w:noProof/>
              </w:rPr>
              <w:t xml:space="preserve">When the OLT determines that there are no multicast clients for an IP multicast session connected to any of the UNI ports on an ONU, the OLT configures the ONU to delete the associated classification and forwarding rule on that ONU (see </w:t>
            </w:r>
            <w:r w:rsidRPr="00514A47">
              <w:rPr>
                <w:noProof/>
              </w:rPr>
              <w:fldChar w:fldCharType="begin"/>
            </w:r>
            <w:r w:rsidRPr="00514A47">
              <w:rPr>
                <w:noProof/>
              </w:rPr>
              <w:instrText xml:space="preserve"> REF _Ref433752419 \w \h </w:instrText>
            </w:r>
            <w:r>
              <w:rPr>
                <w:noProof/>
              </w:rPr>
              <w:instrText xml:space="preserve"> \* MERGEFORMAT </w:instrText>
            </w:r>
            <w:r w:rsidRPr="00514A47">
              <w:rPr>
                <w:noProof/>
              </w:rPr>
            </w:r>
            <w:r w:rsidRPr="00514A47">
              <w:rPr>
                <w:noProof/>
              </w:rPr>
              <w:fldChar w:fldCharType="separate"/>
            </w:r>
            <w:r>
              <w:rPr>
                <w:noProof/>
              </w:rPr>
              <w:t>7.4.4.3</w:t>
            </w:r>
            <w:r w:rsidRPr="00514A47">
              <w:rPr>
                <w:noProof/>
              </w:rPr>
              <w:fldChar w:fldCharType="end"/>
            </w:r>
            <w:r w:rsidRPr="00514A47">
              <w:rPr>
                <w:noProof/>
              </w:rPr>
              <w:t>).</w:t>
            </w:r>
          </w:p>
        </w:tc>
        <w:tc>
          <w:tcPr>
            <w:tcW w:w="983" w:type="dxa"/>
            <w:shd w:val="clear" w:color="auto" w:fill="auto"/>
            <w:vAlign w:val="center"/>
          </w:tcPr>
          <w:p w14:paraId="0E68A3A5" w14:textId="77777777" w:rsidR="00C7704C" w:rsidRPr="00514A47" w:rsidRDefault="00C7704C" w:rsidP="00D202C2">
            <w:pPr>
              <w:pStyle w:val="IEEEStdsParagraph"/>
              <w:spacing w:after="0"/>
              <w:jc w:val="center"/>
              <w:rPr>
                <w:noProof/>
              </w:rPr>
            </w:pPr>
            <w:r w:rsidRPr="00514A47">
              <w:rPr>
                <w:noProof/>
              </w:rPr>
              <w:t>M</w:t>
            </w:r>
          </w:p>
        </w:tc>
        <w:tc>
          <w:tcPr>
            <w:tcW w:w="917" w:type="dxa"/>
            <w:shd w:val="clear" w:color="auto" w:fill="auto"/>
            <w:vAlign w:val="center"/>
          </w:tcPr>
          <w:p w14:paraId="5F5AB9FF" w14:textId="77777777" w:rsidR="00C7704C" w:rsidRPr="00514A47" w:rsidRDefault="00C7704C" w:rsidP="00D202C2">
            <w:pPr>
              <w:pStyle w:val="IEEEStdsParagraph"/>
              <w:spacing w:after="0"/>
              <w:jc w:val="left"/>
              <w:rPr>
                <w:noProof/>
              </w:rPr>
            </w:pPr>
            <w:r w:rsidRPr="00514A47">
              <w:rPr>
                <w:noProof/>
              </w:rPr>
              <w:t>[   ] Yes</w:t>
            </w:r>
          </w:p>
        </w:tc>
      </w:tr>
      <w:tr w:rsidR="00C7704C" w:rsidRPr="00514A47" w14:paraId="65E2A6D9" w14:textId="77777777" w:rsidTr="00C7704C">
        <w:trPr>
          <w:cantSplit/>
        </w:trPr>
        <w:tc>
          <w:tcPr>
            <w:tcW w:w="1511" w:type="dxa"/>
            <w:shd w:val="clear" w:color="auto" w:fill="auto"/>
            <w:vAlign w:val="center"/>
          </w:tcPr>
          <w:p w14:paraId="7395F39D" w14:textId="3811C991" w:rsidR="00C7704C" w:rsidRPr="00514A47" w:rsidRDefault="00C7704C" w:rsidP="00D202C2">
            <w:pPr>
              <w:pStyle w:val="IEEEStdsParagraph"/>
              <w:spacing w:after="0"/>
              <w:jc w:val="left"/>
              <w:rPr>
                <w:rFonts w:eastAsiaTheme="minorEastAsia"/>
                <w:noProof/>
                <w:lang w:eastAsia="zh-CN"/>
              </w:rPr>
            </w:pPr>
            <w:r w:rsidRPr="00514A47">
              <w:rPr>
                <w:rFonts w:eastAsiaTheme="minorEastAsia"/>
                <w:noProof/>
                <w:lang w:eastAsia="zh-CN"/>
              </w:rPr>
              <w:t>T-MC</w:t>
            </w:r>
            <w:ins w:id="123" w:author="Marek Hajduczenia" w:date="2024-07-02T07:27:00Z">
              <w:r>
                <w:rPr>
                  <w:rFonts w:eastAsiaTheme="minorEastAsia"/>
                  <w:noProof/>
                  <w:lang w:eastAsia="zh-CN"/>
                </w:rPr>
                <w:t>3d</w:t>
              </w:r>
            </w:ins>
            <w:del w:id="124" w:author="Marek Hajduczenia" w:date="2024-07-02T07:27:00Z">
              <w:r w:rsidRPr="00514A47" w:rsidDel="00C7704C">
                <w:rPr>
                  <w:rFonts w:eastAsiaTheme="minorEastAsia"/>
                  <w:noProof/>
                  <w:lang w:eastAsia="zh-CN"/>
                </w:rPr>
                <w:delText>2c</w:delText>
              </w:r>
            </w:del>
          </w:p>
        </w:tc>
        <w:tc>
          <w:tcPr>
            <w:tcW w:w="2641" w:type="dxa"/>
            <w:shd w:val="clear" w:color="auto" w:fill="auto"/>
            <w:vAlign w:val="center"/>
          </w:tcPr>
          <w:p w14:paraId="5AAFCC96" w14:textId="77777777" w:rsidR="00C7704C" w:rsidRPr="00514A47" w:rsidRDefault="00C7704C" w:rsidP="00D202C2">
            <w:pPr>
              <w:pStyle w:val="IEEEStdsParagraph"/>
              <w:spacing w:after="0"/>
              <w:jc w:val="left"/>
              <w:rPr>
                <w:noProof/>
              </w:rPr>
            </w:pPr>
            <w:r w:rsidRPr="00514A47">
              <w:rPr>
                <w:noProof/>
              </w:rPr>
              <w:t>Last member leave on mLLID</w:t>
            </w:r>
          </w:p>
        </w:tc>
        <w:tc>
          <w:tcPr>
            <w:tcW w:w="1616" w:type="dxa"/>
            <w:shd w:val="clear" w:color="auto" w:fill="auto"/>
            <w:vAlign w:val="center"/>
          </w:tcPr>
          <w:p w14:paraId="25488EC1" w14:textId="44281EA1"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_Ref438193139 \w \h  \* MERGEFORMAT </w:instrText>
            </w:r>
            <w:r w:rsidRPr="00514A47">
              <w:rPr>
                <w:noProof/>
              </w:rPr>
            </w:r>
            <w:r w:rsidRPr="00514A47">
              <w:rPr>
                <w:noProof/>
              </w:rPr>
              <w:fldChar w:fldCharType="separate"/>
            </w:r>
            <w:r>
              <w:rPr>
                <w:noProof/>
              </w:rPr>
              <w:t>7.4.3.2.2</w:t>
            </w:r>
            <w:r w:rsidRPr="00514A47">
              <w:rPr>
                <w:noProof/>
              </w:rPr>
              <w:fldChar w:fldCharType="end"/>
            </w:r>
          </w:p>
        </w:tc>
        <w:tc>
          <w:tcPr>
            <w:tcW w:w="5514" w:type="dxa"/>
            <w:shd w:val="clear" w:color="auto" w:fill="auto"/>
            <w:vAlign w:val="center"/>
          </w:tcPr>
          <w:p w14:paraId="6B994A0B" w14:textId="78D0E21B" w:rsidR="00C7704C" w:rsidRPr="00514A47" w:rsidRDefault="00C7704C" w:rsidP="002709D8">
            <w:pPr>
              <w:pStyle w:val="IEEEStdsParagraph"/>
              <w:spacing w:after="0"/>
              <w:jc w:val="left"/>
              <w:rPr>
                <w:noProof/>
              </w:rPr>
            </w:pPr>
            <w:r w:rsidRPr="00514A47">
              <w:rPr>
                <w:noProof/>
              </w:rPr>
              <w:t xml:space="preserve">When the OLT determines that there are no multicast clients connected to any of the UNI ports on an ONU for any of IP multicast sessions being delivered on a specific mLLID, the OLT configures the ONU to delete the mLLID used to deliver these IP multicast sessions (see </w:t>
            </w:r>
            <w:r w:rsidRPr="00514A47">
              <w:rPr>
                <w:noProof/>
              </w:rPr>
              <w:fldChar w:fldCharType="begin"/>
            </w:r>
            <w:r w:rsidRPr="00514A47">
              <w:rPr>
                <w:noProof/>
              </w:rPr>
              <w:instrText xml:space="preserve"> REF _Ref433752402 \w \h  \* MERGEFORMAT </w:instrText>
            </w:r>
            <w:r w:rsidRPr="00514A47">
              <w:rPr>
                <w:noProof/>
              </w:rPr>
            </w:r>
            <w:r w:rsidRPr="00514A47">
              <w:rPr>
                <w:noProof/>
              </w:rPr>
              <w:fldChar w:fldCharType="separate"/>
            </w:r>
            <w:r>
              <w:rPr>
                <w:noProof/>
              </w:rPr>
              <w:t>7.4.4.1</w:t>
            </w:r>
            <w:r w:rsidRPr="00514A47">
              <w:rPr>
                <w:noProof/>
              </w:rPr>
              <w:fldChar w:fldCharType="end"/>
            </w:r>
            <w:r w:rsidRPr="00514A47">
              <w:rPr>
                <w:noProof/>
              </w:rPr>
              <w:t>).</w:t>
            </w:r>
          </w:p>
        </w:tc>
        <w:tc>
          <w:tcPr>
            <w:tcW w:w="983" w:type="dxa"/>
            <w:shd w:val="clear" w:color="auto" w:fill="auto"/>
            <w:vAlign w:val="center"/>
          </w:tcPr>
          <w:p w14:paraId="72BA7038"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757007A8" w14:textId="77777777" w:rsidR="00C7704C" w:rsidRPr="00514A47" w:rsidRDefault="00C7704C" w:rsidP="001B074F">
            <w:pPr>
              <w:pStyle w:val="IEEEStdsParagraph"/>
              <w:spacing w:after="0"/>
              <w:jc w:val="left"/>
              <w:rPr>
                <w:noProof/>
              </w:rPr>
            </w:pPr>
            <w:r w:rsidRPr="00514A47">
              <w:rPr>
                <w:noProof/>
              </w:rPr>
              <w:t>[   ] Yes</w:t>
            </w:r>
          </w:p>
        </w:tc>
      </w:tr>
      <w:tr w:rsidR="00C7704C" w:rsidRPr="00514A47" w14:paraId="5B43D852" w14:textId="77777777" w:rsidTr="00C7704C">
        <w:trPr>
          <w:cantSplit/>
        </w:trPr>
        <w:tc>
          <w:tcPr>
            <w:tcW w:w="1511" w:type="dxa"/>
            <w:shd w:val="clear" w:color="auto" w:fill="auto"/>
            <w:vAlign w:val="center"/>
          </w:tcPr>
          <w:p w14:paraId="4327C58C" w14:textId="02CD9541" w:rsidR="00C7704C" w:rsidRPr="00514A47" w:rsidRDefault="00C7704C" w:rsidP="00C7704C">
            <w:pPr>
              <w:pStyle w:val="IEEEStdsParagraph"/>
              <w:spacing w:after="0"/>
              <w:jc w:val="left"/>
              <w:rPr>
                <w:rFonts w:eastAsiaTheme="minorEastAsia"/>
                <w:noProof/>
                <w:lang w:eastAsia="zh-CN"/>
              </w:rPr>
            </w:pPr>
            <w:r w:rsidRPr="00514A47">
              <w:rPr>
                <w:rFonts w:eastAsiaTheme="minorEastAsia"/>
                <w:noProof/>
                <w:lang w:eastAsia="zh-CN"/>
              </w:rPr>
              <w:t>T-</w:t>
            </w:r>
            <w:del w:id="125" w:author="Marek Hajduczenia" w:date="2024-07-02T07:28:00Z">
              <w:r w:rsidRPr="00514A47" w:rsidDel="00C7704C">
                <w:rPr>
                  <w:rFonts w:eastAsiaTheme="minorEastAsia"/>
                  <w:noProof/>
                  <w:lang w:eastAsia="zh-CN"/>
                </w:rPr>
                <w:delText>MC3a</w:delText>
              </w:r>
            </w:del>
            <w:ins w:id="126" w:author="Marek Hajduczenia" w:date="2024-07-02T07:28:00Z">
              <w:r w:rsidRPr="00514A47">
                <w:rPr>
                  <w:rFonts w:eastAsiaTheme="minorEastAsia"/>
                  <w:noProof/>
                  <w:lang w:eastAsia="zh-CN"/>
                </w:rPr>
                <w:t>MC</w:t>
              </w:r>
              <w:r>
                <w:rPr>
                  <w:rFonts w:eastAsiaTheme="minorEastAsia"/>
                  <w:noProof/>
                  <w:lang w:eastAsia="zh-CN"/>
                </w:rPr>
                <w:t>4</w:t>
              </w:r>
              <w:r w:rsidRPr="00514A47">
                <w:rPr>
                  <w:rFonts w:eastAsiaTheme="minorEastAsia"/>
                  <w:noProof/>
                  <w:lang w:eastAsia="zh-CN"/>
                </w:rPr>
                <w:t>a</w:t>
              </w:r>
            </w:ins>
          </w:p>
        </w:tc>
        <w:tc>
          <w:tcPr>
            <w:tcW w:w="2641" w:type="dxa"/>
            <w:shd w:val="clear" w:color="auto" w:fill="auto"/>
            <w:vAlign w:val="center"/>
          </w:tcPr>
          <w:p w14:paraId="67D26938" w14:textId="6795A3C1" w:rsidR="00C7704C" w:rsidRPr="00514A47" w:rsidRDefault="00C7704C" w:rsidP="00C7704C">
            <w:pPr>
              <w:pStyle w:val="IEEEStdsParagraph"/>
              <w:spacing w:after="0"/>
              <w:jc w:val="left"/>
              <w:rPr>
                <w:noProof/>
              </w:rPr>
            </w:pPr>
            <w:r w:rsidRPr="00514A47">
              <w:rPr>
                <w:noProof/>
              </w:rPr>
              <w:t xml:space="preserve">Adding the first </w:t>
            </w:r>
            <w:del w:id="127" w:author="Marek Hajduczenia" w:date="2024-07-02T07:29:00Z">
              <w:r w:rsidRPr="00514A47" w:rsidDel="00C7704C">
                <w:rPr>
                  <w:noProof/>
                </w:rPr>
                <w:delText xml:space="preserve">UNI </w:delText>
              </w:r>
            </w:del>
            <w:ins w:id="128" w:author="Marek Hajduczenia" w:date="2024-07-02T07:29:00Z">
              <w:r>
                <w:rPr>
                  <w:noProof/>
                </w:rPr>
                <w:t>service</w:t>
              </w:r>
              <w:r w:rsidRPr="00514A47">
                <w:rPr>
                  <w:noProof/>
                </w:rPr>
                <w:t xml:space="preserve"> </w:t>
              </w:r>
            </w:ins>
            <w:r w:rsidRPr="00514A47">
              <w:rPr>
                <w:noProof/>
              </w:rPr>
              <w:t>port to a multicast group</w:t>
            </w:r>
          </w:p>
        </w:tc>
        <w:tc>
          <w:tcPr>
            <w:tcW w:w="1616" w:type="dxa"/>
            <w:shd w:val="clear" w:color="auto" w:fill="auto"/>
            <w:vAlign w:val="center"/>
          </w:tcPr>
          <w:p w14:paraId="0E1B6FA0" w14:textId="2888F6C6"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_Ref433752412 \w \h </w:instrText>
            </w:r>
            <w:r>
              <w:rPr>
                <w:noProof/>
              </w:rPr>
              <w:instrText xml:space="preserve"> \* MERGEFORMAT </w:instrText>
            </w:r>
            <w:r w:rsidRPr="00514A47">
              <w:rPr>
                <w:noProof/>
              </w:rPr>
            </w:r>
            <w:r w:rsidRPr="00514A47">
              <w:rPr>
                <w:noProof/>
              </w:rPr>
              <w:fldChar w:fldCharType="separate"/>
            </w:r>
            <w:r>
              <w:rPr>
                <w:noProof/>
              </w:rPr>
              <w:t>7.4.4.2</w:t>
            </w:r>
            <w:r w:rsidRPr="00514A47">
              <w:rPr>
                <w:noProof/>
              </w:rPr>
              <w:fldChar w:fldCharType="end"/>
            </w:r>
          </w:p>
        </w:tc>
        <w:tc>
          <w:tcPr>
            <w:tcW w:w="5514" w:type="dxa"/>
            <w:shd w:val="clear" w:color="auto" w:fill="auto"/>
            <w:vAlign w:val="center"/>
          </w:tcPr>
          <w:p w14:paraId="4D95FE47" w14:textId="762B5347" w:rsidR="00C7704C" w:rsidRPr="00514A47" w:rsidRDefault="00C7704C" w:rsidP="00C7704C">
            <w:pPr>
              <w:pStyle w:val="IEEEStdsParagraph"/>
              <w:spacing w:after="0"/>
              <w:jc w:val="left"/>
              <w:rPr>
                <w:noProof/>
              </w:rPr>
            </w:pPr>
            <w:r w:rsidRPr="00514A47">
              <w:rPr>
                <w:noProof/>
              </w:rPr>
              <w:t xml:space="preserve">To add the first </w:t>
            </w:r>
            <w:del w:id="129" w:author="Marek Hajduczenia" w:date="2024-07-02T07:29:00Z">
              <w:r w:rsidRPr="00514A47" w:rsidDel="00C7704C">
                <w:rPr>
                  <w:noProof/>
                </w:rPr>
                <w:delText xml:space="preserve">UNI </w:delText>
              </w:r>
            </w:del>
            <w:ins w:id="130" w:author="Marek Hajduczenia" w:date="2024-07-02T07:29:00Z">
              <w:r>
                <w:rPr>
                  <w:noProof/>
                </w:rPr>
                <w:t>service</w:t>
              </w:r>
              <w:r w:rsidRPr="00514A47">
                <w:rPr>
                  <w:noProof/>
                </w:rPr>
                <w:t xml:space="preserve"> </w:t>
              </w:r>
            </w:ins>
            <w:r w:rsidRPr="00514A47">
              <w:rPr>
                <w:noProof/>
              </w:rPr>
              <w:t xml:space="preserve">port to a multicast group, the OLT generates the </w:t>
            </w:r>
            <w:r w:rsidRPr="00514A47">
              <w:rPr>
                <w:i/>
                <w:noProof/>
              </w:rPr>
              <w:t>aRuleSetConfig</w:t>
            </w:r>
            <w:r w:rsidRPr="00514A47">
              <w:rPr>
                <w:noProof/>
              </w:rPr>
              <w:t xml:space="preserve"> (0xDB/0x05-01) attribute that includes one or more </w:t>
            </w:r>
            <w:r w:rsidRPr="00514A47">
              <w:rPr>
                <w:i/>
                <w:noProof/>
              </w:rPr>
              <w:t>sClause </w:t>
            </w:r>
            <w:r w:rsidRPr="00514A47">
              <w:rPr>
                <w:noProof/>
              </w:rPr>
              <w:t xml:space="preserve">sub-attributes and a single </w:t>
            </w:r>
            <w:r w:rsidRPr="00514A47">
              <w:rPr>
                <w:i/>
                <w:noProof/>
              </w:rPr>
              <w:t>sResult</w:t>
            </w:r>
            <w:r w:rsidRPr="00514A47">
              <w:rPr>
                <w:noProof/>
              </w:rPr>
              <w:t xml:space="preserve"> sub-attribute with the action set to </w:t>
            </w:r>
            <w:r w:rsidRPr="00514A47">
              <w:rPr>
                <w:i/>
                <w:noProof/>
              </w:rPr>
              <w:t>QUEUE</w:t>
            </w:r>
            <w:r w:rsidRPr="00514A47">
              <w:rPr>
                <w:noProof/>
              </w:rPr>
              <w:t xml:space="preserve">, directing traffic to a specific queue associated with a specific </w:t>
            </w:r>
            <w:del w:id="131" w:author="Marek Hajduczenia" w:date="2024-07-02T07:29:00Z">
              <w:r w:rsidRPr="00514A47" w:rsidDel="00C7704C">
                <w:rPr>
                  <w:noProof/>
                </w:rPr>
                <w:delText xml:space="preserve">UNI </w:delText>
              </w:r>
            </w:del>
            <w:ins w:id="132" w:author="Marek Hajduczenia" w:date="2024-07-02T07:29:00Z">
              <w:r>
                <w:rPr>
                  <w:noProof/>
                </w:rPr>
                <w:t>service</w:t>
              </w:r>
              <w:r w:rsidRPr="00514A47">
                <w:rPr>
                  <w:noProof/>
                </w:rPr>
                <w:t xml:space="preserve"> </w:t>
              </w:r>
            </w:ins>
            <w:r w:rsidRPr="00514A47">
              <w:rPr>
                <w:noProof/>
              </w:rPr>
              <w:t>port instance.</w:t>
            </w:r>
          </w:p>
        </w:tc>
        <w:tc>
          <w:tcPr>
            <w:tcW w:w="983" w:type="dxa"/>
            <w:shd w:val="clear" w:color="auto" w:fill="auto"/>
            <w:vAlign w:val="center"/>
          </w:tcPr>
          <w:p w14:paraId="0E48C9A1"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196BE52E" w14:textId="77777777" w:rsidR="00C7704C" w:rsidRPr="00514A47" w:rsidRDefault="00C7704C" w:rsidP="001B074F">
            <w:pPr>
              <w:pStyle w:val="IEEEStdsParagraph"/>
              <w:spacing w:after="0"/>
              <w:jc w:val="left"/>
              <w:rPr>
                <w:rFonts w:eastAsiaTheme="minorEastAsia"/>
                <w:noProof/>
                <w:lang w:eastAsia="zh-CN"/>
              </w:rPr>
            </w:pPr>
            <w:r w:rsidRPr="00514A47">
              <w:rPr>
                <w:noProof/>
              </w:rPr>
              <w:t>[   ] Yes</w:t>
            </w:r>
          </w:p>
        </w:tc>
      </w:tr>
      <w:tr w:rsidR="00C7704C" w:rsidRPr="00514A47" w14:paraId="43F3F0CF" w14:textId="77777777" w:rsidTr="00C7704C">
        <w:trPr>
          <w:cantSplit/>
        </w:trPr>
        <w:tc>
          <w:tcPr>
            <w:tcW w:w="1511" w:type="dxa"/>
            <w:shd w:val="clear" w:color="auto" w:fill="auto"/>
            <w:vAlign w:val="center"/>
          </w:tcPr>
          <w:p w14:paraId="54CEADFC" w14:textId="3236DAFE" w:rsidR="00C7704C" w:rsidRPr="00514A47" w:rsidRDefault="00C7704C" w:rsidP="00C7704C">
            <w:pPr>
              <w:pStyle w:val="IEEEStdsParagraph"/>
              <w:spacing w:after="0"/>
              <w:jc w:val="left"/>
              <w:rPr>
                <w:rFonts w:eastAsiaTheme="minorEastAsia"/>
                <w:noProof/>
                <w:lang w:eastAsia="zh-CN"/>
              </w:rPr>
            </w:pPr>
            <w:r w:rsidRPr="00514A47">
              <w:rPr>
                <w:rFonts w:eastAsiaTheme="minorEastAsia"/>
                <w:noProof/>
                <w:lang w:eastAsia="zh-CN"/>
              </w:rPr>
              <w:t>T-</w:t>
            </w:r>
            <w:del w:id="133" w:author="Marek Hajduczenia" w:date="2024-07-02T07:29:00Z">
              <w:r w:rsidRPr="00514A47" w:rsidDel="00C7704C">
                <w:rPr>
                  <w:rFonts w:eastAsiaTheme="minorEastAsia"/>
                  <w:noProof/>
                  <w:lang w:eastAsia="zh-CN"/>
                </w:rPr>
                <w:delText>MC3b</w:delText>
              </w:r>
            </w:del>
            <w:ins w:id="134" w:author="Marek Hajduczenia" w:date="2024-07-02T07:29:00Z">
              <w:r w:rsidRPr="00514A47">
                <w:rPr>
                  <w:rFonts w:eastAsiaTheme="minorEastAsia"/>
                  <w:noProof/>
                  <w:lang w:eastAsia="zh-CN"/>
                </w:rPr>
                <w:t>MC</w:t>
              </w:r>
              <w:r>
                <w:rPr>
                  <w:rFonts w:eastAsiaTheme="minorEastAsia"/>
                  <w:noProof/>
                  <w:lang w:eastAsia="zh-CN"/>
                </w:rPr>
                <w:t>4</w:t>
              </w:r>
              <w:r w:rsidRPr="00514A47">
                <w:rPr>
                  <w:rFonts w:eastAsiaTheme="minorEastAsia"/>
                  <w:noProof/>
                  <w:lang w:eastAsia="zh-CN"/>
                </w:rPr>
                <w:t>b</w:t>
              </w:r>
            </w:ins>
          </w:p>
        </w:tc>
        <w:tc>
          <w:tcPr>
            <w:tcW w:w="2641" w:type="dxa"/>
            <w:shd w:val="clear" w:color="auto" w:fill="auto"/>
            <w:vAlign w:val="center"/>
          </w:tcPr>
          <w:p w14:paraId="17F5817A" w14:textId="548A9044" w:rsidR="00C7704C" w:rsidRPr="00514A47" w:rsidRDefault="00C7704C" w:rsidP="00C7704C">
            <w:pPr>
              <w:pStyle w:val="IEEEStdsParagraph"/>
              <w:spacing w:after="0"/>
              <w:jc w:val="left"/>
              <w:rPr>
                <w:noProof/>
              </w:rPr>
            </w:pPr>
            <w:r w:rsidRPr="00514A47">
              <w:rPr>
                <w:noProof/>
              </w:rPr>
              <w:t xml:space="preserve">Adidng an additional </w:t>
            </w:r>
            <w:del w:id="135" w:author="Marek Hajduczenia" w:date="2024-07-02T07:29:00Z">
              <w:r w:rsidRPr="00514A47" w:rsidDel="00C7704C">
                <w:rPr>
                  <w:noProof/>
                </w:rPr>
                <w:delText xml:space="preserve">UNI </w:delText>
              </w:r>
            </w:del>
            <w:ins w:id="136" w:author="Marek Hajduczenia" w:date="2024-07-02T07:29:00Z">
              <w:r>
                <w:rPr>
                  <w:noProof/>
                </w:rPr>
                <w:t>service</w:t>
              </w:r>
              <w:r w:rsidRPr="00514A47">
                <w:rPr>
                  <w:noProof/>
                </w:rPr>
                <w:t xml:space="preserve"> </w:t>
              </w:r>
            </w:ins>
            <w:r w:rsidRPr="00514A47">
              <w:rPr>
                <w:noProof/>
              </w:rPr>
              <w:t>port to a multicast group</w:t>
            </w:r>
          </w:p>
        </w:tc>
        <w:tc>
          <w:tcPr>
            <w:tcW w:w="1616" w:type="dxa"/>
            <w:shd w:val="clear" w:color="auto" w:fill="auto"/>
            <w:vAlign w:val="center"/>
          </w:tcPr>
          <w:p w14:paraId="4074F27F" w14:textId="4096A6E0"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_Ref433752412 \w \h </w:instrText>
            </w:r>
            <w:r>
              <w:rPr>
                <w:noProof/>
              </w:rPr>
              <w:instrText xml:space="preserve"> \* MERGEFORMAT </w:instrText>
            </w:r>
            <w:r w:rsidRPr="00514A47">
              <w:rPr>
                <w:noProof/>
              </w:rPr>
            </w:r>
            <w:r w:rsidRPr="00514A47">
              <w:rPr>
                <w:noProof/>
              </w:rPr>
              <w:fldChar w:fldCharType="separate"/>
            </w:r>
            <w:r>
              <w:rPr>
                <w:noProof/>
              </w:rPr>
              <w:t>7.4.4.2</w:t>
            </w:r>
            <w:r w:rsidRPr="00514A47">
              <w:rPr>
                <w:noProof/>
              </w:rPr>
              <w:fldChar w:fldCharType="end"/>
            </w:r>
          </w:p>
        </w:tc>
        <w:tc>
          <w:tcPr>
            <w:tcW w:w="5514" w:type="dxa"/>
            <w:shd w:val="clear" w:color="auto" w:fill="auto"/>
            <w:vAlign w:val="center"/>
          </w:tcPr>
          <w:p w14:paraId="6187CF6C" w14:textId="71300F92" w:rsidR="00C7704C" w:rsidRPr="00514A47" w:rsidRDefault="00C7704C" w:rsidP="00C7704C">
            <w:pPr>
              <w:pStyle w:val="IEEEStdsParagraph"/>
              <w:spacing w:after="0"/>
              <w:jc w:val="left"/>
              <w:rPr>
                <w:noProof/>
              </w:rPr>
            </w:pPr>
            <w:r w:rsidRPr="00514A47">
              <w:rPr>
                <w:noProof/>
              </w:rPr>
              <w:t xml:space="preserve">To add an additional </w:t>
            </w:r>
            <w:del w:id="137" w:author="Marek Hajduczenia" w:date="2024-07-02T07:29:00Z">
              <w:r w:rsidRPr="00514A47" w:rsidDel="00C7704C">
                <w:rPr>
                  <w:noProof/>
                </w:rPr>
                <w:delText xml:space="preserve">UNI </w:delText>
              </w:r>
            </w:del>
            <w:ins w:id="138" w:author="Marek Hajduczenia" w:date="2024-07-02T07:29:00Z">
              <w:r>
                <w:rPr>
                  <w:noProof/>
                </w:rPr>
                <w:t>service</w:t>
              </w:r>
              <w:r w:rsidRPr="00514A47">
                <w:rPr>
                  <w:noProof/>
                </w:rPr>
                <w:t xml:space="preserve"> </w:t>
              </w:r>
            </w:ins>
            <w:r w:rsidRPr="00514A47">
              <w:rPr>
                <w:noProof/>
              </w:rPr>
              <w:t xml:space="preserve">port to a multicast group already existing in the ONU, the OLT generates a new </w:t>
            </w:r>
            <w:r w:rsidRPr="00514A47">
              <w:rPr>
                <w:i/>
                <w:noProof/>
              </w:rPr>
              <w:t>aRuleSetConfig</w:t>
            </w:r>
            <w:r w:rsidRPr="00514A47">
              <w:rPr>
                <w:noProof/>
              </w:rPr>
              <w:t xml:space="preserve"> attribute, that contains an additional </w:t>
            </w:r>
            <w:r w:rsidRPr="00514A47">
              <w:rPr>
                <w:i/>
                <w:noProof/>
              </w:rPr>
              <w:t>sResult</w:t>
            </w:r>
            <w:r w:rsidRPr="00514A47">
              <w:rPr>
                <w:noProof/>
              </w:rPr>
              <w:t xml:space="preserve"> sub-attribute with the action set to </w:t>
            </w:r>
            <w:r w:rsidRPr="00C7704C">
              <w:rPr>
                <w:i/>
                <w:noProof/>
                <w:rPrChange w:id="139" w:author="Marek Hajduczenia" w:date="2024-07-02T07:29:00Z">
                  <w:rPr>
                    <w:noProof/>
                  </w:rPr>
                </w:rPrChange>
              </w:rPr>
              <w:t>QUEUE</w:t>
            </w:r>
            <w:r w:rsidRPr="00514A47">
              <w:rPr>
                <w:noProof/>
              </w:rPr>
              <w:t>, but is otherwise identical to the existing rule for the given multicast group.</w:t>
            </w:r>
          </w:p>
        </w:tc>
        <w:tc>
          <w:tcPr>
            <w:tcW w:w="983" w:type="dxa"/>
            <w:shd w:val="clear" w:color="auto" w:fill="auto"/>
            <w:vAlign w:val="center"/>
          </w:tcPr>
          <w:p w14:paraId="322D418B"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0D384D23" w14:textId="77777777" w:rsidR="00C7704C" w:rsidRPr="00514A47" w:rsidRDefault="00C7704C" w:rsidP="001B074F">
            <w:pPr>
              <w:pStyle w:val="IEEEStdsParagraph"/>
              <w:spacing w:after="0"/>
              <w:jc w:val="left"/>
              <w:rPr>
                <w:rFonts w:eastAsiaTheme="minorEastAsia"/>
                <w:noProof/>
                <w:lang w:eastAsia="zh-CN"/>
              </w:rPr>
            </w:pPr>
            <w:r w:rsidRPr="00514A47">
              <w:rPr>
                <w:noProof/>
              </w:rPr>
              <w:t>[   ] Yes</w:t>
            </w:r>
          </w:p>
        </w:tc>
      </w:tr>
      <w:tr w:rsidR="00C7704C" w:rsidRPr="00514A47" w14:paraId="5492905E" w14:textId="77777777" w:rsidTr="00C7704C">
        <w:trPr>
          <w:cantSplit/>
        </w:trPr>
        <w:tc>
          <w:tcPr>
            <w:tcW w:w="1511" w:type="dxa"/>
            <w:shd w:val="clear" w:color="auto" w:fill="auto"/>
            <w:vAlign w:val="center"/>
          </w:tcPr>
          <w:p w14:paraId="006A1EC7" w14:textId="3CFE7B62" w:rsidR="00C7704C" w:rsidRPr="00514A47" w:rsidRDefault="00C7704C" w:rsidP="00D202C2">
            <w:pPr>
              <w:pStyle w:val="IEEEStdsParagraph"/>
              <w:spacing w:after="0"/>
              <w:jc w:val="left"/>
              <w:rPr>
                <w:rFonts w:eastAsiaTheme="minorEastAsia"/>
                <w:noProof/>
                <w:lang w:eastAsia="zh-CN"/>
              </w:rPr>
            </w:pPr>
            <w:r w:rsidRPr="00514A47">
              <w:rPr>
                <w:rFonts w:eastAsiaTheme="minorEastAsia"/>
                <w:noProof/>
                <w:lang w:eastAsia="zh-CN"/>
              </w:rPr>
              <w:t>T-MC</w:t>
            </w:r>
            <w:ins w:id="140" w:author="Marek Hajduczenia" w:date="2024-07-02T07:30:00Z">
              <w:r>
                <w:rPr>
                  <w:rFonts w:eastAsiaTheme="minorEastAsia"/>
                  <w:noProof/>
                  <w:lang w:eastAsia="zh-CN"/>
                </w:rPr>
                <w:t>4</w:t>
              </w:r>
            </w:ins>
            <w:del w:id="141" w:author="Marek Hajduczenia" w:date="2024-07-02T07:30:00Z">
              <w:r w:rsidRPr="00514A47" w:rsidDel="00C7704C">
                <w:rPr>
                  <w:rFonts w:eastAsiaTheme="minorEastAsia"/>
                  <w:noProof/>
                  <w:lang w:eastAsia="zh-CN"/>
                </w:rPr>
                <w:delText>3</w:delText>
              </w:r>
            </w:del>
            <w:r w:rsidRPr="00514A47">
              <w:rPr>
                <w:rFonts w:eastAsiaTheme="minorEastAsia"/>
                <w:noProof/>
                <w:lang w:eastAsia="zh-CN"/>
              </w:rPr>
              <w:t>c</w:t>
            </w:r>
          </w:p>
        </w:tc>
        <w:tc>
          <w:tcPr>
            <w:tcW w:w="2641" w:type="dxa"/>
            <w:shd w:val="clear" w:color="auto" w:fill="auto"/>
            <w:vAlign w:val="center"/>
          </w:tcPr>
          <w:p w14:paraId="022B6926" w14:textId="7C5AA87B" w:rsidR="00C7704C" w:rsidRPr="00514A47" w:rsidRDefault="00C7704C" w:rsidP="00C7704C">
            <w:pPr>
              <w:pStyle w:val="IEEEStdsParagraph"/>
              <w:spacing w:after="0"/>
              <w:jc w:val="left"/>
              <w:rPr>
                <w:noProof/>
              </w:rPr>
            </w:pPr>
            <w:r w:rsidRPr="00514A47">
              <w:rPr>
                <w:noProof/>
              </w:rPr>
              <w:t xml:space="preserve">Multiple </w:t>
            </w:r>
            <w:r w:rsidRPr="00514A47">
              <w:rPr>
                <w:i/>
                <w:noProof/>
              </w:rPr>
              <w:t>sResult</w:t>
            </w:r>
            <w:r w:rsidRPr="00514A47">
              <w:rPr>
                <w:noProof/>
              </w:rPr>
              <w:t xml:space="preserve"> sub-attributes pointing to the same instance of a </w:t>
            </w:r>
            <w:del w:id="142" w:author="Marek Hajduczenia" w:date="2024-07-02T07:30:00Z">
              <w:r w:rsidRPr="00514A47" w:rsidDel="00C7704C">
                <w:rPr>
                  <w:noProof/>
                </w:rPr>
                <w:delText xml:space="preserve">UNI </w:delText>
              </w:r>
            </w:del>
            <w:ins w:id="143" w:author="Marek Hajduczenia" w:date="2024-07-02T07:30:00Z">
              <w:r>
                <w:rPr>
                  <w:noProof/>
                </w:rPr>
                <w:t>service</w:t>
              </w:r>
              <w:r w:rsidRPr="00514A47">
                <w:rPr>
                  <w:noProof/>
                </w:rPr>
                <w:t xml:space="preserve"> </w:t>
              </w:r>
            </w:ins>
            <w:r w:rsidRPr="00514A47">
              <w:rPr>
                <w:noProof/>
              </w:rPr>
              <w:t>port</w:t>
            </w:r>
          </w:p>
        </w:tc>
        <w:tc>
          <w:tcPr>
            <w:tcW w:w="1616" w:type="dxa"/>
            <w:shd w:val="clear" w:color="auto" w:fill="auto"/>
            <w:vAlign w:val="center"/>
          </w:tcPr>
          <w:p w14:paraId="566D9AC4" w14:textId="26DCBDDD"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_Ref433752412 \w \h </w:instrText>
            </w:r>
            <w:r>
              <w:rPr>
                <w:noProof/>
              </w:rPr>
              <w:instrText xml:space="preserve"> \* MERGEFORMAT </w:instrText>
            </w:r>
            <w:r w:rsidRPr="00514A47">
              <w:rPr>
                <w:noProof/>
              </w:rPr>
            </w:r>
            <w:r w:rsidRPr="00514A47">
              <w:rPr>
                <w:noProof/>
              </w:rPr>
              <w:fldChar w:fldCharType="separate"/>
            </w:r>
            <w:r>
              <w:rPr>
                <w:noProof/>
              </w:rPr>
              <w:t>7.4.4.2</w:t>
            </w:r>
            <w:r w:rsidRPr="00514A47">
              <w:rPr>
                <w:noProof/>
              </w:rPr>
              <w:fldChar w:fldCharType="end"/>
            </w:r>
          </w:p>
        </w:tc>
        <w:tc>
          <w:tcPr>
            <w:tcW w:w="5514" w:type="dxa"/>
            <w:shd w:val="clear" w:color="auto" w:fill="auto"/>
            <w:vAlign w:val="center"/>
          </w:tcPr>
          <w:p w14:paraId="45D72CE0" w14:textId="22290728" w:rsidR="00C7704C" w:rsidRPr="00514A47" w:rsidRDefault="00C7704C" w:rsidP="00C7704C">
            <w:pPr>
              <w:pStyle w:val="IEEEStdsParagraph"/>
              <w:spacing w:after="0"/>
              <w:jc w:val="left"/>
              <w:rPr>
                <w:noProof/>
              </w:rPr>
            </w:pPr>
            <w:r w:rsidRPr="00514A47">
              <w:rPr>
                <w:noProof/>
              </w:rPr>
              <w:t xml:space="preserve">The OLT does not generate a rule with multiple </w:t>
            </w:r>
            <w:r w:rsidRPr="00514A47">
              <w:rPr>
                <w:i/>
                <w:noProof/>
              </w:rPr>
              <w:t>sResult</w:t>
            </w:r>
            <w:r w:rsidRPr="00514A47">
              <w:rPr>
                <w:noProof/>
              </w:rPr>
              <w:t xml:space="preserve"> sub-attributes pointing to the same instance of a </w:t>
            </w:r>
            <w:del w:id="144" w:author="Marek Hajduczenia" w:date="2024-07-02T07:30:00Z">
              <w:r w:rsidRPr="00514A47" w:rsidDel="00C7704C">
                <w:rPr>
                  <w:noProof/>
                </w:rPr>
                <w:delText xml:space="preserve">UNI </w:delText>
              </w:r>
            </w:del>
            <w:ins w:id="145" w:author="Marek Hajduczenia" w:date="2024-07-02T07:30:00Z">
              <w:r>
                <w:rPr>
                  <w:noProof/>
                </w:rPr>
                <w:t>service</w:t>
              </w:r>
              <w:r w:rsidRPr="00514A47">
                <w:rPr>
                  <w:noProof/>
                </w:rPr>
                <w:t xml:space="preserve"> </w:t>
              </w:r>
            </w:ins>
            <w:r w:rsidRPr="00514A47">
              <w:rPr>
                <w:noProof/>
              </w:rPr>
              <w:t>port.</w:t>
            </w:r>
          </w:p>
        </w:tc>
        <w:tc>
          <w:tcPr>
            <w:tcW w:w="983" w:type="dxa"/>
            <w:shd w:val="clear" w:color="auto" w:fill="auto"/>
            <w:vAlign w:val="center"/>
          </w:tcPr>
          <w:p w14:paraId="6AE16C88"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650D9178" w14:textId="77777777" w:rsidR="00C7704C" w:rsidRPr="00514A47" w:rsidRDefault="00C7704C" w:rsidP="001B074F">
            <w:pPr>
              <w:pStyle w:val="IEEEStdsParagraph"/>
              <w:spacing w:after="0"/>
              <w:jc w:val="left"/>
              <w:rPr>
                <w:rFonts w:eastAsiaTheme="minorEastAsia"/>
                <w:noProof/>
                <w:lang w:eastAsia="zh-CN"/>
              </w:rPr>
            </w:pPr>
            <w:r w:rsidRPr="00514A47">
              <w:rPr>
                <w:noProof/>
              </w:rPr>
              <w:t>[   ] Yes</w:t>
            </w:r>
          </w:p>
        </w:tc>
      </w:tr>
      <w:tr w:rsidR="00C7704C" w:rsidRPr="00514A47" w14:paraId="4689C1A4" w14:textId="77777777" w:rsidTr="00C7704C">
        <w:trPr>
          <w:cantSplit/>
        </w:trPr>
        <w:tc>
          <w:tcPr>
            <w:tcW w:w="1511" w:type="dxa"/>
            <w:shd w:val="clear" w:color="auto" w:fill="auto"/>
            <w:vAlign w:val="center"/>
          </w:tcPr>
          <w:p w14:paraId="15B955F2" w14:textId="6DA5712A" w:rsidR="00C7704C" w:rsidRPr="00514A47" w:rsidRDefault="00C7704C" w:rsidP="00D202C2">
            <w:pPr>
              <w:pStyle w:val="IEEEStdsParagraph"/>
              <w:spacing w:after="0"/>
              <w:jc w:val="left"/>
              <w:rPr>
                <w:rFonts w:eastAsiaTheme="minorEastAsia"/>
                <w:noProof/>
                <w:lang w:eastAsia="zh-CN"/>
              </w:rPr>
            </w:pPr>
            <w:r w:rsidRPr="00514A47">
              <w:rPr>
                <w:rFonts w:eastAsiaTheme="minorEastAsia"/>
                <w:noProof/>
                <w:lang w:eastAsia="zh-CN"/>
              </w:rPr>
              <w:t>T-MC</w:t>
            </w:r>
            <w:ins w:id="146" w:author="Marek Hajduczenia" w:date="2024-07-02T07:31:00Z">
              <w:r>
                <w:rPr>
                  <w:rFonts w:eastAsiaTheme="minorEastAsia"/>
                  <w:noProof/>
                  <w:lang w:eastAsia="zh-CN"/>
                </w:rPr>
                <w:t>4</w:t>
              </w:r>
            </w:ins>
            <w:del w:id="147" w:author="Marek Hajduczenia" w:date="2024-07-02T07:31:00Z">
              <w:r w:rsidRPr="00514A47" w:rsidDel="00C7704C">
                <w:rPr>
                  <w:rFonts w:eastAsiaTheme="minorEastAsia"/>
                  <w:noProof/>
                  <w:lang w:eastAsia="zh-CN"/>
                </w:rPr>
                <w:delText>3</w:delText>
              </w:r>
            </w:del>
            <w:r w:rsidRPr="00514A47">
              <w:rPr>
                <w:rFonts w:eastAsiaTheme="minorEastAsia"/>
                <w:noProof/>
                <w:lang w:eastAsia="zh-CN"/>
              </w:rPr>
              <w:t>d</w:t>
            </w:r>
          </w:p>
        </w:tc>
        <w:tc>
          <w:tcPr>
            <w:tcW w:w="2641" w:type="dxa"/>
            <w:shd w:val="clear" w:color="auto" w:fill="auto"/>
            <w:vAlign w:val="center"/>
          </w:tcPr>
          <w:p w14:paraId="0222D8B2" w14:textId="6E36F938" w:rsidR="00C7704C" w:rsidRPr="00514A47" w:rsidRDefault="00C7704C" w:rsidP="00C7704C">
            <w:pPr>
              <w:pStyle w:val="IEEEStdsParagraph"/>
              <w:spacing w:after="0"/>
              <w:jc w:val="left"/>
              <w:rPr>
                <w:noProof/>
              </w:rPr>
            </w:pPr>
            <w:r w:rsidRPr="00514A47">
              <w:rPr>
                <w:noProof/>
              </w:rPr>
              <w:t xml:space="preserve">Deleting a </w:t>
            </w:r>
            <w:del w:id="148" w:author="Marek Hajduczenia" w:date="2024-07-02T07:31:00Z">
              <w:r w:rsidRPr="00514A47" w:rsidDel="00C7704C">
                <w:rPr>
                  <w:noProof/>
                </w:rPr>
                <w:delText xml:space="preserve">UNI </w:delText>
              </w:r>
            </w:del>
            <w:ins w:id="149" w:author="Marek Hajduczenia" w:date="2024-07-02T07:31:00Z">
              <w:r>
                <w:rPr>
                  <w:noProof/>
                </w:rPr>
                <w:t>service</w:t>
              </w:r>
              <w:r w:rsidRPr="00514A47">
                <w:rPr>
                  <w:noProof/>
                </w:rPr>
                <w:t xml:space="preserve"> </w:t>
              </w:r>
            </w:ins>
            <w:r w:rsidRPr="00514A47">
              <w:rPr>
                <w:noProof/>
              </w:rPr>
              <w:t>port from an existing multicast group</w:t>
            </w:r>
          </w:p>
        </w:tc>
        <w:tc>
          <w:tcPr>
            <w:tcW w:w="1616" w:type="dxa"/>
            <w:shd w:val="clear" w:color="auto" w:fill="auto"/>
            <w:vAlign w:val="center"/>
          </w:tcPr>
          <w:p w14:paraId="0DDFC57C" w14:textId="4901363B"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_Ref433752412 \w \h </w:instrText>
            </w:r>
            <w:r>
              <w:rPr>
                <w:noProof/>
              </w:rPr>
              <w:instrText xml:space="preserve"> \* MERGEFORMAT </w:instrText>
            </w:r>
            <w:r w:rsidRPr="00514A47">
              <w:rPr>
                <w:noProof/>
              </w:rPr>
            </w:r>
            <w:r w:rsidRPr="00514A47">
              <w:rPr>
                <w:noProof/>
              </w:rPr>
              <w:fldChar w:fldCharType="separate"/>
            </w:r>
            <w:r>
              <w:rPr>
                <w:noProof/>
              </w:rPr>
              <w:t>7.4.4.2</w:t>
            </w:r>
            <w:r w:rsidRPr="00514A47">
              <w:rPr>
                <w:noProof/>
              </w:rPr>
              <w:fldChar w:fldCharType="end"/>
            </w:r>
          </w:p>
        </w:tc>
        <w:tc>
          <w:tcPr>
            <w:tcW w:w="5514" w:type="dxa"/>
            <w:shd w:val="clear" w:color="auto" w:fill="auto"/>
            <w:vAlign w:val="center"/>
          </w:tcPr>
          <w:p w14:paraId="5CA7EEF4" w14:textId="32960EE4" w:rsidR="00C7704C" w:rsidRPr="00514A47" w:rsidRDefault="00C7704C" w:rsidP="00C7704C">
            <w:pPr>
              <w:pStyle w:val="IEEEStdsParagraph"/>
              <w:spacing w:after="0"/>
              <w:jc w:val="left"/>
              <w:rPr>
                <w:noProof/>
              </w:rPr>
            </w:pPr>
            <w:r w:rsidRPr="00514A47">
              <w:rPr>
                <w:noProof/>
              </w:rPr>
              <w:t xml:space="preserve">To delete a </w:t>
            </w:r>
            <w:del w:id="150" w:author="Marek Hajduczenia" w:date="2024-07-02T07:31:00Z">
              <w:r w:rsidRPr="00514A47" w:rsidDel="00C7704C">
                <w:rPr>
                  <w:noProof/>
                </w:rPr>
                <w:delText xml:space="preserve">UNI </w:delText>
              </w:r>
            </w:del>
            <w:ins w:id="151" w:author="Marek Hajduczenia" w:date="2024-07-02T07:31:00Z">
              <w:r>
                <w:rPr>
                  <w:noProof/>
                </w:rPr>
                <w:t>service</w:t>
              </w:r>
              <w:r w:rsidRPr="00514A47">
                <w:rPr>
                  <w:noProof/>
                </w:rPr>
                <w:t xml:space="preserve"> </w:t>
              </w:r>
            </w:ins>
            <w:r w:rsidRPr="00514A47">
              <w:rPr>
                <w:noProof/>
              </w:rPr>
              <w:t xml:space="preserve">port from an existing multicast group in the given ONU, the OLT generates a new </w:t>
            </w:r>
            <w:r w:rsidRPr="00514A47">
              <w:rPr>
                <w:i/>
                <w:noProof/>
              </w:rPr>
              <w:t>aRuleSetConfig</w:t>
            </w:r>
            <w:r w:rsidRPr="00514A47">
              <w:rPr>
                <w:noProof/>
              </w:rPr>
              <w:t xml:space="preserve"> attribute, that does not contain the </w:t>
            </w:r>
            <w:r w:rsidRPr="00514A47">
              <w:rPr>
                <w:i/>
                <w:noProof/>
              </w:rPr>
              <w:t>sResult</w:t>
            </w:r>
            <w:r w:rsidRPr="00514A47">
              <w:rPr>
                <w:noProof/>
              </w:rPr>
              <w:t xml:space="preserve"> sub-attribute forwarding traffic to the port being deleted, but is otherwise identical to the existing rule for the given multicast group.</w:t>
            </w:r>
          </w:p>
        </w:tc>
        <w:tc>
          <w:tcPr>
            <w:tcW w:w="983" w:type="dxa"/>
            <w:shd w:val="clear" w:color="auto" w:fill="auto"/>
            <w:vAlign w:val="center"/>
          </w:tcPr>
          <w:p w14:paraId="3186ED5E"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204D0A1D" w14:textId="77777777" w:rsidR="00C7704C" w:rsidRPr="00514A47" w:rsidRDefault="00C7704C" w:rsidP="001B074F">
            <w:pPr>
              <w:pStyle w:val="IEEEStdsParagraph"/>
              <w:spacing w:after="0"/>
              <w:jc w:val="left"/>
              <w:rPr>
                <w:rFonts w:eastAsiaTheme="minorEastAsia"/>
                <w:noProof/>
                <w:lang w:eastAsia="zh-CN"/>
              </w:rPr>
            </w:pPr>
            <w:r w:rsidRPr="00514A47">
              <w:rPr>
                <w:noProof/>
              </w:rPr>
              <w:t>[   ] Yes</w:t>
            </w:r>
          </w:p>
        </w:tc>
      </w:tr>
      <w:tr w:rsidR="00C7704C" w:rsidRPr="00514A47" w14:paraId="6E795A81" w14:textId="77777777" w:rsidTr="00C7704C">
        <w:trPr>
          <w:cantSplit/>
        </w:trPr>
        <w:tc>
          <w:tcPr>
            <w:tcW w:w="1511" w:type="dxa"/>
            <w:shd w:val="clear" w:color="auto" w:fill="auto"/>
            <w:vAlign w:val="center"/>
          </w:tcPr>
          <w:p w14:paraId="2DD698E1" w14:textId="41C60490" w:rsidR="00C7704C" w:rsidRPr="00514A47" w:rsidRDefault="00C7704C" w:rsidP="00D202C2">
            <w:pPr>
              <w:pStyle w:val="IEEEStdsParagraph"/>
              <w:spacing w:after="0"/>
              <w:jc w:val="left"/>
              <w:rPr>
                <w:rFonts w:eastAsiaTheme="minorEastAsia"/>
                <w:noProof/>
                <w:lang w:eastAsia="zh-CN"/>
              </w:rPr>
            </w:pPr>
            <w:r w:rsidRPr="00514A47">
              <w:rPr>
                <w:rFonts w:eastAsiaTheme="minorEastAsia"/>
                <w:noProof/>
                <w:lang w:eastAsia="zh-CN"/>
              </w:rPr>
              <w:t>T-MC</w:t>
            </w:r>
            <w:ins w:id="152" w:author="Marek Hajduczenia" w:date="2024-07-02T07:31:00Z">
              <w:r>
                <w:rPr>
                  <w:rFonts w:eastAsiaTheme="minorEastAsia"/>
                  <w:noProof/>
                  <w:lang w:eastAsia="zh-CN"/>
                </w:rPr>
                <w:t>4</w:t>
              </w:r>
            </w:ins>
            <w:del w:id="153" w:author="Marek Hajduczenia" w:date="2024-07-02T07:31:00Z">
              <w:r w:rsidRPr="00514A47" w:rsidDel="00C7704C">
                <w:rPr>
                  <w:rFonts w:eastAsiaTheme="minorEastAsia"/>
                  <w:noProof/>
                  <w:lang w:eastAsia="zh-CN"/>
                </w:rPr>
                <w:delText>3</w:delText>
              </w:r>
            </w:del>
            <w:r w:rsidRPr="00514A47">
              <w:rPr>
                <w:rFonts w:eastAsiaTheme="minorEastAsia"/>
                <w:noProof/>
                <w:lang w:eastAsia="zh-CN"/>
              </w:rPr>
              <w:t>e</w:t>
            </w:r>
          </w:p>
        </w:tc>
        <w:tc>
          <w:tcPr>
            <w:tcW w:w="2641" w:type="dxa"/>
            <w:shd w:val="clear" w:color="auto" w:fill="auto"/>
            <w:vAlign w:val="center"/>
          </w:tcPr>
          <w:p w14:paraId="1CB3C396" w14:textId="77777777" w:rsidR="00C7704C" w:rsidRPr="00514A47" w:rsidRDefault="00C7704C" w:rsidP="00D202C2">
            <w:pPr>
              <w:pStyle w:val="IEEEStdsParagraph"/>
              <w:spacing w:after="0"/>
              <w:jc w:val="left"/>
              <w:rPr>
                <w:noProof/>
              </w:rPr>
            </w:pPr>
            <w:r w:rsidRPr="00514A47">
              <w:rPr>
                <w:noProof/>
              </w:rPr>
              <w:t>Generates new rule before deleting the old rule</w:t>
            </w:r>
          </w:p>
        </w:tc>
        <w:tc>
          <w:tcPr>
            <w:tcW w:w="1616" w:type="dxa"/>
            <w:shd w:val="clear" w:color="auto" w:fill="auto"/>
            <w:vAlign w:val="center"/>
          </w:tcPr>
          <w:p w14:paraId="37630EC9" w14:textId="2C2F752C"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_Ref433752412 \w \h </w:instrText>
            </w:r>
            <w:r>
              <w:rPr>
                <w:noProof/>
              </w:rPr>
              <w:instrText xml:space="preserve"> \* MERGEFORMAT </w:instrText>
            </w:r>
            <w:r w:rsidRPr="00514A47">
              <w:rPr>
                <w:noProof/>
              </w:rPr>
            </w:r>
            <w:r w:rsidRPr="00514A47">
              <w:rPr>
                <w:noProof/>
              </w:rPr>
              <w:fldChar w:fldCharType="separate"/>
            </w:r>
            <w:r>
              <w:rPr>
                <w:noProof/>
              </w:rPr>
              <w:t>7.4.4.2</w:t>
            </w:r>
            <w:r w:rsidRPr="00514A47">
              <w:rPr>
                <w:noProof/>
              </w:rPr>
              <w:fldChar w:fldCharType="end"/>
            </w:r>
          </w:p>
        </w:tc>
        <w:tc>
          <w:tcPr>
            <w:tcW w:w="5514" w:type="dxa"/>
            <w:shd w:val="clear" w:color="auto" w:fill="auto"/>
            <w:vAlign w:val="center"/>
          </w:tcPr>
          <w:p w14:paraId="6E3AFED2" w14:textId="77777777" w:rsidR="00C7704C" w:rsidRPr="00514A47" w:rsidRDefault="00C7704C" w:rsidP="002709D8">
            <w:pPr>
              <w:pStyle w:val="IEEEStdsParagraph"/>
              <w:spacing w:after="0"/>
              <w:jc w:val="left"/>
              <w:rPr>
                <w:noProof/>
              </w:rPr>
            </w:pPr>
            <w:r w:rsidRPr="00514A47">
              <w:rPr>
                <w:noProof/>
              </w:rPr>
              <w:t xml:space="preserve">The OLT generates the new </w:t>
            </w:r>
            <w:r w:rsidRPr="00514A47">
              <w:rPr>
                <w:i/>
                <w:noProof/>
              </w:rPr>
              <w:t>aRuleSetConfig</w:t>
            </w:r>
            <w:r w:rsidRPr="00514A47">
              <w:rPr>
                <w:noProof/>
              </w:rPr>
              <w:t xml:space="preserve"> attribute before deleting the old rule.</w:t>
            </w:r>
          </w:p>
        </w:tc>
        <w:tc>
          <w:tcPr>
            <w:tcW w:w="983" w:type="dxa"/>
            <w:shd w:val="clear" w:color="auto" w:fill="auto"/>
            <w:vAlign w:val="center"/>
          </w:tcPr>
          <w:p w14:paraId="684EBB44"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2F731F02" w14:textId="77777777" w:rsidR="00C7704C" w:rsidRPr="00514A47" w:rsidRDefault="00C7704C" w:rsidP="001B074F">
            <w:pPr>
              <w:pStyle w:val="IEEEStdsParagraph"/>
              <w:spacing w:after="0"/>
              <w:jc w:val="left"/>
              <w:rPr>
                <w:rFonts w:eastAsiaTheme="minorEastAsia"/>
                <w:noProof/>
                <w:lang w:eastAsia="zh-CN"/>
              </w:rPr>
            </w:pPr>
            <w:r w:rsidRPr="00514A47">
              <w:rPr>
                <w:noProof/>
              </w:rPr>
              <w:t>[   ] Yes</w:t>
            </w:r>
          </w:p>
        </w:tc>
      </w:tr>
      <w:tr w:rsidR="00C7704C" w:rsidRPr="00514A47" w14:paraId="3C16D268" w14:textId="77777777" w:rsidTr="00C7704C">
        <w:trPr>
          <w:cantSplit/>
        </w:trPr>
        <w:tc>
          <w:tcPr>
            <w:tcW w:w="1511" w:type="dxa"/>
            <w:shd w:val="clear" w:color="auto" w:fill="auto"/>
            <w:vAlign w:val="center"/>
          </w:tcPr>
          <w:p w14:paraId="4091EB58" w14:textId="6580B663" w:rsidR="00C7704C" w:rsidRPr="00514A47" w:rsidRDefault="00C7704C" w:rsidP="00C7704C">
            <w:pPr>
              <w:pStyle w:val="IEEEStdsParagraph"/>
              <w:spacing w:after="0"/>
              <w:jc w:val="left"/>
              <w:rPr>
                <w:rFonts w:eastAsiaTheme="minorEastAsia"/>
                <w:noProof/>
                <w:lang w:eastAsia="zh-CN"/>
              </w:rPr>
            </w:pPr>
            <w:r w:rsidRPr="00514A47">
              <w:rPr>
                <w:rFonts w:eastAsiaTheme="minorEastAsia"/>
                <w:noProof/>
                <w:lang w:eastAsia="zh-CN"/>
              </w:rPr>
              <w:t>T-MC</w:t>
            </w:r>
            <w:del w:id="154" w:author="Marek Hajduczenia" w:date="2024-07-02T07:31:00Z">
              <w:r w:rsidRPr="00514A47" w:rsidDel="00C7704C">
                <w:rPr>
                  <w:rFonts w:eastAsiaTheme="minorEastAsia"/>
                  <w:noProof/>
                  <w:lang w:eastAsia="zh-CN"/>
                </w:rPr>
                <w:delText>3</w:delText>
              </w:r>
            </w:del>
            <w:ins w:id="155" w:author="Marek Hajduczenia" w:date="2024-07-02T07:31:00Z">
              <w:r>
                <w:rPr>
                  <w:rFonts w:eastAsiaTheme="minorEastAsia"/>
                  <w:noProof/>
                  <w:lang w:eastAsia="zh-CN"/>
                </w:rPr>
                <w:t>4</w:t>
              </w:r>
            </w:ins>
            <w:r w:rsidRPr="00514A47">
              <w:rPr>
                <w:rFonts w:eastAsiaTheme="minorEastAsia"/>
                <w:noProof/>
                <w:lang w:eastAsia="zh-CN"/>
              </w:rPr>
              <w:t>f</w:t>
            </w:r>
          </w:p>
        </w:tc>
        <w:tc>
          <w:tcPr>
            <w:tcW w:w="2641" w:type="dxa"/>
            <w:shd w:val="clear" w:color="auto" w:fill="auto"/>
            <w:vAlign w:val="center"/>
          </w:tcPr>
          <w:p w14:paraId="38FE58C6" w14:textId="77777777" w:rsidR="00C7704C" w:rsidRPr="00514A47" w:rsidRDefault="00C7704C" w:rsidP="00D202C2">
            <w:pPr>
              <w:pStyle w:val="IEEEStdsParagraph"/>
              <w:spacing w:after="0"/>
              <w:jc w:val="left"/>
              <w:rPr>
                <w:noProof/>
              </w:rPr>
            </w:pPr>
            <w:r w:rsidRPr="00514A47">
              <w:rPr>
                <w:noProof/>
              </w:rPr>
              <w:t>Deleting the old rule beforereceiving a confirmation from the ONU</w:t>
            </w:r>
          </w:p>
        </w:tc>
        <w:tc>
          <w:tcPr>
            <w:tcW w:w="1616" w:type="dxa"/>
            <w:shd w:val="clear" w:color="auto" w:fill="auto"/>
            <w:vAlign w:val="center"/>
          </w:tcPr>
          <w:p w14:paraId="10A07A8D" w14:textId="5550CC3E"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_Ref433752412 \w \h </w:instrText>
            </w:r>
            <w:r>
              <w:rPr>
                <w:noProof/>
              </w:rPr>
              <w:instrText xml:space="preserve"> \* MERGEFORMAT </w:instrText>
            </w:r>
            <w:r w:rsidRPr="00514A47">
              <w:rPr>
                <w:noProof/>
              </w:rPr>
            </w:r>
            <w:r w:rsidRPr="00514A47">
              <w:rPr>
                <w:noProof/>
              </w:rPr>
              <w:fldChar w:fldCharType="separate"/>
            </w:r>
            <w:r>
              <w:rPr>
                <w:noProof/>
              </w:rPr>
              <w:t>7.4.4.2</w:t>
            </w:r>
            <w:r w:rsidRPr="00514A47">
              <w:rPr>
                <w:noProof/>
              </w:rPr>
              <w:fldChar w:fldCharType="end"/>
            </w:r>
          </w:p>
        </w:tc>
        <w:tc>
          <w:tcPr>
            <w:tcW w:w="5514" w:type="dxa"/>
            <w:shd w:val="clear" w:color="auto" w:fill="auto"/>
            <w:vAlign w:val="center"/>
          </w:tcPr>
          <w:p w14:paraId="778A25CC" w14:textId="77777777" w:rsidR="00C7704C" w:rsidRPr="00514A47" w:rsidRDefault="00C7704C" w:rsidP="002709D8">
            <w:pPr>
              <w:pStyle w:val="IEEEStdsParagraph"/>
              <w:spacing w:after="0"/>
              <w:jc w:val="left"/>
              <w:rPr>
                <w:noProof/>
              </w:rPr>
            </w:pPr>
            <w:r w:rsidRPr="00514A47">
              <w:rPr>
                <w:noProof/>
              </w:rPr>
              <w:t xml:space="preserve">The OLT does not configure the ONU to delete the old </w:t>
            </w:r>
            <w:r w:rsidRPr="00514A47">
              <w:rPr>
                <w:i/>
                <w:noProof/>
              </w:rPr>
              <w:t>aRuleSetConfig</w:t>
            </w:r>
            <w:r w:rsidRPr="00514A47">
              <w:rPr>
                <w:noProof/>
              </w:rPr>
              <w:t xml:space="preserve"> attribute before it receives a confirmation from the ONU that the new </w:t>
            </w:r>
            <w:r w:rsidRPr="00514A47">
              <w:rPr>
                <w:i/>
                <w:noProof/>
              </w:rPr>
              <w:t>aRuleSetConfig</w:t>
            </w:r>
            <w:r w:rsidRPr="00514A47">
              <w:rPr>
                <w:noProof/>
              </w:rPr>
              <w:t xml:space="preserve"> attribute was configured successfully.</w:t>
            </w:r>
          </w:p>
        </w:tc>
        <w:tc>
          <w:tcPr>
            <w:tcW w:w="983" w:type="dxa"/>
            <w:shd w:val="clear" w:color="auto" w:fill="auto"/>
            <w:vAlign w:val="center"/>
          </w:tcPr>
          <w:p w14:paraId="09D8F441"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631F1FE0" w14:textId="77777777" w:rsidR="00C7704C" w:rsidRPr="00514A47" w:rsidRDefault="00C7704C" w:rsidP="001B074F">
            <w:pPr>
              <w:pStyle w:val="IEEEStdsParagraph"/>
              <w:spacing w:after="0"/>
              <w:jc w:val="left"/>
              <w:rPr>
                <w:rFonts w:eastAsiaTheme="minorEastAsia"/>
                <w:noProof/>
                <w:lang w:eastAsia="zh-CN"/>
              </w:rPr>
            </w:pPr>
            <w:r w:rsidRPr="00514A47">
              <w:rPr>
                <w:noProof/>
              </w:rPr>
              <w:t>[   ] Yes</w:t>
            </w:r>
          </w:p>
        </w:tc>
      </w:tr>
      <w:tr w:rsidR="00C7704C" w:rsidRPr="00514A47" w14:paraId="50A2B2C7" w14:textId="77777777" w:rsidTr="00C7704C">
        <w:trPr>
          <w:cantSplit/>
        </w:trPr>
        <w:tc>
          <w:tcPr>
            <w:tcW w:w="1511" w:type="dxa"/>
            <w:shd w:val="clear" w:color="auto" w:fill="auto"/>
            <w:vAlign w:val="center"/>
          </w:tcPr>
          <w:p w14:paraId="5292A730" w14:textId="76F595A6" w:rsidR="00C7704C" w:rsidRPr="00514A47" w:rsidRDefault="00C7704C" w:rsidP="00D202C2">
            <w:pPr>
              <w:pStyle w:val="IEEEStdsParagraph"/>
              <w:spacing w:after="0"/>
              <w:jc w:val="left"/>
              <w:rPr>
                <w:rFonts w:eastAsiaTheme="minorEastAsia"/>
                <w:noProof/>
                <w:lang w:eastAsia="zh-CN"/>
              </w:rPr>
            </w:pPr>
            <w:r w:rsidRPr="00514A47">
              <w:rPr>
                <w:rFonts w:eastAsiaTheme="minorEastAsia"/>
                <w:noProof/>
                <w:lang w:eastAsia="zh-CN"/>
              </w:rPr>
              <w:lastRenderedPageBreak/>
              <w:t>T-MC</w:t>
            </w:r>
            <w:ins w:id="156" w:author="Marek Hajduczenia" w:date="2024-07-02T07:39:00Z">
              <w:r w:rsidR="00D65E9D">
                <w:rPr>
                  <w:rFonts w:eastAsiaTheme="minorEastAsia"/>
                  <w:noProof/>
                  <w:lang w:eastAsia="zh-CN"/>
                </w:rPr>
                <w:t>4</w:t>
              </w:r>
            </w:ins>
            <w:del w:id="157" w:author="Marek Hajduczenia" w:date="2024-07-02T07:39:00Z">
              <w:r w:rsidRPr="00514A47" w:rsidDel="00D65E9D">
                <w:rPr>
                  <w:rFonts w:eastAsiaTheme="minorEastAsia"/>
                  <w:noProof/>
                  <w:lang w:eastAsia="zh-CN"/>
                </w:rPr>
                <w:delText>3</w:delText>
              </w:r>
            </w:del>
            <w:r w:rsidRPr="00514A47">
              <w:rPr>
                <w:rFonts w:eastAsiaTheme="minorEastAsia"/>
                <w:noProof/>
                <w:lang w:eastAsia="zh-CN"/>
              </w:rPr>
              <w:t>g</w:t>
            </w:r>
          </w:p>
        </w:tc>
        <w:tc>
          <w:tcPr>
            <w:tcW w:w="2641" w:type="dxa"/>
            <w:shd w:val="clear" w:color="auto" w:fill="auto"/>
            <w:vAlign w:val="center"/>
          </w:tcPr>
          <w:p w14:paraId="5F24BA3F" w14:textId="0CF3647C" w:rsidR="00C7704C" w:rsidRPr="00514A47" w:rsidRDefault="00C7704C" w:rsidP="00D65E9D">
            <w:pPr>
              <w:pStyle w:val="IEEEStdsParagraph"/>
              <w:spacing w:after="0"/>
              <w:jc w:val="left"/>
              <w:rPr>
                <w:noProof/>
              </w:rPr>
            </w:pPr>
            <w:r w:rsidRPr="00514A47">
              <w:rPr>
                <w:noProof/>
              </w:rPr>
              <w:t xml:space="preserve">Deleting all </w:t>
            </w:r>
            <w:del w:id="158" w:author="Marek Hajduczenia" w:date="2024-07-02T07:41:00Z">
              <w:r w:rsidRPr="00514A47" w:rsidDel="00D65E9D">
                <w:rPr>
                  <w:noProof/>
                </w:rPr>
                <w:delText xml:space="preserve">UNI </w:delText>
              </w:r>
            </w:del>
            <w:ins w:id="159" w:author="Marek Hajduczenia" w:date="2024-07-02T07:41:00Z">
              <w:r w:rsidR="00D65E9D">
                <w:rPr>
                  <w:noProof/>
                </w:rPr>
                <w:t>service</w:t>
              </w:r>
              <w:r w:rsidR="00D65E9D" w:rsidRPr="00514A47">
                <w:rPr>
                  <w:noProof/>
                </w:rPr>
                <w:t xml:space="preserve"> </w:t>
              </w:r>
            </w:ins>
            <w:r w:rsidRPr="00514A47">
              <w:rPr>
                <w:noProof/>
              </w:rPr>
              <w:t>ports from a multicast group</w:t>
            </w:r>
          </w:p>
        </w:tc>
        <w:tc>
          <w:tcPr>
            <w:tcW w:w="1616" w:type="dxa"/>
            <w:shd w:val="clear" w:color="auto" w:fill="auto"/>
            <w:vAlign w:val="center"/>
          </w:tcPr>
          <w:p w14:paraId="1F09EC9D" w14:textId="1524E375"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_Ref433752412 \w \h </w:instrText>
            </w:r>
            <w:r>
              <w:rPr>
                <w:noProof/>
              </w:rPr>
              <w:instrText xml:space="preserve"> \* MERGEFORMAT </w:instrText>
            </w:r>
            <w:r w:rsidRPr="00514A47">
              <w:rPr>
                <w:noProof/>
              </w:rPr>
            </w:r>
            <w:r w:rsidRPr="00514A47">
              <w:rPr>
                <w:noProof/>
              </w:rPr>
              <w:fldChar w:fldCharType="separate"/>
            </w:r>
            <w:r>
              <w:rPr>
                <w:noProof/>
              </w:rPr>
              <w:t>7.4.4.2</w:t>
            </w:r>
            <w:r w:rsidRPr="00514A47">
              <w:rPr>
                <w:noProof/>
              </w:rPr>
              <w:fldChar w:fldCharType="end"/>
            </w:r>
          </w:p>
        </w:tc>
        <w:tc>
          <w:tcPr>
            <w:tcW w:w="5514" w:type="dxa"/>
            <w:shd w:val="clear" w:color="auto" w:fill="auto"/>
            <w:vAlign w:val="center"/>
          </w:tcPr>
          <w:p w14:paraId="5AC701D3" w14:textId="6364C8FA" w:rsidR="00C7704C" w:rsidRPr="00514A47" w:rsidRDefault="00C7704C" w:rsidP="00D65E9D">
            <w:pPr>
              <w:pStyle w:val="IEEEStdsParagraph"/>
              <w:spacing w:after="0"/>
              <w:jc w:val="left"/>
              <w:rPr>
                <w:noProof/>
              </w:rPr>
            </w:pPr>
            <w:r w:rsidRPr="00514A47">
              <w:rPr>
                <w:noProof/>
              </w:rPr>
              <w:t xml:space="preserve">To delete all </w:t>
            </w:r>
            <w:del w:id="160" w:author="Marek Hajduczenia" w:date="2024-07-02T07:41:00Z">
              <w:r w:rsidRPr="00514A47" w:rsidDel="00D65E9D">
                <w:rPr>
                  <w:noProof/>
                </w:rPr>
                <w:delText xml:space="preserve">UNI </w:delText>
              </w:r>
            </w:del>
            <w:ins w:id="161" w:author="Marek Hajduczenia" w:date="2024-07-02T07:41:00Z">
              <w:r w:rsidR="00D65E9D">
                <w:rPr>
                  <w:noProof/>
                </w:rPr>
                <w:t>service</w:t>
              </w:r>
              <w:r w:rsidR="00D65E9D" w:rsidRPr="00514A47">
                <w:rPr>
                  <w:noProof/>
                </w:rPr>
                <w:t xml:space="preserve"> </w:t>
              </w:r>
            </w:ins>
            <w:r w:rsidRPr="00514A47">
              <w:rPr>
                <w:noProof/>
              </w:rPr>
              <w:t xml:space="preserve">ports from an existing multicast group in the given ONU, the OLT deletes the associated </w:t>
            </w:r>
            <w:r w:rsidRPr="00514A47">
              <w:rPr>
                <w:i/>
                <w:noProof/>
              </w:rPr>
              <w:t>aRuleSetConfig</w:t>
            </w:r>
            <w:r w:rsidRPr="00514A47">
              <w:rPr>
                <w:noProof/>
              </w:rPr>
              <w:t xml:space="preserve"> attribute entirely.</w:t>
            </w:r>
          </w:p>
        </w:tc>
        <w:tc>
          <w:tcPr>
            <w:tcW w:w="983" w:type="dxa"/>
            <w:shd w:val="clear" w:color="auto" w:fill="auto"/>
            <w:vAlign w:val="center"/>
          </w:tcPr>
          <w:p w14:paraId="1F9DDDBC"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06504639" w14:textId="77777777" w:rsidR="00C7704C" w:rsidRPr="00514A47" w:rsidRDefault="00C7704C" w:rsidP="001B074F">
            <w:pPr>
              <w:pStyle w:val="IEEEStdsParagraph"/>
              <w:spacing w:after="0"/>
              <w:jc w:val="left"/>
              <w:rPr>
                <w:rFonts w:eastAsiaTheme="minorEastAsia"/>
                <w:noProof/>
                <w:lang w:eastAsia="zh-CN"/>
              </w:rPr>
            </w:pPr>
            <w:r w:rsidRPr="00514A47">
              <w:rPr>
                <w:noProof/>
              </w:rPr>
              <w:t>[   ] Yes</w:t>
            </w:r>
          </w:p>
        </w:tc>
      </w:tr>
      <w:tr w:rsidR="00C7704C" w:rsidRPr="00514A47" w14:paraId="164E3F7F" w14:textId="77777777" w:rsidTr="00C7704C">
        <w:trPr>
          <w:cantSplit/>
        </w:trPr>
        <w:tc>
          <w:tcPr>
            <w:tcW w:w="1511" w:type="dxa"/>
            <w:shd w:val="clear" w:color="auto" w:fill="auto"/>
            <w:vAlign w:val="center"/>
          </w:tcPr>
          <w:p w14:paraId="0CB14D5E" w14:textId="467AED0D" w:rsidR="00C7704C" w:rsidRPr="00514A47" w:rsidRDefault="00C7704C" w:rsidP="002709D8">
            <w:pPr>
              <w:pStyle w:val="IEEEStdsParagraph"/>
              <w:spacing w:after="0"/>
              <w:jc w:val="left"/>
              <w:rPr>
                <w:rFonts w:eastAsiaTheme="minorEastAsia"/>
                <w:noProof/>
                <w:lang w:eastAsia="zh-CN"/>
              </w:rPr>
            </w:pPr>
            <w:r w:rsidRPr="00514A47">
              <w:rPr>
                <w:rFonts w:eastAsiaTheme="minorEastAsia"/>
                <w:noProof/>
                <w:lang w:eastAsia="zh-CN"/>
              </w:rPr>
              <w:t>T-MC</w:t>
            </w:r>
            <w:ins w:id="162" w:author="Marek Hajduczenia" w:date="2024-07-02T07:41:00Z">
              <w:r w:rsidR="00D65E9D">
                <w:rPr>
                  <w:rFonts w:eastAsiaTheme="minorEastAsia"/>
                  <w:noProof/>
                  <w:lang w:eastAsia="zh-CN"/>
                </w:rPr>
                <w:t>5</w:t>
              </w:r>
            </w:ins>
            <w:del w:id="163" w:author="Marek Hajduczenia" w:date="2024-07-02T07:41:00Z">
              <w:r w:rsidRPr="00514A47" w:rsidDel="00D65E9D">
                <w:rPr>
                  <w:rFonts w:eastAsiaTheme="minorEastAsia"/>
                  <w:noProof/>
                  <w:lang w:eastAsia="zh-CN"/>
                </w:rPr>
                <w:delText>4</w:delText>
              </w:r>
            </w:del>
            <w:r w:rsidRPr="00514A47">
              <w:rPr>
                <w:rFonts w:eastAsiaTheme="minorEastAsia"/>
                <w:noProof/>
                <w:lang w:eastAsia="zh-CN"/>
              </w:rPr>
              <w:t>a</w:t>
            </w:r>
          </w:p>
        </w:tc>
        <w:tc>
          <w:tcPr>
            <w:tcW w:w="2641" w:type="dxa"/>
            <w:shd w:val="clear" w:color="auto" w:fill="auto"/>
            <w:vAlign w:val="center"/>
          </w:tcPr>
          <w:p w14:paraId="08F1D729" w14:textId="3C15907E" w:rsidR="00C7704C" w:rsidRPr="00514A47" w:rsidRDefault="00C7704C" w:rsidP="00D65E9D">
            <w:pPr>
              <w:pStyle w:val="IEEEStdsParagraph"/>
              <w:spacing w:after="0"/>
              <w:jc w:val="left"/>
              <w:rPr>
                <w:noProof/>
              </w:rPr>
            </w:pPr>
            <w:r w:rsidRPr="00514A47">
              <w:rPr>
                <w:noProof/>
              </w:rPr>
              <w:t xml:space="preserve">Retrieving the instance of the </w:t>
            </w:r>
            <w:del w:id="164" w:author="Marek Hajduczenia" w:date="2024-07-02T07:41:00Z">
              <w:r w:rsidRPr="00514A47" w:rsidDel="00D65E9D">
                <w:rPr>
                  <w:noProof/>
                </w:rPr>
                <w:delText xml:space="preserve">UNI </w:delText>
              </w:r>
            </w:del>
            <w:ins w:id="165" w:author="Marek Hajduczenia" w:date="2024-07-02T07:41:00Z">
              <w:r w:rsidR="00D65E9D">
                <w:rPr>
                  <w:noProof/>
                </w:rPr>
                <w:t>service</w:t>
              </w:r>
              <w:r w:rsidR="00D65E9D" w:rsidRPr="00514A47">
                <w:rPr>
                  <w:noProof/>
                </w:rPr>
                <w:t xml:space="preserve"> </w:t>
              </w:r>
            </w:ins>
            <w:r w:rsidRPr="00514A47">
              <w:rPr>
                <w:noProof/>
              </w:rPr>
              <w:t>port</w:t>
            </w:r>
          </w:p>
        </w:tc>
        <w:tc>
          <w:tcPr>
            <w:tcW w:w="1616" w:type="dxa"/>
            <w:shd w:val="clear" w:color="auto" w:fill="auto"/>
            <w:vAlign w:val="center"/>
          </w:tcPr>
          <w:p w14:paraId="40D7E25D" w14:textId="24DED476"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_Ref433752419 \w \h </w:instrText>
            </w:r>
            <w:r>
              <w:rPr>
                <w:noProof/>
              </w:rPr>
              <w:instrText xml:space="preserve"> \* MERGEFORMAT </w:instrText>
            </w:r>
            <w:r w:rsidRPr="00514A47">
              <w:rPr>
                <w:noProof/>
              </w:rPr>
            </w:r>
            <w:r w:rsidRPr="00514A47">
              <w:rPr>
                <w:noProof/>
              </w:rPr>
              <w:fldChar w:fldCharType="separate"/>
            </w:r>
            <w:r>
              <w:rPr>
                <w:noProof/>
              </w:rPr>
              <w:t>7.4.4.3</w:t>
            </w:r>
            <w:r w:rsidRPr="00514A47">
              <w:rPr>
                <w:noProof/>
              </w:rPr>
              <w:fldChar w:fldCharType="end"/>
            </w:r>
          </w:p>
        </w:tc>
        <w:tc>
          <w:tcPr>
            <w:tcW w:w="5514" w:type="dxa"/>
            <w:shd w:val="clear" w:color="auto" w:fill="auto"/>
            <w:vAlign w:val="center"/>
          </w:tcPr>
          <w:p w14:paraId="3513D28B" w14:textId="5F091234" w:rsidR="00C7704C" w:rsidRPr="00514A47" w:rsidRDefault="00C7704C" w:rsidP="00D65E9D">
            <w:pPr>
              <w:pStyle w:val="IEEEStdsParagraph"/>
              <w:spacing w:after="0"/>
              <w:jc w:val="left"/>
              <w:rPr>
                <w:noProof/>
              </w:rPr>
            </w:pPr>
            <w:r w:rsidRPr="00514A47">
              <w:rPr>
                <w:noProof/>
              </w:rPr>
              <w:t xml:space="preserve">The OLT uses the </w:t>
            </w:r>
            <w:r w:rsidRPr="00514A47">
              <w:rPr>
                <w:i/>
                <w:noProof/>
              </w:rPr>
              <w:t>acGetUniMacLearned</w:t>
            </w:r>
            <w:r w:rsidRPr="00514A47">
              <w:rPr>
                <w:noProof/>
              </w:rPr>
              <w:t xml:space="preserve"> (0xDD/0x01-08) action to retrieve the instance of the </w:t>
            </w:r>
            <w:del w:id="166" w:author="Marek Hajduczenia" w:date="2024-07-02T07:41:00Z">
              <w:r w:rsidRPr="00514A47" w:rsidDel="00D65E9D">
                <w:rPr>
                  <w:noProof/>
                </w:rPr>
                <w:delText xml:space="preserve">UNI </w:delText>
              </w:r>
            </w:del>
            <w:ins w:id="167" w:author="Marek Hajduczenia" w:date="2024-07-02T07:41:00Z">
              <w:r w:rsidR="00D65E9D">
                <w:rPr>
                  <w:noProof/>
                </w:rPr>
                <w:t>service</w:t>
              </w:r>
              <w:r w:rsidR="00D65E9D" w:rsidRPr="00514A47">
                <w:rPr>
                  <w:noProof/>
                </w:rPr>
                <w:t xml:space="preserve"> </w:t>
              </w:r>
            </w:ins>
            <w:r w:rsidRPr="00514A47">
              <w:rPr>
                <w:noProof/>
              </w:rPr>
              <w:t>port on which the given MAC address has been learned.</w:t>
            </w:r>
          </w:p>
        </w:tc>
        <w:tc>
          <w:tcPr>
            <w:tcW w:w="983" w:type="dxa"/>
            <w:shd w:val="clear" w:color="auto" w:fill="auto"/>
            <w:vAlign w:val="center"/>
          </w:tcPr>
          <w:p w14:paraId="5480E048"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6F29166D" w14:textId="77777777" w:rsidR="00C7704C" w:rsidRPr="00514A47" w:rsidRDefault="00C7704C" w:rsidP="001B074F">
            <w:pPr>
              <w:pStyle w:val="IEEEStdsParagraph"/>
              <w:spacing w:after="0"/>
              <w:jc w:val="left"/>
              <w:rPr>
                <w:rFonts w:eastAsiaTheme="minorEastAsia"/>
                <w:noProof/>
                <w:lang w:eastAsia="zh-CN"/>
              </w:rPr>
            </w:pPr>
            <w:r w:rsidRPr="00514A47">
              <w:rPr>
                <w:noProof/>
              </w:rPr>
              <w:t>[   ] Yes</w:t>
            </w:r>
          </w:p>
        </w:tc>
      </w:tr>
      <w:tr w:rsidR="00C7704C" w:rsidRPr="00514A47" w14:paraId="236D9244" w14:textId="77777777" w:rsidTr="00C7704C">
        <w:trPr>
          <w:cantSplit/>
        </w:trPr>
        <w:tc>
          <w:tcPr>
            <w:tcW w:w="1511" w:type="dxa"/>
            <w:shd w:val="clear" w:color="auto" w:fill="auto"/>
            <w:vAlign w:val="center"/>
          </w:tcPr>
          <w:p w14:paraId="52E6B431" w14:textId="7A0C3E03" w:rsidR="00C7704C" w:rsidRPr="00514A47" w:rsidRDefault="00C7704C" w:rsidP="001B074F">
            <w:pPr>
              <w:pStyle w:val="IEEEStdsParagraph"/>
              <w:spacing w:after="0"/>
              <w:jc w:val="left"/>
              <w:rPr>
                <w:rFonts w:eastAsiaTheme="minorEastAsia"/>
                <w:noProof/>
                <w:lang w:eastAsia="zh-CN"/>
              </w:rPr>
            </w:pPr>
            <w:r w:rsidRPr="00514A47">
              <w:rPr>
                <w:rFonts w:eastAsiaTheme="minorEastAsia"/>
                <w:noProof/>
                <w:lang w:eastAsia="zh-CN"/>
              </w:rPr>
              <w:t>T-MC</w:t>
            </w:r>
            <w:ins w:id="168" w:author="Marek Hajduczenia" w:date="2024-07-02T07:42:00Z">
              <w:r w:rsidR="00D65E9D">
                <w:rPr>
                  <w:rFonts w:eastAsiaTheme="minorEastAsia"/>
                  <w:noProof/>
                  <w:lang w:eastAsia="zh-CN"/>
                </w:rPr>
                <w:t>5</w:t>
              </w:r>
            </w:ins>
            <w:del w:id="169" w:author="Marek Hajduczenia" w:date="2024-07-02T07:42:00Z">
              <w:r w:rsidRPr="00514A47" w:rsidDel="00D65E9D">
                <w:rPr>
                  <w:rFonts w:eastAsiaTheme="minorEastAsia"/>
                  <w:noProof/>
                  <w:lang w:eastAsia="zh-CN"/>
                </w:rPr>
                <w:delText>4</w:delText>
              </w:r>
            </w:del>
            <w:r w:rsidRPr="00514A47">
              <w:rPr>
                <w:rFonts w:eastAsiaTheme="minorEastAsia"/>
                <w:noProof/>
                <w:lang w:eastAsia="zh-CN"/>
              </w:rPr>
              <w:t>b</w:t>
            </w:r>
          </w:p>
        </w:tc>
        <w:tc>
          <w:tcPr>
            <w:tcW w:w="2641" w:type="dxa"/>
            <w:shd w:val="clear" w:color="auto" w:fill="auto"/>
            <w:vAlign w:val="center"/>
          </w:tcPr>
          <w:p w14:paraId="779B9975" w14:textId="77777777" w:rsidR="00C7704C" w:rsidRPr="00514A47" w:rsidRDefault="00C7704C" w:rsidP="00D202C2">
            <w:pPr>
              <w:pStyle w:val="IEEEStdsParagraph"/>
              <w:spacing w:after="0"/>
              <w:jc w:val="left"/>
              <w:rPr>
                <w:noProof/>
              </w:rPr>
            </w:pPr>
            <w:r w:rsidRPr="00514A47">
              <w:rPr>
                <w:noProof/>
              </w:rPr>
              <w:t>Handling of a non-learned MAC address</w:t>
            </w:r>
          </w:p>
        </w:tc>
        <w:tc>
          <w:tcPr>
            <w:tcW w:w="1616" w:type="dxa"/>
            <w:shd w:val="clear" w:color="auto" w:fill="auto"/>
            <w:vAlign w:val="center"/>
          </w:tcPr>
          <w:p w14:paraId="275B1FA8" w14:textId="1B167966"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_Ref433752419 \w \h </w:instrText>
            </w:r>
            <w:r>
              <w:rPr>
                <w:noProof/>
              </w:rPr>
              <w:instrText xml:space="preserve"> \* MERGEFORMAT </w:instrText>
            </w:r>
            <w:r w:rsidRPr="00514A47">
              <w:rPr>
                <w:noProof/>
              </w:rPr>
            </w:r>
            <w:r w:rsidRPr="00514A47">
              <w:rPr>
                <w:noProof/>
              </w:rPr>
              <w:fldChar w:fldCharType="separate"/>
            </w:r>
            <w:r>
              <w:rPr>
                <w:noProof/>
              </w:rPr>
              <w:t>7.4.4.3</w:t>
            </w:r>
            <w:r w:rsidRPr="00514A47">
              <w:rPr>
                <w:noProof/>
              </w:rPr>
              <w:fldChar w:fldCharType="end"/>
            </w:r>
          </w:p>
        </w:tc>
        <w:tc>
          <w:tcPr>
            <w:tcW w:w="5514" w:type="dxa"/>
            <w:shd w:val="clear" w:color="auto" w:fill="auto"/>
            <w:vAlign w:val="center"/>
          </w:tcPr>
          <w:p w14:paraId="6DDA3723" w14:textId="24F0E3CA" w:rsidR="00C7704C" w:rsidRPr="00514A47" w:rsidRDefault="00C7704C" w:rsidP="00D65E9D">
            <w:pPr>
              <w:pStyle w:val="IEEEStdsParagraph"/>
              <w:spacing w:after="0"/>
              <w:jc w:val="left"/>
              <w:rPr>
                <w:noProof/>
              </w:rPr>
            </w:pPr>
            <w:r w:rsidRPr="00514A47">
              <w:rPr>
                <w:noProof/>
              </w:rPr>
              <w:t xml:space="preserve">The OLT does not generate the new </w:t>
            </w:r>
            <w:r w:rsidRPr="00514A47">
              <w:rPr>
                <w:i/>
                <w:noProof/>
              </w:rPr>
              <w:t>aRuleSetConfig</w:t>
            </w:r>
            <w:r w:rsidRPr="00514A47">
              <w:rPr>
                <w:noProof/>
              </w:rPr>
              <w:t xml:space="preserve"> attribute if the sub-attribute </w:t>
            </w:r>
            <w:r w:rsidRPr="00514A47">
              <w:rPr>
                <w:i/>
                <w:noProof/>
              </w:rPr>
              <w:t>sUniPort</w:t>
            </w:r>
            <w:r w:rsidRPr="00514A47">
              <w:rPr>
                <w:noProof/>
              </w:rPr>
              <w:t xml:space="preserve"> contains the value 0xFF, indicating that the given MAC address has not been learned on any of </w:t>
            </w:r>
            <w:del w:id="170" w:author="Marek Hajduczenia" w:date="2024-07-02T07:42:00Z">
              <w:r w:rsidRPr="00514A47" w:rsidDel="00D65E9D">
                <w:rPr>
                  <w:noProof/>
                </w:rPr>
                <w:delText xml:space="preserve">UNI </w:delText>
              </w:r>
            </w:del>
            <w:ins w:id="171" w:author="Marek Hajduczenia" w:date="2024-07-02T07:42:00Z">
              <w:r w:rsidR="00D65E9D">
                <w:rPr>
                  <w:noProof/>
                </w:rPr>
                <w:t>service</w:t>
              </w:r>
              <w:r w:rsidR="00D65E9D" w:rsidRPr="00514A47">
                <w:rPr>
                  <w:noProof/>
                </w:rPr>
                <w:t xml:space="preserve"> </w:t>
              </w:r>
            </w:ins>
            <w:r w:rsidRPr="00514A47">
              <w:rPr>
                <w:noProof/>
              </w:rPr>
              <w:t>ports.</w:t>
            </w:r>
          </w:p>
        </w:tc>
        <w:tc>
          <w:tcPr>
            <w:tcW w:w="983" w:type="dxa"/>
            <w:shd w:val="clear" w:color="auto" w:fill="auto"/>
            <w:vAlign w:val="center"/>
          </w:tcPr>
          <w:p w14:paraId="67822203" w14:textId="77777777" w:rsidR="00C7704C" w:rsidRPr="00514A47" w:rsidRDefault="00C7704C" w:rsidP="001B074F">
            <w:pPr>
              <w:pStyle w:val="IEEEStdsParagraph"/>
              <w:spacing w:after="0"/>
              <w:jc w:val="center"/>
              <w:rPr>
                <w:noProof/>
              </w:rPr>
            </w:pPr>
            <w:r w:rsidRPr="00514A47">
              <w:rPr>
                <w:noProof/>
              </w:rPr>
              <w:t>M</w:t>
            </w:r>
          </w:p>
        </w:tc>
        <w:tc>
          <w:tcPr>
            <w:tcW w:w="917" w:type="dxa"/>
            <w:shd w:val="clear" w:color="auto" w:fill="auto"/>
            <w:vAlign w:val="center"/>
          </w:tcPr>
          <w:p w14:paraId="065FC74D" w14:textId="77777777" w:rsidR="00C7704C" w:rsidRPr="00514A47" w:rsidRDefault="00C7704C" w:rsidP="001B074F">
            <w:pPr>
              <w:pStyle w:val="IEEEStdsParagraph"/>
              <w:spacing w:after="0"/>
              <w:jc w:val="left"/>
              <w:rPr>
                <w:rFonts w:eastAsiaTheme="minorEastAsia"/>
                <w:noProof/>
                <w:lang w:eastAsia="zh-CN"/>
              </w:rPr>
            </w:pPr>
            <w:r w:rsidRPr="00514A47">
              <w:rPr>
                <w:noProof/>
              </w:rPr>
              <w:t>[   ] Yes</w:t>
            </w:r>
          </w:p>
        </w:tc>
      </w:tr>
      <w:tr w:rsidR="00C7704C" w:rsidRPr="00514A47" w14:paraId="1FD9A8F9" w14:textId="77777777" w:rsidTr="00C7704C">
        <w:trPr>
          <w:cantSplit/>
        </w:trPr>
        <w:tc>
          <w:tcPr>
            <w:tcW w:w="1511" w:type="dxa"/>
            <w:shd w:val="clear" w:color="auto" w:fill="auto"/>
            <w:vAlign w:val="center"/>
          </w:tcPr>
          <w:p w14:paraId="3D910482" w14:textId="485F921A" w:rsidR="00C7704C" w:rsidRPr="00514A47" w:rsidRDefault="00C7704C" w:rsidP="00D202C2">
            <w:pPr>
              <w:pStyle w:val="IEEEStdsParagraph"/>
              <w:spacing w:after="0"/>
              <w:jc w:val="left"/>
              <w:rPr>
                <w:rFonts w:eastAsiaTheme="minorEastAsia"/>
                <w:noProof/>
                <w:lang w:eastAsia="zh-CN"/>
              </w:rPr>
            </w:pPr>
            <w:r w:rsidRPr="00514A47">
              <w:rPr>
                <w:rFonts w:eastAsiaTheme="minorEastAsia"/>
                <w:noProof/>
                <w:lang w:eastAsia="zh-CN"/>
              </w:rPr>
              <w:t>T-MC</w:t>
            </w:r>
            <w:ins w:id="172" w:author="Marek Hajduczenia" w:date="2024-07-02T07:42:00Z">
              <w:r w:rsidR="00D65E9D">
                <w:rPr>
                  <w:rFonts w:eastAsiaTheme="minorEastAsia"/>
                  <w:noProof/>
                  <w:lang w:eastAsia="zh-CN"/>
                </w:rPr>
                <w:t>6</w:t>
              </w:r>
            </w:ins>
            <w:del w:id="173" w:author="Marek Hajduczenia" w:date="2024-07-02T07:42:00Z">
              <w:r w:rsidRPr="00514A47" w:rsidDel="00D65E9D">
                <w:rPr>
                  <w:rFonts w:eastAsiaTheme="minorEastAsia"/>
                  <w:noProof/>
                  <w:lang w:eastAsia="zh-CN"/>
                </w:rPr>
                <w:delText>5</w:delText>
              </w:r>
            </w:del>
          </w:p>
        </w:tc>
        <w:tc>
          <w:tcPr>
            <w:tcW w:w="2641" w:type="dxa"/>
            <w:shd w:val="clear" w:color="auto" w:fill="auto"/>
            <w:vAlign w:val="center"/>
          </w:tcPr>
          <w:p w14:paraId="7F66C5D7" w14:textId="77777777" w:rsidR="00C7704C" w:rsidRPr="00514A47" w:rsidRDefault="00C7704C" w:rsidP="00D202C2">
            <w:pPr>
              <w:pStyle w:val="IEEEStdsParagraph"/>
              <w:spacing w:after="0"/>
              <w:jc w:val="left"/>
              <w:rPr>
                <w:noProof/>
              </w:rPr>
            </w:pPr>
            <w:r w:rsidRPr="00514A47">
              <w:rPr>
                <w:noProof/>
              </w:rPr>
              <w:t>Multicast forwarding rules</w:t>
            </w:r>
          </w:p>
        </w:tc>
        <w:tc>
          <w:tcPr>
            <w:tcW w:w="1616" w:type="dxa"/>
            <w:shd w:val="clear" w:color="auto" w:fill="auto"/>
            <w:vAlign w:val="center"/>
          </w:tcPr>
          <w:p w14:paraId="24C0C869" w14:textId="419EDE32" w:rsidR="00C7704C" w:rsidRPr="00514A47" w:rsidRDefault="00C7704C" w:rsidP="00D202C2">
            <w:pPr>
              <w:pStyle w:val="IEEEStdsParagraph"/>
              <w:spacing w:after="0"/>
              <w:jc w:val="left"/>
              <w:rPr>
                <w:noProof/>
              </w:rPr>
            </w:pPr>
            <w:r w:rsidRPr="00514A47">
              <w:rPr>
                <w:noProof/>
              </w:rPr>
              <w:fldChar w:fldCharType="begin"/>
            </w:r>
            <w:r w:rsidRPr="00514A47">
              <w:rPr>
                <w:noProof/>
              </w:rPr>
              <w:instrText xml:space="preserve"> REF _Ref438193421 \w \h </w:instrText>
            </w:r>
            <w:r>
              <w:rPr>
                <w:noProof/>
              </w:rPr>
              <w:instrText xml:space="preserve"> \* MERGEFORMAT </w:instrText>
            </w:r>
            <w:r w:rsidRPr="00514A47">
              <w:rPr>
                <w:noProof/>
              </w:rPr>
            </w:r>
            <w:r w:rsidRPr="00514A47">
              <w:rPr>
                <w:noProof/>
              </w:rPr>
              <w:fldChar w:fldCharType="separate"/>
            </w:r>
            <w:r>
              <w:rPr>
                <w:noProof/>
              </w:rPr>
              <w:t>7.4.4.4.1</w:t>
            </w:r>
            <w:r w:rsidRPr="00514A47">
              <w:rPr>
                <w:noProof/>
              </w:rPr>
              <w:fldChar w:fldCharType="end"/>
            </w:r>
          </w:p>
        </w:tc>
        <w:tc>
          <w:tcPr>
            <w:tcW w:w="5514" w:type="dxa"/>
            <w:shd w:val="clear" w:color="auto" w:fill="auto"/>
            <w:vAlign w:val="center"/>
          </w:tcPr>
          <w:p w14:paraId="12D52F00" w14:textId="0C9748A5" w:rsidR="00C7704C" w:rsidRPr="00514A47" w:rsidRDefault="00C7704C" w:rsidP="00D202C2">
            <w:pPr>
              <w:pStyle w:val="IEEEStdsParagraph"/>
              <w:spacing w:after="0"/>
              <w:jc w:val="left"/>
              <w:rPr>
                <w:noProof/>
              </w:rPr>
            </w:pPr>
            <w:r w:rsidRPr="00514A47">
              <w:rPr>
                <w:noProof/>
              </w:rPr>
              <w:t xml:space="preserve">OLT forwards multicast traffic based on rules per </w:t>
            </w:r>
            <w:r w:rsidRPr="00514A47">
              <w:rPr>
                <w:noProof/>
              </w:rPr>
              <w:fldChar w:fldCharType="begin"/>
            </w:r>
            <w:r w:rsidRPr="00514A47">
              <w:rPr>
                <w:noProof/>
              </w:rPr>
              <w:instrText xml:space="preserve"> REF _Ref438141909 \h </w:instrText>
            </w:r>
            <w:r>
              <w:rPr>
                <w:noProof/>
              </w:rPr>
              <w:instrText xml:space="preserve"> \* MERGEFORMAT </w:instrText>
            </w:r>
            <w:r w:rsidRPr="00514A47">
              <w:rPr>
                <w:noProof/>
              </w:rPr>
            </w:r>
            <w:r w:rsidRPr="00514A47">
              <w:rPr>
                <w:noProof/>
              </w:rPr>
              <w:fldChar w:fldCharType="separate"/>
            </w:r>
            <w:r w:rsidRPr="00FD5D37">
              <w:rPr>
                <w:noProof/>
              </w:rPr>
              <w:t xml:space="preserve">Table </w:t>
            </w:r>
            <w:r>
              <w:rPr>
                <w:noProof/>
              </w:rPr>
              <w:t>7</w:t>
            </w:r>
            <w:r>
              <w:rPr>
                <w:noProof/>
              </w:rPr>
              <w:noBreakHyphen/>
              <w:t>1</w:t>
            </w:r>
            <w:r w:rsidRPr="00514A47">
              <w:rPr>
                <w:noProof/>
              </w:rPr>
              <w:fldChar w:fldCharType="end"/>
            </w:r>
            <w:r w:rsidRPr="00514A47">
              <w:rPr>
                <w:noProof/>
              </w:rPr>
              <w:t>.</w:t>
            </w:r>
          </w:p>
        </w:tc>
        <w:tc>
          <w:tcPr>
            <w:tcW w:w="983" w:type="dxa"/>
            <w:shd w:val="clear" w:color="auto" w:fill="auto"/>
            <w:vAlign w:val="center"/>
          </w:tcPr>
          <w:p w14:paraId="1778D816" w14:textId="77777777" w:rsidR="00C7704C" w:rsidRPr="00514A47" w:rsidRDefault="00C7704C" w:rsidP="00D202C2">
            <w:pPr>
              <w:pStyle w:val="IEEEStdsParagraph"/>
              <w:spacing w:after="0"/>
              <w:jc w:val="center"/>
              <w:rPr>
                <w:noProof/>
              </w:rPr>
            </w:pPr>
            <w:r w:rsidRPr="00514A47">
              <w:rPr>
                <w:noProof/>
              </w:rPr>
              <w:t>M</w:t>
            </w:r>
          </w:p>
        </w:tc>
        <w:tc>
          <w:tcPr>
            <w:tcW w:w="917" w:type="dxa"/>
            <w:shd w:val="clear" w:color="auto" w:fill="auto"/>
            <w:vAlign w:val="center"/>
          </w:tcPr>
          <w:p w14:paraId="1206899B" w14:textId="77777777" w:rsidR="00C7704C" w:rsidRPr="00514A47" w:rsidRDefault="00C7704C" w:rsidP="00D202C2">
            <w:pPr>
              <w:pStyle w:val="IEEEStdsParagraph"/>
              <w:spacing w:after="0"/>
              <w:jc w:val="left"/>
              <w:rPr>
                <w:rFonts w:eastAsiaTheme="minorEastAsia"/>
                <w:noProof/>
                <w:lang w:eastAsia="zh-CN"/>
              </w:rPr>
            </w:pPr>
            <w:r w:rsidRPr="00514A47">
              <w:rPr>
                <w:noProof/>
              </w:rPr>
              <w:t>[   ] Yes</w:t>
            </w:r>
          </w:p>
        </w:tc>
      </w:tr>
    </w:tbl>
    <w:p w14:paraId="7C340BA1" w14:textId="00451601" w:rsidR="002A4D9A" w:rsidDel="00B73FFC" w:rsidRDefault="002A4D9A" w:rsidP="001A26ED">
      <w:pPr>
        <w:pStyle w:val="Heading3"/>
        <w:widowControl w:val="0"/>
        <w:numPr>
          <w:ilvl w:val="2"/>
          <w:numId w:val="3"/>
        </w:numPr>
        <w:spacing w:before="360"/>
        <w:rPr>
          <w:del w:id="174" w:author="Marek Hajduczenia" w:date="2024-07-02T07:45:00Z"/>
          <w:noProof/>
        </w:rPr>
      </w:pPr>
      <w:bookmarkStart w:id="175" w:name="_Toc351404589"/>
      <w:bookmarkStart w:id="176" w:name="_Toc359764546"/>
      <w:bookmarkStart w:id="177" w:name="_Toc169788256"/>
      <w:del w:id="178" w:author="Marek Hajduczenia" w:date="2024-07-02T07:45:00Z">
        <w:r w:rsidRPr="00514A47" w:rsidDel="00B73FFC">
          <w:rPr>
            <w:noProof/>
          </w:rPr>
          <w:delText>Multicast connectivity, coexistence</w:delText>
        </w:r>
        <w:bookmarkEnd w:id="175"/>
        <w:bookmarkEnd w:id="176"/>
        <w:bookmarkEnd w:id="177"/>
      </w:del>
    </w:p>
    <w:p w14:paraId="3E05C10E" w14:textId="787045F1" w:rsidR="006C58F4" w:rsidRPr="006C58F4" w:rsidDel="00B73FFC" w:rsidRDefault="006C58F4" w:rsidP="006C58F4">
      <w:pPr>
        <w:rPr>
          <w:del w:id="179" w:author="Marek Hajduczenia" w:date="2024-07-02T07:45:00Z"/>
          <w:b/>
        </w:rPr>
      </w:pPr>
      <w:del w:id="180" w:author="Marek Hajduczenia" w:date="2024-07-02T07:45:00Z">
        <w:r w:rsidRPr="006C58F4" w:rsidDel="00B73FFC">
          <w:rPr>
            <w:b/>
            <w:i/>
          </w:rPr>
          <w:delText>Editorial note (to be removed prior to publication): Multicast PICS seem to be broken right now and not have been updated when multicast sections were re-written.</w:delText>
        </w:r>
      </w:del>
    </w:p>
    <w:p w14:paraId="58D718EB" w14:textId="063814FB" w:rsidR="006C58F4" w:rsidRPr="006C58F4" w:rsidDel="00B73FFC" w:rsidRDefault="006C58F4" w:rsidP="006C58F4">
      <w:pPr>
        <w:rPr>
          <w:del w:id="181" w:author="Marek Hajduczenia" w:date="2024-07-02T07:45:00Z"/>
        </w:rPr>
      </w:pPr>
    </w:p>
    <w:tbl>
      <w:tblPr>
        <w:tblW w:w="13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6"/>
        <w:gridCol w:w="2703"/>
        <w:gridCol w:w="1401"/>
        <w:gridCol w:w="5632"/>
        <w:gridCol w:w="965"/>
        <w:gridCol w:w="917"/>
      </w:tblGrid>
      <w:tr w:rsidR="002A4D9A" w:rsidRPr="00514A47" w:rsidDel="00B73FFC" w14:paraId="43929280" w14:textId="613F00E6" w:rsidTr="00B17EF2">
        <w:trPr>
          <w:cantSplit/>
          <w:tblHeader/>
          <w:del w:id="182" w:author="Marek Hajduczenia" w:date="2024-07-02T07:45:00Z"/>
        </w:trPr>
        <w:tc>
          <w:tcPr>
            <w:tcW w:w="1536" w:type="dxa"/>
            <w:shd w:val="clear" w:color="auto" w:fill="auto"/>
            <w:vAlign w:val="center"/>
          </w:tcPr>
          <w:p w14:paraId="73AF2203" w14:textId="2AD954E5" w:rsidR="002A4D9A" w:rsidRPr="00514A47" w:rsidDel="00B73FFC" w:rsidRDefault="002A4D9A" w:rsidP="00D202C2">
            <w:pPr>
              <w:pStyle w:val="IEEEStdsParagraph"/>
              <w:spacing w:after="0"/>
              <w:jc w:val="center"/>
              <w:rPr>
                <w:del w:id="183" w:author="Marek Hajduczenia" w:date="2024-07-02T07:45:00Z"/>
                <w:b/>
                <w:noProof/>
              </w:rPr>
            </w:pPr>
            <w:del w:id="184" w:author="Marek Hajduczenia" w:date="2024-07-02T07:45:00Z">
              <w:r w:rsidRPr="00514A47" w:rsidDel="00B73FFC">
                <w:rPr>
                  <w:b/>
                  <w:noProof/>
                </w:rPr>
                <w:delText>Item</w:delText>
              </w:r>
            </w:del>
          </w:p>
        </w:tc>
        <w:tc>
          <w:tcPr>
            <w:tcW w:w="2703" w:type="dxa"/>
            <w:shd w:val="clear" w:color="auto" w:fill="auto"/>
            <w:vAlign w:val="center"/>
          </w:tcPr>
          <w:p w14:paraId="20B8B71E" w14:textId="3ACD0A88" w:rsidR="002A4D9A" w:rsidRPr="00514A47" w:rsidDel="00B73FFC" w:rsidRDefault="002A4D9A" w:rsidP="00D202C2">
            <w:pPr>
              <w:pStyle w:val="IEEEStdsParagraph"/>
              <w:spacing w:after="0"/>
              <w:jc w:val="center"/>
              <w:rPr>
                <w:del w:id="185" w:author="Marek Hajduczenia" w:date="2024-07-02T07:45:00Z"/>
                <w:b/>
                <w:noProof/>
              </w:rPr>
            </w:pPr>
            <w:del w:id="186" w:author="Marek Hajduczenia" w:date="2024-07-02T07:45:00Z">
              <w:r w:rsidRPr="00514A47" w:rsidDel="00B73FFC">
                <w:rPr>
                  <w:b/>
                  <w:noProof/>
                </w:rPr>
                <w:delText>Description</w:delText>
              </w:r>
            </w:del>
          </w:p>
        </w:tc>
        <w:tc>
          <w:tcPr>
            <w:tcW w:w="1401" w:type="dxa"/>
            <w:shd w:val="clear" w:color="auto" w:fill="auto"/>
            <w:vAlign w:val="center"/>
          </w:tcPr>
          <w:p w14:paraId="6955AE45" w14:textId="681576DD" w:rsidR="002A4D9A" w:rsidRPr="00514A47" w:rsidDel="00B73FFC" w:rsidRDefault="002A4D9A" w:rsidP="00D202C2">
            <w:pPr>
              <w:pStyle w:val="IEEEStdsParagraph"/>
              <w:spacing w:after="0"/>
              <w:jc w:val="center"/>
              <w:rPr>
                <w:del w:id="187" w:author="Marek Hajduczenia" w:date="2024-07-02T07:45:00Z"/>
                <w:b/>
                <w:noProof/>
              </w:rPr>
            </w:pPr>
            <w:del w:id="188" w:author="Marek Hajduczenia" w:date="2024-07-02T07:45:00Z">
              <w:r w:rsidRPr="00514A47" w:rsidDel="00B73FFC">
                <w:rPr>
                  <w:b/>
                  <w:noProof/>
                </w:rPr>
                <w:delText>Subclause</w:delText>
              </w:r>
            </w:del>
          </w:p>
        </w:tc>
        <w:tc>
          <w:tcPr>
            <w:tcW w:w="5632" w:type="dxa"/>
            <w:shd w:val="clear" w:color="auto" w:fill="auto"/>
            <w:vAlign w:val="center"/>
          </w:tcPr>
          <w:p w14:paraId="170B8BFF" w14:textId="6D26E645" w:rsidR="002A4D9A" w:rsidRPr="00514A47" w:rsidDel="00B73FFC" w:rsidRDefault="002A4D9A" w:rsidP="00D202C2">
            <w:pPr>
              <w:pStyle w:val="IEEEStdsParagraph"/>
              <w:spacing w:after="0"/>
              <w:jc w:val="center"/>
              <w:rPr>
                <w:del w:id="189" w:author="Marek Hajduczenia" w:date="2024-07-02T07:45:00Z"/>
                <w:b/>
                <w:noProof/>
              </w:rPr>
            </w:pPr>
            <w:del w:id="190" w:author="Marek Hajduczenia" w:date="2024-07-02T07:45:00Z">
              <w:r w:rsidRPr="00514A47" w:rsidDel="00B73FFC">
                <w:rPr>
                  <w:b/>
                  <w:noProof/>
                </w:rPr>
                <w:delText>Value/Comment</w:delText>
              </w:r>
            </w:del>
          </w:p>
        </w:tc>
        <w:tc>
          <w:tcPr>
            <w:tcW w:w="965" w:type="dxa"/>
            <w:shd w:val="clear" w:color="auto" w:fill="auto"/>
            <w:vAlign w:val="center"/>
          </w:tcPr>
          <w:p w14:paraId="310683F0" w14:textId="6E83DD6F" w:rsidR="002A4D9A" w:rsidRPr="00514A47" w:rsidDel="00B73FFC" w:rsidRDefault="002A4D9A" w:rsidP="00D202C2">
            <w:pPr>
              <w:pStyle w:val="IEEEStdsParagraph"/>
              <w:spacing w:after="0"/>
              <w:jc w:val="center"/>
              <w:rPr>
                <w:del w:id="191" w:author="Marek Hajduczenia" w:date="2024-07-02T07:45:00Z"/>
                <w:b/>
                <w:noProof/>
              </w:rPr>
            </w:pPr>
            <w:del w:id="192" w:author="Marek Hajduczenia" w:date="2024-07-02T07:45:00Z">
              <w:r w:rsidRPr="00514A47" w:rsidDel="00B73FFC">
                <w:rPr>
                  <w:b/>
                  <w:noProof/>
                </w:rPr>
                <w:delText>Status</w:delText>
              </w:r>
            </w:del>
          </w:p>
        </w:tc>
        <w:tc>
          <w:tcPr>
            <w:tcW w:w="917" w:type="dxa"/>
            <w:shd w:val="clear" w:color="auto" w:fill="auto"/>
            <w:vAlign w:val="center"/>
          </w:tcPr>
          <w:p w14:paraId="620060E8" w14:textId="58E84229" w:rsidR="002A4D9A" w:rsidRPr="00514A47" w:rsidDel="00B73FFC" w:rsidRDefault="002A4D9A" w:rsidP="00D202C2">
            <w:pPr>
              <w:pStyle w:val="IEEEStdsParagraph"/>
              <w:spacing w:after="0"/>
              <w:jc w:val="center"/>
              <w:rPr>
                <w:del w:id="193" w:author="Marek Hajduczenia" w:date="2024-07-02T07:45:00Z"/>
                <w:b/>
                <w:noProof/>
              </w:rPr>
            </w:pPr>
            <w:del w:id="194" w:author="Marek Hajduczenia" w:date="2024-07-02T07:45:00Z">
              <w:r w:rsidRPr="00514A47" w:rsidDel="00B73FFC">
                <w:rPr>
                  <w:b/>
                  <w:noProof/>
                </w:rPr>
                <w:delText>Support</w:delText>
              </w:r>
            </w:del>
          </w:p>
        </w:tc>
      </w:tr>
      <w:tr w:rsidR="00132B44" w:rsidRPr="00514A47" w:rsidDel="00B73FFC" w14:paraId="647A1C56" w14:textId="63D52EE1" w:rsidTr="00B17EF2">
        <w:trPr>
          <w:cantSplit/>
          <w:del w:id="195" w:author="Marek Hajduczenia" w:date="2024-07-02T07:45:00Z"/>
        </w:trPr>
        <w:tc>
          <w:tcPr>
            <w:tcW w:w="1536" w:type="dxa"/>
            <w:shd w:val="clear" w:color="auto" w:fill="auto"/>
            <w:vAlign w:val="center"/>
          </w:tcPr>
          <w:p w14:paraId="690B19C1" w14:textId="292D1D60" w:rsidR="00132B44" w:rsidRPr="00514A47" w:rsidDel="00B73FFC" w:rsidRDefault="00971EA9" w:rsidP="00D202C2">
            <w:pPr>
              <w:pStyle w:val="IEEEStdsParagraph"/>
              <w:spacing w:after="0"/>
              <w:jc w:val="left"/>
              <w:rPr>
                <w:del w:id="196" w:author="Marek Hajduczenia" w:date="2024-07-02T07:45:00Z"/>
                <w:noProof/>
              </w:rPr>
            </w:pPr>
            <w:del w:id="197" w:author="Marek Hajduczenia" w:date="2024-07-02T07:45:00Z">
              <w:r w:rsidRPr="00514A47" w:rsidDel="00B73FFC">
                <w:rPr>
                  <w:noProof/>
                </w:rPr>
                <w:delText>T-</w:delText>
              </w:r>
              <w:r w:rsidR="00132B44" w:rsidRPr="00514A47" w:rsidDel="00B73FFC">
                <w:rPr>
                  <w:noProof/>
                </w:rPr>
                <w:delText>MCC0</w:delText>
              </w:r>
            </w:del>
          </w:p>
        </w:tc>
        <w:tc>
          <w:tcPr>
            <w:tcW w:w="2703" w:type="dxa"/>
            <w:shd w:val="clear" w:color="auto" w:fill="auto"/>
            <w:vAlign w:val="center"/>
          </w:tcPr>
          <w:p w14:paraId="69E7F879" w14:textId="4693E371" w:rsidR="00132B44" w:rsidRPr="00514A47" w:rsidDel="00B73FFC" w:rsidRDefault="00132B44" w:rsidP="00D202C2">
            <w:pPr>
              <w:pStyle w:val="IEEEStdsParagraph"/>
              <w:spacing w:after="0"/>
              <w:jc w:val="left"/>
              <w:rPr>
                <w:del w:id="198" w:author="Marek Hajduczenia" w:date="2024-07-02T07:45:00Z"/>
                <w:noProof/>
              </w:rPr>
            </w:pPr>
            <w:del w:id="199" w:author="Marek Hajduczenia" w:date="2024-07-02T07:45:00Z">
              <w:r w:rsidRPr="00514A47" w:rsidDel="00B73FFC">
                <w:rPr>
                  <w:noProof/>
                </w:rPr>
                <w:delText xml:space="preserve">Implements multicast connectivity, </w:delText>
              </w:r>
              <w:r w:rsidR="001D33EF" w:rsidRPr="00514A47" w:rsidDel="00B73FFC">
                <w:rPr>
                  <w:noProof/>
                </w:rPr>
                <w:delText>coexistence</w:delText>
              </w:r>
            </w:del>
          </w:p>
        </w:tc>
        <w:tc>
          <w:tcPr>
            <w:tcW w:w="1401" w:type="dxa"/>
            <w:shd w:val="clear" w:color="auto" w:fill="auto"/>
            <w:vAlign w:val="center"/>
          </w:tcPr>
          <w:p w14:paraId="0334215D" w14:textId="295B5B92" w:rsidR="00132B44" w:rsidRPr="00514A47" w:rsidDel="00B73FFC" w:rsidRDefault="000F2570" w:rsidP="00D202C2">
            <w:pPr>
              <w:pStyle w:val="IEEEStdsParagraph"/>
              <w:spacing w:after="0"/>
              <w:jc w:val="left"/>
              <w:rPr>
                <w:del w:id="200" w:author="Marek Hajduczenia" w:date="2024-07-02T07:45:00Z"/>
                <w:rFonts w:eastAsiaTheme="minorEastAsia"/>
                <w:noProof/>
                <w:lang w:eastAsia="zh-CN"/>
              </w:rPr>
            </w:pPr>
            <w:del w:id="201" w:author="Marek Hajduczenia" w:date="2024-07-02T07:45:00Z">
              <w:r w:rsidRPr="00514A47" w:rsidDel="00B73FFC">
                <w:rPr>
                  <w:noProof/>
                </w:rPr>
                <w:fldChar w:fldCharType="begin" w:fldLock="1"/>
              </w:r>
              <w:r w:rsidRPr="00514A47" w:rsidDel="00B73FFC">
                <w:rPr>
                  <w:noProof/>
                </w:rPr>
                <w:delInstrText xml:space="preserve"> REF _Ref276383127 \h  \* MERGEFORMAT </w:delInstrText>
              </w:r>
              <w:r w:rsidRPr="00514A47" w:rsidDel="00B73FFC">
                <w:rPr>
                  <w:noProof/>
                </w:rPr>
              </w:r>
              <w:r w:rsidRPr="00514A47" w:rsidDel="00B73FFC">
                <w:rPr>
                  <w:noProof/>
                </w:rPr>
                <w:fldChar w:fldCharType="separate"/>
              </w:r>
              <w:r w:rsidR="0081131D" w:rsidRPr="00514A47" w:rsidDel="00B73FFC">
                <w:rPr>
                  <w:noProof/>
                </w:rPr>
                <w:fldChar w:fldCharType="begin"/>
              </w:r>
              <w:r w:rsidR="0081131D" w:rsidRPr="00514A47" w:rsidDel="00B73FFC">
                <w:rPr>
                  <w:noProof/>
                </w:rPr>
                <w:delInstrText xml:space="preserve"> REF _Ref80868367 \h </w:delInstrText>
              </w:r>
              <w:r w:rsidR="00514A47" w:rsidDel="00B73FFC">
                <w:rPr>
                  <w:noProof/>
                </w:rPr>
                <w:delInstrText xml:space="preserve"> \* MERGEFORMAT </w:delInstrText>
              </w:r>
              <w:r w:rsidR="0081131D" w:rsidRPr="00514A47" w:rsidDel="00B73FFC">
                <w:rPr>
                  <w:noProof/>
                </w:rPr>
              </w:r>
              <w:r w:rsidR="0081131D" w:rsidRPr="00514A47" w:rsidDel="00B73FFC">
                <w:rPr>
                  <w:noProof/>
                </w:rPr>
                <w:fldChar w:fldCharType="separate"/>
              </w:r>
              <w:r w:rsidR="00300F7A" w:rsidDel="00B73FFC">
                <w:delText xml:space="preserve">Table </w:delText>
              </w:r>
              <w:r w:rsidR="00300F7A" w:rsidDel="00B73FFC">
                <w:rPr>
                  <w:noProof/>
                </w:rPr>
                <w:delText>5</w:delText>
              </w:r>
              <w:r w:rsidR="00300F7A" w:rsidDel="00B73FFC">
                <w:rPr>
                  <w:noProof/>
                </w:rPr>
                <w:noBreakHyphen/>
                <w:delText>1</w:delText>
              </w:r>
              <w:r w:rsidR="0081131D" w:rsidRPr="00514A47" w:rsidDel="00B73FFC">
                <w:rPr>
                  <w:noProof/>
                </w:rPr>
                <w:fldChar w:fldCharType="end"/>
              </w:r>
              <w:r w:rsidRPr="00514A47" w:rsidDel="00B73FFC">
                <w:rPr>
                  <w:noProof/>
                </w:rPr>
                <w:fldChar w:fldCharType="end"/>
              </w:r>
            </w:del>
          </w:p>
        </w:tc>
        <w:tc>
          <w:tcPr>
            <w:tcW w:w="5632" w:type="dxa"/>
            <w:shd w:val="clear" w:color="auto" w:fill="auto"/>
            <w:vAlign w:val="center"/>
          </w:tcPr>
          <w:p w14:paraId="01F09361" w14:textId="7418E2D2" w:rsidR="00132B44" w:rsidRPr="00514A47" w:rsidDel="00B73FFC" w:rsidRDefault="00132B44" w:rsidP="00D202C2">
            <w:pPr>
              <w:widowControl w:val="0"/>
              <w:autoSpaceDE w:val="0"/>
              <w:autoSpaceDN w:val="0"/>
              <w:adjustRightInd w:val="0"/>
              <w:spacing w:before="0"/>
              <w:jc w:val="left"/>
              <w:rPr>
                <w:del w:id="202" w:author="Marek Hajduczenia" w:date="2024-07-02T07:45:00Z"/>
                <w:rFonts w:eastAsia="SimSun"/>
                <w:noProof/>
                <w:lang w:eastAsia="en-US"/>
              </w:rPr>
            </w:pPr>
            <w:del w:id="203" w:author="Marek Hajduczenia" w:date="2024-07-02T07:45:00Z">
              <w:r w:rsidRPr="00514A47" w:rsidDel="00B73FFC">
                <w:rPr>
                  <w:rFonts w:eastAsia="SimSun"/>
                  <w:noProof/>
                  <w:lang w:eastAsia="en-US"/>
                </w:rPr>
                <w:delText xml:space="preserve">OLT implements </w:delText>
              </w:r>
              <w:r w:rsidRPr="00514A47" w:rsidDel="00B73FFC">
                <w:rPr>
                  <w:noProof/>
                </w:rPr>
                <w:delText xml:space="preserve">multicast connectivity, </w:delText>
              </w:r>
              <w:r w:rsidR="001D33EF" w:rsidRPr="00514A47" w:rsidDel="00B73FFC">
                <w:rPr>
                  <w:noProof/>
                </w:rPr>
                <w:delText>coexistence</w:delText>
              </w:r>
              <w:r w:rsidR="000C70C5" w:rsidRPr="00514A47" w:rsidDel="00B73FFC">
                <w:rPr>
                  <w:noProof/>
                </w:rPr>
                <w:delText>.</w:delText>
              </w:r>
            </w:del>
          </w:p>
        </w:tc>
        <w:tc>
          <w:tcPr>
            <w:tcW w:w="965" w:type="dxa"/>
            <w:shd w:val="clear" w:color="auto" w:fill="auto"/>
            <w:vAlign w:val="center"/>
          </w:tcPr>
          <w:p w14:paraId="05529243" w14:textId="37FF2302" w:rsidR="00132B44" w:rsidRPr="00514A47" w:rsidDel="00B73FFC" w:rsidRDefault="00132B44" w:rsidP="00D202C2">
            <w:pPr>
              <w:pStyle w:val="IEEEStdsParagraph"/>
              <w:spacing w:after="0"/>
              <w:jc w:val="center"/>
              <w:rPr>
                <w:del w:id="204" w:author="Marek Hajduczenia" w:date="2024-07-02T07:45:00Z"/>
                <w:noProof/>
              </w:rPr>
            </w:pPr>
            <w:del w:id="205" w:author="Marek Hajduczenia" w:date="2024-07-02T07:45:00Z">
              <w:r w:rsidRPr="00514A47" w:rsidDel="00B73FFC">
                <w:rPr>
                  <w:noProof/>
                </w:rPr>
                <w:delText>M</w:delText>
              </w:r>
            </w:del>
          </w:p>
        </w:tc>
        <w:tc>
          <w:tcPr>
            <w:tcW w:w="917" w:type="dxa"/>
            <w:shd w:val="clear" w:color="auto" w:fill="auto"/>
            <w:vAlign w:val="center"/>
          </w:tcPr>
          <w:p w14:paraId="4BC1CA48" w14:textId="0120D698" w:rsidR="00132B44" w:rsidRPr="00514A47" w:rsidDel="00B73FFC" w:rsidRDefault="00EF7A5B" w:rsidP="00D202C2">
            <w:pPr>
              <w:pStyle w:val="IEEEStdsParagraph"/>
              <w:spacing w:after="0"/>
              <w:jc w:val="left"/>
              <w:rPr>
                <w:del w:id="206" w:author="Marek Hajduczenia" w:date="2024-07-02T07:45:00Z"/>
                <w:rFonts w:eastAsiaTheme="minorEastAsia"/>
                <w:noProof/>
                <w:lang w:eastAsia="zh-CN"/>
              </w:rPr>
            </w:pPr>
            <w:del w:id="207" w:author="Marek Hajduczenia" w:date="2024-07-02T07:45:00Z">
              <w:r w:rsidRPr="00514A47" w:rsidDel="00B73FFC">
                <w:rPr>
                  <w:noProof/>
                </w:rPr>
                <w:delText>[   ] </w:delText>
              </w:r>
              <w:r w:rsidR="00132B44" w:rsidRPr="00514A47" w:rsidDel="00B73FFC">
                <w:rPr>
                  <w:noProof/>
                </w:rPr>
                <w:delText>Yes</w:delText>
              </w:r>
            </w:del>
          </w:p>
        </w:tc>
      </w:tr>
      <w:tr w:rsidR="00132B44" w:rsidRPr="00514A47" w:rsidDel="00B73FFC" w14:paraId="16C583C4" w14:textId="1A6A1290" w:rsidTr="00B17EF2">
        <w:trPr>
          <w:cantSplit/>
          <w:del w:id="208" w:author="Marek Hajduczenia" w:date="2024-07-02T07:45:00Z"/>
        </w:trPr>
        <w:tc>
          <w:tcPr>
            <w:tcW w:w="1536" w:type="dxa"/>
            <w:shd w:val="clear" w:color="auto" w:fill="auto"/>
            <w:vAlign w:val="center"/>
          </w:tcPr>
          <w:p w14:paraId="3B9DFCB7" w14:textId="420328BA" w:rsidR="00132B44" w:rsidRPr="00514A47" w:rsidDel="00B73FFC" w:rsidRDefault="00971EA9" w:rsidP="00D202C2">
            <w:pPr>
              <w:pStyle w:val="IEEEStdsParagraph"/>
              <w:spacing w:after="0"/>
              <w:jc w:val="left"/>
              <w:rPr>
                <w:del w:id="209" w:author="Marek Hajduczenia" w:date="2024-07-02T07:45:00Z"/>
                <w:noProof/>
              </w:rPr>
            </w:pPr>
            <w:del w:id="210" w:author="Marek Hajduczenia" w:date="2024-07-02T07:45:00Z">
              <w:r w:rsidRPr="00514A47" w:rsidDel="00B73FFC">
                <w:rPr>
                  <w:noProof/>
                </w:rPr>
                <w:delText>T-</w:delText>
              </w:r>
              <w:r w:rsidR="00132B44" w:rsidRPr="00514A47" w:rsidDel="00B73FFC">
                <w:rPr>
                  <w:noProof/>
                </w:rPr>
                <w:delText>MCC1a</w:delText>
              </w:r>
            </w:del>
          </w:p>
        </w:tc>
        <w:tc>
          <w:tcPr>
            <w:tcW w:w="2703" w:type="dxa"/>
            <w:vMerge w:val="restart"/>
            <w:shd w:val="clear" w:color="auto" w:fill="auto"/>
            <w:vAlign w:val="center"/>
          </w:tcPr>
          <w:p w14:paraId="36F4BA6B" w14:textId="06A7DC14" w:rsidR="00132B44" w:rsidRPr="00514A47" w:rsidDel="00B73FFC" w:rsidRDefault="00132B44" w:rsidP="00D202C2">
            <w:pPr>
              <w:pStyle w:val="IEEEStdsParagraph"/>
              <w:spacing w:after="0"/>
              <w:jc w:val="left"/>
              <w:rPr>
                <w:del w:id="211" w:author="Marek Hajduczenia" w:date="2024-07-02T07:45:00Z"/>
                <w:noProof/>
              </w:rPr>
            </w:pPr>
            <w:del w:id="212" w:author="Marek Hajduczenia" w:date="2024-07-02T07:45:00Z">
              <w:r w:rsidRPr="00514A47" w:rsidDel="00B73FFC">
                <w:rPr>
                  <w:noProof/>
                </w:rPr>
                <w:delText>Multicast forwarding in coexistence mode</w:delText>
              </w:r>
            </w:del>
          </w:p>
        </w:tc>
        <w:tc>
          <w:tcPr>
            <w:tcW w:w="1401" w:type="dxa"/>
            <w:vMerge w:val="restart"/>
            <w:shd w:val="clear" w:color="auto" w:fill="auto"/>
            <w:vAlign w:val="center"/>
          </w:tcPr>
          <w:p w14:paraId="65A06EB7" w14:textId="3841D46A" w:rsidR="00132B44" w:rsidRPr="00514A47" w:rsidDel="00B73FFC" w:rsidRDefault="000F2570" w:rsidP="00D202C2">
            <w:pPr>
              <w:pStyle w:val="IEEEStdsParagraph"/>
              <w:spacing w:after="0"/>
              <w:jc w:val="left"/>
              <w:rPr>
                <w:del w:id="213" w:author="Marek Hajduczenia" w:date="2024-07-02T07:45:00Z"/>
                <w:noProof/>
              </w:rPr>
            </w:pPr>
            <w:del w:id="214" w:author="Marek Hajduczenia" w:date="2024-07-02T07:45:00Z">
              <w:r w:rsidRPr="00514A47" w:rsidDel="00B73FFC">
                <w:rPr>
                  <w:noProof/>
                </w:rPr>
                <w:fldChar w:fldCharType="begin" w:fldLock="1"/>
              </w:r>
              <w:r w:rsidRPr="00514A47" w:rsidDel="00B73FFC">
                <w:rPr>
                  <w:noProof/>
                </w:rPr>
                <w:delInstrText xml:space="preserve"> REF _Ref309748662 \w \h  \* MERGEFORMAT </w:delInstrText>
              </w:r>
              <w:r w:rsidRPr="00514A47" w:rsidDel="00B73FFC">
                <w:rPr>
                  <w:noProof/>
                </w:rPr>
              </w:r>
              <w:r w:rsidRPr="00514A47" w:rsidDel="00B73FFC">
                <w:rPr>
                  <w:noProof/>
                </w:rPr>
                <w:fldChar w:fldCharType="separate"/>
              </w:r>
              <w:r w:rsidR="00515044" w:rsidRPr="00514A47" w:rsidDel="00B73FFC">
                <w:rPr>
                  <w:noProof/>
                </w:rPr>
                <w:delText>7.4.1.1.2</w:delText>
              </w:r>
              <w:r w:rsidRPr="00514A47" w:rsidDel="00B73FFC">
                <w:rPr>
                  <w:noProof/>
                </w:rPr>
                <w:fldChar w:fldCharType="end"/>
              </w:r>
            </w:del>
          </w:p>
        </w:tc>
        <w:tc>
          <w:tcPr>
            <w:tcW w:w="5632" w:type="dxa"/>
            <w:shd w:val="clear" w:color="auto" w:fill="auto"/>
            <w:vAlign w:val="center"/>
          </w:tcPr>
          <w:p w14:paraId="56C44622" w14:textId="372EC0C2" w:rsidR="00132B44" w:rsidRPr="00514A47" w:rsidDel="00B73FFC" w:rsidRDefault="00132B44" w:rsidP="00D202C2">
            <w:pPr>
              <w:widowControl w:val="0"/>
              <w:autoSpaceDE w:val="0"/>
              <w:autoSpaceDN w:val="0"/>
              <w:adjustRightInd w:val="0"/>
              <w:spacing w:before="0"/>
              <w:jc w:val="left"/>
              <w:rPr>
                <w:del w:id="215" w:author="Marek Hajduczenia" w:date="2024-07-02T07:45:00Z"/>
                <w:i/>
                <w:iCs/>
                <w:noProof/>
              </w:rPr>
            </w:pPr>
            <w:del w:id="216" w:author="Marek Hajduczenia" w:date="2024-07-02T07:45:00Z">
              <w:r w:rsidRPr="00514A47" w:rsidDel="00B73FFC">
                <w:rPr>
                  <w:rFonts w:eastAsia="SimSun"/>
                  <w:noProof/>
                  <w:lang w:eastAsia="en-US"/>
                </w:rPr>
                <w:delText>When a multicast</w:delText>
              </w:r>
              <w:r w:rsidRPr="00514A47" w:rsidDel="00B73FFC">
                <w:rPr>
                  <w:rFonts w:eastAsia="SimSun"/>
                  <w:noProof/>
                  <w:lang w:eastAsia="zh-CN"/>
                </w:rPr>
                <w:delText xml:space="preserve"> </w:delText>
              </w:r>
              <w:r w:rsidRPr="00514A47" w:rsidDel="00B73FFC">
                <w:rPr>
                  <w:rFonts w:eastAsia="SimSun"/>
                  <w:noProof/>
                  <w:lang w:eastAsia="en-US"/>
                </w:rPr>
                <w:delText>group includes clients that are connected to both 1</w:delText>
              </w:r>
              <w:r w:rsidR="00743FD5" w:rsidRPr="00514A47" w:rsidDel="00B73FFC">
                <w:rPr>
                  <w:rFonts w:eastAsia="SimSun"/>
                  <w:noProof/>
                  <w:lang w:eastAsia="en-US"/>
                </w:rPr>
                <w:delText> Gb/s</w:delText>
              </w:r>
              <w:r w:rsidRPr="00514A47" w:rsidDel="00B73FFC">
                <w:rPr>
                  <w:rFonts w:eastAsia="SimSun"/>
                  <w:noProof/>
                  <w:lang w:eastAsia="en-US"/>
                </w:rPr>
                <w:delText xml:space="preserve"> ONUs and 10</w:delText>
              </w:r>
              <w:r w:rsidR="00743FD5" w:rsidRPr="00514A47" w:rsidDel="00B73FFC">
                <w:rPr>
                  <w:rFonts w:eastAsia="SimSun"/>
                  <w:noProof/>
                  <w:lang w:eastAsia="en-US"/>
                </w:rPr>
                <w:delText> Gb/s</w:delText>
              </w:r>
              <w:r w:rsidRPr="00514A47" w:rsidDel="00B73FFC">
                <w:rPr>
                  <w:rFonts w:eastAsia="SimSun"/>
                  <w:noProof/>
                  <w:lang w:eastAsia="en-US"/>
                </w:rPr>
                <w:delText xml:space="preserve"> ONUs, the OLT duplicate</w:delText>
              </w:r>
              <w:r w:rsidRPr="00514A47" w:rsidDel="00B73FFC">
                <w:rPr>
                  <w:rFonts w:eastAsia="SimSun"/>
                  <w:noProof/>
                  <w:lang w:eastAsia="zh-CN"/>
                </w:rPr>
                <w:delText>s</w:delText>
              </w:r>
              <w:r w:rsidRPr="00514A47" w:rsidDel="00B73FFC">
                <w:rPr>
                  <w:rFonts w:eastAsia="SimSun"/>
                  <w:noProof/>
                  <w:lang w:eastAsia="en-US"/>
                </w:rPr>
                <w:delText xml:space="preserve"> multicast frames to two output ports, one connected to 1G-EPON </w:delText>
              </w:r>
              <w:r w:rsidR="001D33EF" w:rsidRPr="00514A47" w:rsidDel="00B73FFC">
                <w:rPr>
                  <w:rFonts w:eastAsia="SimSun"/>
                  <w:noProof/>
                  <w:lang w:eastAsia="en-US"/>
                </w:rPr>
                <w:delText>multicast</w:delText>
              </w:r>
              <w:r w:rsidRPr="00514A47" w:rsidDel="00B73FFC">
                <w:rPr>
                  <w:rFonts w:eastAsia="SimSun"/>
                  <w:noProof/>
                  <w:lang w:eastAsia="en-US"/>
                </w:rPr>
                <w:delText xml:space="preserve"> LLID and the other one connected to 10G-EPON </w:delText>
              </w:r>
              <w:r w:rsidR="001D33EF" w:rsidRPr="00514A47" w:rsidDel="00B73FFC">
                <w:rPr>
                  <w:rFonts w:eastAsia="SimSun"/>
                  <w:noProof/>
                  <w:lang w:eastAsia="en-US"/>
                </w:rPr>
                <w:delText>multicast LLID</w:delText>
              </w:r>
              <w:r w:rsidR="000C70C5" w:rsidRPr="00514A47" w:rsidDel="00B73FFC">
                <w:rPr>
                  <w:rFonts w:eastAsia="SimSun"/>
                  <w:noProof/>
                  <w:lang w:eastAsia="en-US"/>
                </w:rPr>
                <w:delText>.</w:delText>
              </w:r>
            </w:del>
          </w:p>
        </w:tc>
        <w:tc>
          <w:tcPr>
            <w:tcW w:w="965" w:type="dxa"/>
            <w:shd w:val="clear" w:color="auto" w:fill="auto"/>
            <w:vAlign w:val="center"/>
          </w:tcPr>
          <w:p w14:paraId="42C37685" w14:textId="482FA3DA" w:rsidR="00132B44" w:rsidRPr="00514A47" w:rsidDel="00B73FFC" w:rsidRDefault="00132B44" w:rsidP="00D202C2">
            <w:pPr>
              <w:pStyle w:val="IEEEStdsParagraph"/>
              <w:spacing w:after="0"/>
              <w:jc w:val="center"/>
              <w:rPr>
                <w:del w:id="217" w:author="Marek Hajduczenia" w:date="2024-07-02T07:45:00Z"/>
                <w:noProof/>
              </w:rPr>
            </w:pPr>
            <w:del w:id="218" w:author="Marek Hajduczenia" w:date="2024-07-02T07:45:00Z">
              <w:r w:rsidRPr="00514A47" w:rsidDel="00B73FFC">
                <w:rPr>
                  <w:noProof/>
                </w:rPr>
                <w:delText>M</w:delText>
              </w:r>
            </w:del>
          </w:p>
        </w:tc>
        <w:tc>
          <w:tcPr>
            <w:tcW w:w="917" w:type="dxa"/>
            <w:shd w:val="clear" w:color="auto" w:fill="auto"/>
            <w:vAlign w:val="center"/>
          </w:tcPr>
          <w:p w14:paraId="5FA6A2EF" w14:textId="20709753" w:rsidR="00132B44" w:rsidRPr="00514A47" w:rsidDel="00B73FFC" w:rsidRDefault="00EF7A5B" w:rsidP="00D202C2">
            <w:pPr>
              <w:pStyle w:val="IEEEStdsParagraph"/>
              <w:spacing w:after="0"/>
              <w:jc w:val="left"/>
              <w:rPr>
                <w:del w:id="219" w:author="Marek Hajduczenia" w:date="2024-07-02T07:45:00Z"/>
                <w:rFonts w:eastAsiaTheme="minorEastAsia"/>
                <w:noProof/>
                <w:lang w:eastAsia="zh-CN"/>
              </w:rPr>
            </w:pPr>
            <w:del w:id="220" w:author="Marek Hajduczenia" w:date="2024-07-02T07:45:00Z">
              <w:r w:rsidRPr="00514A47" w:rsidDel="00B73FFC">
                <w:rPr>
                  <w:noProof/>
                </w:rPr>
                <w:delText>[   ] </w:delText>
              </w:r>
              <w:r w:rsidR="00132B44" w:rsidRPr="00514A47" w:rsidDel="00B73FFC">
                <w:rPr>
                  <w:noProof/>
                </w:rPr>
                <w:delText>Yes</w:delText>
              </w:r>
            </w:del>
          </w:p>
        </w:tc>
      </w:tr>
      <w:tr w:rsidR="00132B44" w:rsidRPr="00514A47" w:rsidDel="00B73FFC" w14:paraId="36586A5A" w14:textId="2E920635" w:rsidTr="00B17EF2">
        <w:trPr>
          <w:cantSplit/>
          <w:del w:id="221" w:author="Marek Hajduczenia" w:date="2024-07-02T07:45:00Z"/>
        </w:trPr>
        <w:tc>
          <w:tcPr>
            <w:tcW w:w="1536" w:type="dxa"/>
            <w:shd w:val="clear" w:color="auto" w:fill="auto"/>
            <w:vAlign w:val="center"/>
          </w:tcPr>
          <w:p w14:paraId="325CC0FC" w14:textId="012B52C2" w:rsidR="00132B44" w:rsidRPr="00514A47" w:rsidDel="00B73FFC" w:rsidRDefault="00971EA9" w:rsidP="00D202C2">
            <w:pPr>
              <w:pStyle w:val="IEEEStdsParagraph"/>
              <w:spacing w:after="0"/>
              <w:jc w:val="left"/>
              <w:rPr>
                <w:del w:id="222" w:author="Marek Hajduczenia" w:date="2024-07-02T07:45:00Z"/>
                <w:noProof/>
              </w:rPr>
            </w:pPr>
            <w:del w:id="223" w:author="Marek Hajduczenia" w:date="2024-07-02T07:45:00Z">
              <w:r w:rsidRPr="00514A47" w:rsidDel="00B73FFC">
                <w:rPr>
                  <w:noProof/>
                </w:rPr>
                <w:delText>T-</w:delText>
              </w:r>
              <w:r w:rsidR="00132B44" w:rsidRPr="00514A47" w:rsidDel="00B73FFC">
                <w:rPr>
                  <w:noProof/>
                </w:rPr>
                <w:delText>MCC1b</w:delText>
              </w:r>
            </w:del>
          </w:p>
        </w:tc>
        <w:tc>
          <w:tcPr>
            <w:tcW w:w="2703" w:type="dxa"/>
            <w:vMerge/>
            <w:shd w:val="clear" w:color="auto" w:fill="auto"/>
            <w:vAlign w:val="center"/>
          </w:tcPr>
          <w:p w14:paraId="2B6441AA" w14:textId="76129F29" w:rsidR="00132B44" w:rsidRPr="00514A47" w:rsidDel="00B73FFC" w:rsidRDefault="00132B44" w:rsidP="00D202C2">
            <w:pPr>
              <w:pStyle w:val="IEEEStdsParagraph"/>
              <w:spacing w:after="0"/>
              <w:jc w:val="left"/>
              <w:rPr>
                <w:del w:id="224" w:author="Marek Hajduczenia" w:date="2024-07-02T07:45:00Z"/>
                <w:noProof/>
              </w:rPr>
            </w:pPr>
          </w:p>
        </w:tc>
        <w:tc>
          <w:tcPr>
            <w:tcW w:w="1401" w:type="dxa"/>
            <w:vMerge/>
            <w:shd w:val="clear" w:color="auto" w:fill="auto"/>
            <w:vAlign w:val="center"/>
          </w:tcPr>
          <w:p w14:paraId="4037E07D" w14:textId="4370DB10" w:rsidR="00132B44" w:rsidRPr="00514A47" w:rsidDel="00B73FFC" w:rsidRDefault="00132B44" w:rsidP="00D202C2">
            <w:pPr>
              <w:pStyle w:val="IEEEStdsParagraph"/>
              <w:spacing w:after="0"/>
              <w:jc w:val="left"/>
              <w:rPr>
                <w:del w:id="225" w:author="Marek Hajduczenia" w:date="2024-07-02T07:45:00Z"/>
                <w:noProof/>
              </w:rPr>
            </w:pPr>
          </w:p>
        </w:tc>
        <w:tc>
          <w:tcPr>
            <w:tcW w:w="5632" w:type="dxa"/>
            <w:shd w:val="clear" w:color="auto" w:fill="auto"/>
            <w:vAlign w:val="center"/>
          </w:tcPr>
          <w:p w14:paraId="3AABEB0F" w14:textId="3031C521" w:rsidR="00132B44" w:rsidRPr="00514A47" w:rsidDel="00B73FFC" w:rsidRDefault="00132B44" w:rsidP="00D202C2">
            <w:pPr>
              <w:widowControl w:val="0"/>
              <w:autoSpaceDE w:val="0"/>
              <w:autoSpaceDN w:val="0"/>
              <w:adjustRightInd w:val="0"/>
              <w:spacing w:before="0"/>
              <w:jc w:val="left"/>
              <w:rPr>
                <w:del w:id="226" w:author="Marek Hajduczenia" w:date="2024-07-02T07:45:00Z"/>
                <w:i/>
                <w:iCs/>
                <w:noProof/>
              </w:rPr>
            </w:pPr>
            <w:del w:id="227" w:author="Marek Hajduczenia" w:date="2024-07-02T07:45:00Z">
              <w:r w:rsidRPr="00514A47" w:rsidDel="00B73FFC">
                <w:rPr>
                  <w:rFonts w:eastAsia="SimSun"/>
                  <w:noProof/>
                  <w:lang w:eastAsia="zh-CN"/>
                </w:rPr>
                <w:delText>I</w:delText>
              </w:r>
              <w:r w:rsidRPr="00514A47" w:rsidDel="00B73FFC">
                <w:rPr>
                  <w:rFonts w:eastAsia="SimSun"/>
                  <w:noProof/>
                  <w:lang w:eastAsia="en-US"/>
                </w:rPr>
                <w:delText>f all multicast clients with membership in a specific multicast group are connected to the same ONU type (</w:delText>
              </w:r>
              <w:r w:rsidR="009F7115" w:rsidRPr="00514A47" w:rsidDel="00B73FFC">
                <w:rPr>
                  <w:rFonts w:eastAsia="SimSun"/>
                  <w:noProof/>
                  <w:lang w:eastAsia="en-US"/>
                </w:rPr>
                <w:delText>25G-EPON or 50G-EPON</w:delText>
              </w:r>
              <w:r w:rsidRPr="00514A47" w:rsidDel="00B73FFC">
                <w:rPr>
                  <w:rFonts w:eastAsia="SimSun"/>
                  <w:noProof/>
                  <w:lang w:eastAsia="en-US"/>
                </w:rPr>
                <w:delText xml:space="preserve"> ONU), the OLT forwards multicast frames for the </w:delText>
              </w:r>
              <w:r w:rsidR="00F72598" w:rsidRPr="00514A47" w:rsidDel="00B73FFC">
                <w:rPr>
                  <w:rFonts w:eastAsia="SimSun"/>
                  <w:noProof/>
                  <w:lang w:eastAsia="en-US"/>
                </w:rPr>
                <w:delText>entire</w:delText>
              </w:r>
              <w:r w:rsidRPr="00514A47" w:rsidDel="00B73FFC">
                <w:rPr>
                  <w:rFonts w:eastAsia="SimSun"/>
                  <w:noProof/>
                  <w:lang w:eastAsia="en-US"/>
                </w:rPr>
                <w:delText xml:space="preserve"> multicast group using a unicast ESP associated with the </w:delText>
              </w:r>
              <w:r w:rsidR="001D33EF" w:rsidRPr="00514A47" w:rsidDel="00B73FFC">
                <w:rPr>
                  <w:rFonts w:eastAsia="SimSun"/>
                  <w:noProof/>
                  <w:lang w:eastAsia="en-US"/>
                </w:rPr>
                <w:delText>multicast</w:delText>
              </w:r>
              <w:r w:rsidRPr="00514A47" w:rsidDel="00B73FFC">
                <w:rPr>
                  <w:rFonts w:eastAsia="SimSun"/>
                  <w:noProof/>
                  <w:lang w:eastAsia="en-US"/>
                </w:rPr>
                <w:delText xml:space="preserve"> LLID</w:delText>
              </w:r>
              <w:r w:rsidR="000C70C5" w:rsidRPr="00514A47" w:rsidDel="00B73FFC">
                <w:rPr>
                  <w:rFonts w:eastAsia="SimSun"/>
                  <w:noProof/>
                  <w:lang w:eastAsia="en-US"/>
                </w:rPr>
                <w:delText>.</w:delText>
              </w:r>
            </w:del>
          </w:p>
        </w:tc>
        <w:tc>
          <w:tcPr>
            <w:tcW w:w="965" w:type="dxa"/>
            <w:shd w:val="clear" w:color="auto" w:fill="auto"/>
            <w:vAlign w:val="center"/>
          </w:tcPr>
          <w:p w14:paraId="70657B82" w14:textId="24D1481F" w:rsidR="00132B44" w:rsidRPr="00514A47" w:rsidDel="00B73FFC" w:rsidRDefault="00132B44" w:rsidP="00D202C2">
            <w:pPr>
              <w:pStyle w:val="IEEEStdsParagraph"/>
              <w:spacing w:after="0"/>
              <w:jc w:val="center"/>
              <w:rPr>
                <w:del w:id="228" w:author="Marek Hajduczenia" w:date="2024-07-02T07:45:00Z"/>
                <w:noProof/>
              </w:rPr>
            </w:pPr>
            <w:del w:id="229" w:author="Marek Hajduczenia" w:date="2024-07-02T07:45:00Z">
              <w:r w:rsidRPr="00514A47" w:rsidDel="00B73FFC">
                <w:rPr>
                  <w:noProof/>
                </w:rPr>
                <w:delText>M</w:delText>
              </w:r>
            </w:del>
          </w:p>
        </w:tc>
        <w:tc>
          <w:tcPr>
            <w:tcW w:w="917" w:type="dxa"/>
            <w:shd w:val="clear" w:color="auto" w:fill="auto"/>
            <w:vAlign w:val="center"/>
          </w:tcPr>
          <w:p w14:paraId="00401AFF" w14:textId="23E1F573" w:rsidR="00132B44" w:rsidRPr="00514A47" w:rsidDel="00B73FFC" w:rsidRDefault="00EF7A5B" w:rsidP="00D202C2">
            <w:pPr>
              <w:pStyle w:val="IEEEStdsParagraph"/>
              <w:spacing w:after="0"/>
              <w:jc w:val="left"/>
              <w:rPr>
                <w:del w:id="230" w:author="Marek Hajduczenia" w:date="2024-07-02T07:45:00Z"/>
                <w:rFonts w:eastAsiaTheme="minorEastAsia"/>
                <w:noProof/>
                <w:lang w:eastAsia="zh-CN"/>
              </w:rPr>
            </w:pPr>
            <w:del w:id="231" w:author="Marek Hajduczenia" w:date="2024-07-02T07:45:00Z">
              <w:r w:rsidRPr="00514A47" w:rsidDel="00B73FFC">
                <w:rPr>
                  <w:noProof/>
                </w:rPr>
                <w:delText>[   ] </w:delText>
              </w:r>
              <w:r w:rsidR="00132B44" w:rsidRPr="00514A47" w:rsidDel="00B73FFC">
                <w:rPr>
                  <w:noProof/>
                </w:rPr>
                <w:delText>Yes</w:delText>
              </w:r>
            </w:del>
          </w:p>
        </w:tc>
      </w:tr>
    </w:tbl>
    <w:p w14:paraId="57FEDCDC" w14:textId="1525D87C" w:rsidR="003100E4" w:rsidRPr="002A4480" w:rsidRDefault="003100E4" w:rsidP="002A75C2">
      <w:pPr>
        <w:pStyle w:val="Heading3"/>
        <w:widowControl w:val="0"/>
        <w:numPr>
          <w:ilvl w:val="2"/>
          <w:numId w:val="3"/>
        </w:numPr>
        <w:spacing w:before="600"/>
      </w:pPr>
    </w:p>
    <w:sectPr w:rsidR="003100E4" w:rsidRPr="002A4480" w:rsidSect="002A75C2">
      <w:headerReference w:type="even" r:id="rId8"/>
      <w:footerReference w:type="even" r:id="rId9"/>
      <w:headerReference w:type="first" r:id="rId10"/>
      <w:footerReference w:type="first" r:id="rId11"/>
      <w:pgSz w:w="15840" w:h="12240" w:orient="landscape"/>
      <w:pgMar w:top="1800" w:right="1440" w:bottom="1800" w:left="1440" w:header="720" w:footer="43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95E0E3" w14:textId="77777777" w:rsidR="00CF1717" w:rsidRPr="00396C56" w:rsidRDefault="00CF1717" w:rsidP="005A5583">
      <w:pPr>
        <w:spacing w:before="0"/>
      </w:pPr>
      <w:r>
        <w:separator/>
      </w:r>
    </w:p>
    <w:p w14:paraId="75E12B45" w14:textId="77777777" w:rsidR="00CF1717" w:rsidRDefault="00CF1717"/>
  </w:endnote>
  <w:endnote w:type="continuationSeparator" w:id="0">
    <w:p w14:paraId="4702FDE3" w14:textId="77777777" w:rsidR="00CF1717" w:rsidRPr="00396C56" w:rsidRDefault="00CF1717" w:rsidP="005A5583">
      <w:pPr>
        <w:spacing w:before="0"/>
      </w:pPr>
      <w:r>
        <w:continuationSeparator/>
      </w:r>
    </w:p>
    <w:p w14:paraId="58D2CF9F" w14:textId="77777777" w:rsidR="00CF1717" w:rsidRDefault="00CF17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931D5" w14:textId="77777777" w:rsidR="001035BD" w:rsidRDefault="001035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B8A0C" w14:textId="77777777" w:rsidR="001035BD" w:rsidRDefault="001035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C8725D" w14:textId="77777777" w:rsidR="00CF1717" w:rsidRDefault="00CF1717" w:rsidP="004D1484">
      <w:pPr>
        <w:spacing w:before="0" w:after="120"/>
      </w:pPr>
      <w:r>
        <w:separator/>
      </w:r>
    </w:p>
  </w:footnote>
  <w:footnote w:type="continuationSeparator" w:id="0">
    <w:p w14:paraId="7E41D553" w14:textId="77777777" w:rsidR="00CF1717" w:rsidRPr="00396C56" w:rsidRDefault="00CF1717" w:rsidP="005A5583">
      <w:pPr>
        <w:spacing w:before="0"/>
      </w:pPr>
      <w:r>
        <w:continuationSeparator/>
      </w:r>
    </w:p>
    <w:p w14:paraId="3EA1C4B1" w14:textId="77777777" w:rsidR="00CF1717" w:rsidRDefault="00CF17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79044" w14:textId="77777777" w:rsidR="001035BD" w:rsidRDefault="001035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5F23F" w14:textId="77777777" w:rsidR="001035BD" w:rsidRDefault="001035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5DF676E"/>
    <w:multiLevelType w:val="hybridMultilevel"/>
    <w:tmpl w:val="895899CA"/>
    <w:lvl w:ilvl="0" w:tplc="C84CC1F4">
      <w:start w:val="1"/>
      <w:numFmt w:val="bullet"/>
      <w:lvlText w:val=""/>
      <w:lvlJc w:val="left"/>
      <w:pPr>
        <w:ind w:left="1080" w:hanging="360"/>
      </w:pPr>
      <w:rPr>
        <w:rFonts w:ascii="Symbol" w:hAnsi="Symbol" w:hint="default"/>
      </w:rPr>
    </w:lvl>
    <w:lvl w:ilvl="1" w:tplc="2F4E14A2">
      <w:numFmt w:val="bullet"/>
      <w:lvlText w:val="—"/>
      <w:lvlJc w:val="left"/>
      <w:pPr>
        <w:ind w:left="1800" w:hanging="360"/>
      </w:pPr>
      <w:rPr>
        <w:rFonts w:ascii="Times New Roman" w:eastAsiaTheme="minorHAnsi"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A0A64FA"/>
    <w:multiLevelType w:val="multilevel"/>
    <w:tmpl w:val="BAF2499C"/>
    <w:lvl w:ilvl="0">
      <w:start w:val="1"/>
      <w:numFmt w:val="none"/>
      <w:suff w:val="nothing"/>
      <w:lvlText w:val="%1"/>
      <w:lvlJc w:val="left"/>
      <w:rPr>
        <w:rFonts w:cs="Times New Roman" w:hint="default"/>
      </w:rPr>
    </w:lvl>
    <w:lvl w:ilvl="1">
      <w:numFmt w:val="bullet"/>
      <w:lvlText w:val="—"/>
      <w:lvlJc w:val="left"/>
      <w:pPr>
        <w:ind w:left="720" w:hanging="360"/>
      </w:pPr>
      <w:rPr>
        <w:rFonts w:ascii="Times New Roman" w:eastAsia="Times New Roman" w:hAnsi="Times New Roman"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imes New Roman" w:hAnsi="Times New Roman" w:hint="default"/>
      </w:rPr>
    </w:lvl>
    <w:lvl w:ilvl="4">
      <w:start w:val="1"/>
      <w:numFmt w:val="decimal"/>
      <w:lvlRestart w:val="0"/>
      <w:lvlText w:val="%5)"/>
      <w:lvlJc w:val="left"/>
      <w:pPr>
        <w:ind w:left="1077" w:hanging="357"/>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5" w15:restartNumberingAfterBreak="0">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16" w15:restartNumberingAfterBreak="0">
    <w:nsid w:val="1E485ECD"/>
    <w:multiLevelType w:val="multilevel"/>
    <w:tmpl w:val="1CD6B8E2"/>
    <w:numStyleLink w:val="NormalBODY"/>
  </w:abstractNum>
  <w:abstractNum w:abstractNumId="17" w15:restartNumberingAfterBreak="0">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0" w15:restartNumberingAfterBreak="0">
    <w:nsid w:val="259A4116"/>
    <w:multiLevelType w:val="multilevel"/>
    <w:tmpl w:val="1CD6B8E2"/>
    <w:numStyleLink w:val="NormalBODY"/>
  </w:abstractNum>
  <w:abstractNum w:abstractNumId="21" w15:restartNumberingAfterBreak="0">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22" w15:restartNumberingAfterBreak="0">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23" w15:restartNumberingAfterBreak="0">
    <w:nsid w:val="2CBD01A6"/>
    <w:multiLevelType w:val="multilevel"/>
    <w:tmpl w:val="27043FA8"/>
    <w:lvl w:ilvl="0">
      <w:start w:val="1"/>
      <w:numFmt w:val="upperLetter"/>
      <w:lvlText w:val="Annex 4%1"/>
      <w:lvlJc w:val="left"/>
      <w:pPr>
        <w:ind w:left="3196" w:hanging="360"/>
      </w:pPr>
      <w:rPr>
        <w:rFonts w:hint="default"/>
      </w:rPr>
    </w:lvl>
    <w:lvl w:ilvl="1">
      <w:start w:val="2"/>
      <w:numFmt w:val="decimal"/>
      <w:lvlText w:val="4%1.%2"/>
      <w:lvlJc w:val="left"/>
      <w:pPr>
        <w:ind w:left="576" w:hanging="576"/>
      </w:pPr>
      <w:rPr>
        <w:rFonts w:hint="default"/>
      </w:rPr>
    </w:lvl>
    <w:lvl w:ilvl="2">
      <w:start w:val="19"/>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2E1920F5"/>
    <w:multiLevelType w:val="multilevel"/>
    <w:tmpl w:val="8FFE78F4"/>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27" w15:restartNumberingAfterBreak="0">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B990A18"/>
    <w:multiLevelType w:val="multilevel"/>
    <w:tmpl w:val="1CD6B8E2"/>
    <w:numStyleLink w:val="NormalBODY"/>
  </w:abstractNum>
  <w:abstractNum w:abstractNumId="31" w15:restartNumberingAfterBreak="0">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32" w15:restartNumberingAfterBreak="0">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473C1977"/>
    <w:multiLevelType w:val="multilevel"/>
    <w:tmpl w:val="F548660A"/>
    <w:lvl w:ilvl="0">
      <w:start w:val="1"/>
      <w:numFmt w:val="upperLetter"/>
      <w:lvlText w:val="Annex 11%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784605A"/>
    <w:multiLevelType w:val="multilevel"/>
    <w:tmpl w:val="1CD6B8E2"/>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CB72A38"/>
    <w:multiLevelType w:val="hybridMultilevel"/>
    <w:tmpl w:val="BF74600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8" w15:restartNumberingAfterBreak="0">
    <w:nsid w:val="642359C2"/>
    <w:multiLevelType w:val="hybridMultilevel"/>
    <w:tmpl w:val="45CE5F3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9" w15:restartNumberingAfterBreak="0">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687B7A25"/>
    <w:multiLevelType w:val="hybridMultilevel"/>
    <w:tmpl w:val="5F78EA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15:restartNumberingAfterBreak="0">
    <w:nsid w:val="6EA620CE"/>
    <w:multiLevelType w:val="multilevel"/>
    <w:tmpl w:val="EC3ECACE"/>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A9040A"/>
    <w:multiLevelType w:val="hybridMultilevel"/>
    <w:tmpl w:val="2D463DA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4" w15:restartNumberingAfterBreak="0">
    <w:nsid w:val="791F6C92"/>
    <w:multiLevelType w:val="multilevel"/>
    <w:tmpl w:val="2114751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5" w15:restartNumberingAfterBreak="0">
    <w:nsid w:val="7B2340AF"/>
    <w:multiLevelType w:val="multilevel"/>
    <w:tmpl w:val="9062691C"/>
    <w:lvl w:ilvl="0">
      <w:start w:val="1"/>
      <w:numFmt w:val="lowerLetter"/>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B571D2C"/>
    <w:multiLevelType w:val="hybridMultilevel"/>
    <w:tmpl w:val="A30C92C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7" w15:restartNumberingAfterBreak="0">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CA22C83"/>
    <w:multiLevelType w:val="multilevel"/>
    <w:tmpl w:val="8D94D460"/>
    <w:lvl w:ilvl="0">
      <w:start w:val="1"/>
      <w:numFmt w:val="none"/>
      <w:suff w:val="nothing"/>
      <w:lvlText w:val="%1"/>
      <w:lvlJc w:val="left"/>
      <w:pPr>
        <w:tabs>
          <w:tab w:val="num" w:pos="0"/>
        </w:tabs>
        <w:ind w:left="0" w:firstLine="0"/>
      </w:pPr>
    </w:lvl>
    <w:lvl w:ilvl="1">
      <w:start w:val="1"/>
      <w:numFmt w:val="lowerLetter"/>
      <w:lvlText w:val="%2)"/>
      <w:lvlJc w:val="left"/>
      <w:pPr>
        <w:tabs>
          <w:tab w:val="num" w:pos="0"/>
        </w:tabs>
        <w:ind w:left="720" w:hanging="360"/>
      </w:pPr>
    </w:lvl>
    <w:lvl w:ilvl="2">
      <w:start w:val="1"/>
      <w:numFmt w:val="bullet"/>
      <w:lvlText w:val="¾"/>
      <w:lvlJc w:val="left"/>
      <w:pPr>
        <w:tabs>
          <w:tab w:val="num" w:pos="0"/>
        </w:tabs>
        <w:ind w:left="720" w:hanging="363"/>
      </w:pPr>
      <w:rPr>
        <w:rFonts w:ascii="Symbol" w:hAnsi="Symbol" w:cs="Symbol" w:hint="default"/>
      </w:rPr>
    </w:lvl>
    <w:lvl w:ilvl="3">
      <w:numFmt w:val="bullet"/>
      <w:lvlText w:val="—"/>
      <w:lvlJc w:val="left"/>
      <w:pPr>
        <w:tabs>
          <w:tab w:val="num" w:pos="0"/>
        </w:tabs>
        <w:ind w:left="1077" w:hanging="357"/>
      </w:pPr>
      <w:rPr>
        <w:rFonts w:ascii="Times New Roman" w:eastAsiaTheme="minorHAnsi" w:hAnsi="Times New Roman" w:cs="Times New Roman" w:hint="default"/>
      </w:rPr>
    </w:lvl>
    <w:lvl w:ilvl="4">
      <w:start w:val="1"/>
      <w:numFmt w:val="decimal"/>
      <w:lvlText w:val="%5)"/>
      <w:lvlJc w:val="left"/>
      <w:pPr>
        <w:tabs>
          <w:tab w:val="num" w:pos="0"/>
        </w:tabs>
        <w:ind w:left="1077" w:hanging="357"/>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num w:numId="1" w16cid:durableId="975984646">
    <w:abstractNumId w:val="44"/>
  </w:num>
  <w:num w:numId="2" w16cid:durableId="1884442269">
    <w:abstractNumId w:val="39"/>
  </w:num>
  <w:num w:numId="3" w16cid:durableId="2010985329">
    <w:abstractNumId w:val="41"/>
  </w:num>
  <w:num w:numId="4" w16cid:durableId="1768694331">
    <w:abstractNumId w:val="4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8986441">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6958802">
    <w:abstractNumId w:val="9"/>
  </w:num>
  <w:num w:numId="7" w16cid:durableId="44648072">
    <w:abstractNumId w:val="8"/>
    <w:lvlOverride w:ilvl="0">
      <w:startOverride w:val="1"/>
    </w:lvlOverride>
  </w:num>
  <w:num w:numId="8" w16cid:durableId="33161700">
    <w:abstractNumId w:val="7"/>
  </w:num>
  <w:num w:numId="9" w16cid:durableId="1320500198">
    <w:abstractNumId w:val="6"/>
  </w:num>
  <w:num w:numId="10" w16cid:durableId="1645701148">
    <w:abstractNumId w:val="5"/>
  </w:num>
  <w:num w:numId="11" w16cid:durableId="1627201551">
    <w:abstractNumId w:val="4"/>
  </w:num>
  <w:num w:numId="12" w16cid:durableId="851453332">
    <w:abstractNumId w:val="3"/>
    <w:lvlOverride w:ilvl="0">
      <w:startOverride w:val="1"/>
    </w:lvlOverride>
  </w:num>
  <w:num w:numId="13" w16cid:durableId="1295868166">
    <w:abstractNumId w:val="2"/>
    <w:lvlOverride w:ilvl="0">
      <w:startOverride w:val="1"/>
    </w:lvlOverride>
  </w:num>
  <w:num w:numId="14" w16cid:durableId="952831524">
    <w:abstractNumId w:val="1"/>
    <w:lvlOverride w:ilvl="0">
      <w:startOverride w:val="1"/>
    </w:lvlOverride>
  </w:num>
  <w:num w:numId="15" w16cid:durableId="1055851891">
    <w:abstractNumId w:val="0"/>
    <w:lvlOverride w:ilvl="0">
      <w:startOverride w:val="1"/>
    </w:lvlOverride>
  </w:num>
  <w:num w:numId="16" w16cid:durableId="251210010">
    <w:abstractNumId w:val="42"/>
  </w:num>
  <w:num w:numId="17" w16cid:durableId="1789084977">
    <w:abstractNumId w:val="44"/>
  </w:num>
  <w:num w:numId="18" w16cid:durableId="1154638747">
    <w:abstractNumId w:val="4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2780249">
    <w:abstractNumId w:val="4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5206546">
    <w:abstractNumId w:val="4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91479814">
    <w:abstractNumId w:val="4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00321401">
    <w:abstractNumId w:val="4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26501446">
    <w:abstractNumId w:val="28"/>
  </w:num>
  <w:num w:numId="24" w16cid:durableId="321130814">
    <w:abstractNumId w:val="10"/>
  </w:num>
  <w:num w:numId="25" w16cid:durableId="1215048934">
    <w:abstractNumId w:val="32"/>
  </w:num>
  <w:num w:numId="26" w16cid:durableId="469597653">
    <w:abstractNumId w:val="25"/>
  </w:num>
  <w:num w:numId="27" w16cid:durableId="1159033562">
    <w:abstractNumId w:val="12"/>
  </w:num>
  <w:num w:numId="28" w16cid:durableId="249387767">
    <w:abstractNumId w:val="14"/>
  </w:num>
  <w:num w:numId="29" w16cid:durableId="1796171966">
    <w:abstractNumId w:val="19"/>
  </w:num>
  <w:num w:numId="30" w16cid:durableId="1493107299">
    <w:abstractNumId w:val="15"/>
  </w:num>
  <w:num w:numId="31" w16cid:durableId="880556662">
    <w:abstractNumId w:val="31"/>
  </w:num>
  <w:num w:numId="32" w16cid:durableId="893658293">
    <w:abstractNumId w:val="17"/>
  </w:num>
  <w:num w:numId="33" w16cid:durableId="1696887990">
    <w:abstractNumId w:val="26"/>
  </w:num>
  <w:num w:numId="34" w16cid:durableId="1654094860">
    <w:abstractNumId w:val="29"/>
  </w:num>
  <w:num w:numId="35" w16cid:durableId="1461722059">
    <w:abstractNumId w:val="21"/>
  </w:num>
  <w:num w:numId="36" w16cid:durableId="270825416">
    <w:abstractNumId w:val="21"/>
    <w:lvlOverride w:ilvl="0">
      <w:startOverride w:val="1"/>
    </w:lvlOverride>
  </w:num>
  <w:num w:numId="37" w16cid:durableId="593978181">
    <w:abstractNumId w:val="24"/>
  </w:num>
  <w:num w:numId="38" w16cid:durableId="1880899568">
    <w:abstractNumId w:val="34"/>
  </w:num>
  <w:num w:numId="39" w16cid:durableId="1811707808">
    <w:abstractNumId w:val="16"/>
  </w:num>
  <w:num w:numId="40" w16cid:durableId="1440642622">
    <w:abstractNumId w:val="20"/>
  </w:num>
  <w:num w:numId="41" w16cid:durableId="254094887">
    <w:abstractNumId w:val="30"/>
  </w:num>
  <w:num w:numId="42" w16cid:durableId="1605841598">
    <w:abstractNumId w:val="34"/>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numFmt w:val="bullet"/>
        <w:lvlText w:val="—"/>
        <w:lvlJc w:val="left"/>
        <w:pPr>
          <w:ind w:left="1077" w:hanging="357"/>
        </w:pPr>
        <w:rPr>
          <w:rFonts w:ascii="Times New Roman" w:eastAsiaTheme="minorHAnsi" w:hAnsi="Times New Roman" w:cs="Times New Roman"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16cid:durableId="669678892">
    <w:abstractNumId w:val="34"/>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16cid:durableId="2976148">
    <w:abstractNumId w:val="27"/>
  </w:num>
  <w:num w:numId="45" w16cid:durableId="468208324">
    <w:abstractNumId w:val="36"/>
  </w:num>
  <w:num w:numId="46" w16cid:durableId="1687518707">
    <w:abstractNumId w:val="35"/>
  </w:num>
  <w:num w:numId="47" w16cid:durableId="1444769520">
    <w:abstractNumId w:val="34"/>
  </w:num>
  <w:num w:numId="48" w16cid:durableId="58864620">
    <w:abstractNumId w:val="18"/>
  </w:num>
  <w:num w:numId="49" w16cid:durableId="2124153162">
    <w:abstractNumId w:val="47"/>
  </w:num>
  <w:num w:numId="50" w16cid:durableId="1245533367">
    <w:abstractNumId w:val="22"/>
  </w:num>
  <w:num w:numId="51" w16cid:durableId="1048411626">
    <w:abstractNumId w:val="11"/>
  </w:num>
  <w:num w:numId="52" w16cid:durableId="884292184">
    <w:abstractNumId w:val="38"/>
  </w:num>
  <w:num w:numId="53" w16cid:durableId="2103328774">
    <w:abstractNumId w:val="46"/>
  </w:num>
  <w:num w:numId="54" w16cid:durableId="2125033857">
    <w:abstractNumId w:val="37"/>
  </w:num>
  <w:num w:numId="55" w16cid:durableId="788475201">
    <w:abstractNumId w:val="43"/>
  </w:num>
  <w:num w:numId="56" w16cid:durableId="1287657260">
    <w:abstractNumId w:val="40"/>
  </w:num>
  <w:num w:numId="57" w16cid:durableId="1309742885">
    <w:abstractNumId w:val="23"/>
  </w:num>
  <w:num w:numId="58" w16cid:durableId="1328636272">
    <w:abstractNumId w:val="45"/>
  </w:num>
  <w:num w:numId="59" w16cid:durableId="82651681">
    <w:abstractNumId w:val="3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77529494">
    <w:abstractNumId w:val="21"/>
    <w:lvlOverride w:ilvl="0">
      <w:startOverride w:val="1"/>
    </w:lvlOverride>
  </w:num>
  <w:num w:numId="61" w16cid:durableId="1683623411">
    <w:abstractNumId w:val="34"/>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2" w16cid:durableId="152113515">
    <w:abstractNumId w:val="34"/>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numFmt w:val="bullet"/>
        <w:lvlText w:val="—"/>
        <w:lvlJc w:val="left"/>
        <w:pPr>
          <w:ind w:left="1077" w:hanging="357"/>
        </w:pPr>
        <w:rPr>
          <w:rFonts w:ascii="Times New Roman" w:eastAsiaTheme="minorHAnsi" w:hAnsi="Times New Roman" w:cs="Times New Roman"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3" w16cid:durableId="1777939823">
    <w:abstractNumId w:val="48"/>
  </w:num>
  <w:num w:numId="64" w16cid:durableId="1100107749">
    <w:abstractNumId w:val="4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bullet"/>
        <w:lvlText w:val=""/>
        <w:lvlJc w:val="left"/>
        <w:pPr>
          <w:tabs>
            <w:tab w:val="num" w:pos="0"/>
          </w:tabs>
          <w:ind w:left="1077" w:hanging="357"/>
        </w:pPr>
        <w:rPr>
          <w:rFonts w:ascii="Symbol" w:eastAsiaTheme="minorHAnsi" w:hAnsi="Symbol" w:cs="Symbol" w:hint="default"/>
        </w:rPr>
      </w:lvl>
    </w:lvlOverride>
  </w:num>
  <w:num w:numId="65" w16cid:durableId="96559442">
    <w:abstractNumId w:val="4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bullet"/>
        <w:lvlText w:val=""/>
        <w:lvlJc w:val="left"/>
        <w:pPr>
          <w:tabs>
            <w:tab w:val="num" w:pos="0"/>
          </w:tabs>
          <w:ind w:left="1077" w:hanging="357"/>
        </w:pPr>
        <w:rPr>
          <w:rFonts w:ascii="Symbol" w:eastAsiaTheme="minorHAnsi" w:hAnsi="Symbol" w:cs="Symbol" w:hint="default"/>
        </w:rPr>
      </w:lvl>
    </w:lvlOverride>
  </w:num>
  <w:num w:numId="66" w16cid:durableId="1577976466">
    <w:abstractNumId w:val="4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bullet"/>
        <w:lvlText w:val=""/>
        <w:lvlJc w:val="left"/>
        <w:pPr>
          <w:tabs>
            <w:tab w:val="num" w:pos="0"/>
          </w:tabs>
          <w:ind w:left="1077" w:hanging="357"/>
        </w:pPr>
        <w:rPr>
          <w:rFonts w:ascii="Symbol" w:eastAsiaTheme="minorHAnsi" w:hAnsi="Symbol" w:cs="Symbol" w:hint="default"/>
        </w:rPr>
      </w:lvl>
    </w:lvlOverride>
  </w:num>
  <w:num w:numId="67" w16cid:durableId="2027365139">
    <w:abstractNumId w:val="4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bullet"/>
        <w:lvlText w:val=""/>
        <w:lvlJc w:val="left"/>
        <w:pPr>
          <w:tabs>
            <w:tab w:val="num" w:pos="0"/>
          </w:tabs>
          <w:ind w:left="1077" w:hanging="357"/>
        </w:pPr>
        <w:rPr>
          <w:rFonts w:ascii="Symbol" w:eastAsiaTheme="minorHAnsi" w:hAnsi="Symbol" w:cs="Symbol" w:hint="default"/>
        </w:rPr>
      </w:lvl>
    </w:lvlOverride>
  </w:num>
  <w:num w:numId="68" w16cid:durableId="1208837401">
    <w:abstractNumId w:val="4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bullet"/>
        <w:lvlText w:val=""/>
        <w:lvlJc w:val="left"/>
        <w:pPr>
          <w:tabs>
            <w:tab w:val="num" w:pos="0"/>
          </w:tabs>
          <w:ind w:left="1077" w:hanging="357"/>
        </w:pPr>
        <w:rPr>
          <w:rFonts w:ascii="Symbol" w:eastAsiaTheme="minorHAnsi" w:hAnsi="Symbol" w:cs="Symbol" w:hint="default"/>
        </w:rPr>
      </w:lvl>
    </w:lvlOverride>
  </w:num>
  <w:num w:numId="69" w16cid:durableId="136531429">
    <w:abstractNumId w:val="4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bullet"/>
        <w:lvlText w:val=""/>
        <w:lvlJc w:val="left"/>
        <w:pPr>
          <w:tabs>
            <w:tab w:val="num" w:pos="0"/>
          </w:tabs>
          <w:ind w:left="1077" w:hanging="357"/>
        </w:pPr>
        <w:rPr>
          <w:rFonts w:ascii="Symbol" w:eastAsiaTheme="minorHAnsi" w:hAnsi="Symbol" w:cs="Symbol" w:hint="default"/>
        </w:rPr>
      </w:lvl>
    </w:lvlOverride>
  </w:num>
  <w:num w:numId="70" w16cid:durableId="1100757524">
    <w:abstractNumId w:val="4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bullet"/>
        <w:lvlText w:val=""/>
        <w:lvlJc w:val="left"/>
        <w:pPr>
          <w:tabs>
            <w:tab w:val="num" w:pos="0"/>
          </w:tabs>
          <w:ind w:left="1077" w:hanging="357"/>
        </w:pPr>
        <w:rPr>
          <w:rFonts w:ascii="Symbol" w:eastAsiaTheme="minorHAnsi" w:hAnsi="Symbol" w:cs="Symbol" w:hint="default"/>
        </w:rPr>
      </w:lvl>
    </w:lvlOverride>
  </w:num>
  <w:num w:numId="71" w16cid:durableId="192572759">
    <w:abstractNumId w:val="4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bullet"/>
        <w:lvlText w:val=""/>
        <w:lvlJc w:val="left"/>
        <w:pPr>
          <w:tabs>
            <w:tab w:val="num" w:pos="0"/>
          </w:tabs>
          <w:ind w:left="1077" w:hanging="357"/>
        </w:pPr>
        <w:rPr>
          <w:rFonts w:ascii="Symbol" w:eastAsiaTheme="minorHAnsi" w:hAnsi="Symbol" w:cs="Symbol" w:hint="default"/>
        </w:rPr>
      </w:lvl>
    </w:lvlOverride>
  </w:num>
  <w:num w:numId="72" w16cid:durableId="1568417079">
    <w:abstractNumId w:val="34"/>
    <w:lvlOverride w:ilvl="0">
      <w:lvl w:ilvl="0">
        <w:start w:val="1"/>
        <w:numFmt w:val="none"/>
        <w:pStyle w:val="Normal"/>
        <w:suff w:val="nothing"/>
        <w:lvlText w:val="%1"/>
        <w:lvlJc w:val="left"/>
        <w:pPr>
          <w:ind w:left="0" w:firstLine="0"/>
        </w:pPr>
        <w:rPr>
          <w:rFonts w:hint="default"/>
        </w:rPr>
      </w:lvl>
    </w:lvlOverride>
  </w:num>
  <w:num w:numId="73" w16cid:durableId="1209217797">
    <w:abstractNumId w:val="3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3023965">
    <w:abstractNumId w:val="29"/>
  </w:num>
  <w:num w:numId="75" w16cid:durableId="1413116266">
    <w:abstractNumId w:val="13"/>
  </w:num>
  <w:num w:numId="76" w16cid:durableId="1881818373">
    <w:abstractNumId w:val="33"/>
    <w:lvlOverride w:ilvl="0">
      <w:lvl w:ilvl="0">
        <w:start w:val="1"/>
        <w:numFmt w:val="upperLetter"/>
        <w:lvlText w:val="Annex 11%1"/>
        <w:lvlJc w:val="left"/>
        <w:pPr>
          <w:ind w:left="360" w:hanging="360"/>
        </w:pPr>
        <w:rPr>
          <w:rFonts w:hint="default"/>
        </w:rPr>
      </w:lvl>
    </w:lvlOverride>
    <w:lvlOverride w:ilvl="1">
      <w:lvl w:ilvl="1">
        <w:start w:val="1"/>
        <w:numFmt w:val="decimal"/>
        <w:lvlText w:val="11%1.%2"/>
        <w:lvlJc w:val="left"/>
        <w:pPr>
          <w:ind w:left="576" w:hanging="576"/>
        </w:pPr>
        <w:rPr>
          <w:rFonts w:hint="default"/>
        </w:rPr>
      </w:lvl>
    </w:lvlOverride>
    <w:lvlOverride w:ilvl="2">
      <w:lvl w:ilvl="2">
        <w:start w:val="1"/>
        <w:numFmt w:val="decimal"/>
        <w:lvlText w:val="11%1.%2.%3"/>
        <w:lvlJc w:val="left"/>
        <w:pPr>
          <w:ind w:left="720" w:hanging="72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7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ek Hajduczenia">
    <w15:presenceInfo w15:providerId="Windows Live" w15:userId="0bf2d2a504608e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zoom w:percent="120"/>
  <w:doNotDisplayPageBoundaries/>
  <w:hideSpellingErrors/>
  <w:hideGrammaticalErrors/>
  <w:activeWritingStyle w:appName="MSWord" w:lang="es-A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pl-PL"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5583"/>
    <w:rsid w:val="0000024C"/>
    <w:rsid w:val="00000713"/>
    <w:rsid w:val="000008D6"/>
    <w:rsid w:val="0000207A"/>
    <w:rsid w:val="0000261F"/>
    <w:rsid w:val="00002650"/>
    <w:rsid w:val="0000291C"/>
    <w:rsid w:val="00003B20"/>
    <w:rsid w:val="0000468C"/>
    <w:rsid w:val="00004A32"/>
    <w:rsid w:val="00005892"/>
    <w:rsid w:val="00005ADF"/>
    <w:rsid w:val="00005C36"/>
    <w:rsid w:val="000061D0"/>
    <w:rsid w:val="00007C59"/>
    <w:rsid w:val="0001002D"/>
    <w:rsid w:val="0001040E"/>
    <w:rsid w:val="00010A95"/>
    <w:rsid w:val="00010F45"/>
    <w:rsid w:val="0001186A"/>
    <w:rsid w:val="000119B8"/>
    <w:rsid w:val="0001223B"/>
    <w:rsid w:val="00012425"/>
    <w:rsid w:val="0001337B"/>
    <w:rsid w:val="00014097"/>
    <w:rsid w:val="00014259"/>
    <w:rsid w:val="000145C3"/>
    <w:rsid w:val="00014687"/>
    <w:rsid w:val="00014F92"/>
    <w:rsid w:val="00015145"/>
    <w:rsid w:val="00016A31"/>
    <w:rsid w:val="000176E9"/>
    <w:rsid w:val="000206EF"/>
    <w:rsid w:val="0002101A"/>
    <w:rsid w:val="00021493"/>
    <w:rsid w:val="0002254A"/>
    <w:rsid w:val="000225E5"/>
    <w:rsid w:val="0002385D"/>
    <w:rsid w:val="000242F3"/>
    <w:rsid w:val="00025121"/>
    <w:rsid w:val="0002522C"/>
    <w:rsid w:val="000256FD"/>
    <w:rsid w:val="00025A2C"/>
    <w:rsid w:val="00026C84"/>
    <w:rsid w:val="000277F5"/>
    <w:rsid w:val="00027BDD"/>
    <w:rsid w:val="00027E23"/>
    <w:rsid w:val="00031400"/>
    <w:rsid w:val="000317A5"/>
    <w:rsid w:val="00031B7B"/>
    <w:rsid w:val="00031C8A"/>
    <w:rsid w:val="0003294F"/>
    <w:rsid w:val="000331D3"/>
    <w:rsid w:val="000332BE"/>
    <w:rsid w:val="00033951"/>
    <w:rsid w:val="00033B86"/>
    <w:rsid w:val="0003437E"/>
    <w:rsid w:val="00035DA3"/>
    <w:rsid w:val="00037723"/>
    <w:rsid w:val="000408FF"/>
    <w:rsid w:val="00040D49"/>
    <w:rsid w:val="00041181"/>
    <w:rsid w:val="00041CE4"/>
    <w:rsid w:val="000420A6"/>
    <w:rsid w:val="0004277D"/>
    <w:rsid w:val="00042A5B"/>
    <w:rsid w:val="00044A6F"/>
    <w:rsid w:val="00044AAB"/>
    <w:rsid w:val="00045FA7"/>
    <w:rsid w:val="000468F9"/>
    <w:rsid w:val="00046AEA"/>
    <w:rsid w:val="00047544"/>
    <w:rsid w:val="000509A5"/>
    <w:rsid w:val="0005109A"/>
    <w:rsid w:val="00051A17"/>
    <w:rsid w:val="00051F3A"/>
    <w:rsid w:val="00052197"/>
    <w:rsid w:val="000534E0"/>
    <w:rsid w:val="00053793"/>
    <w:rsid w:val="00053A1C"/>
    <w:rsid w:val="00054763"/>
    <w:rsid w:val="00054855"/>
    <w:rsid w:val="00054DD0"/>
    <w:rsid w:val="00055A33"/>
    <w:rsid w:val="00055B0B"/>
    <w:rsid w:val="00055CE7"/>
    <w:rsid w:val="00055D84"/>
    <w:rsid w:val="00055EC5"/>
    <w:rsid w:val="00056414"/>
    <w:rsid w:val="000564A9"/>
    <w:rsid w:val="000573F9"/>
    <w:rsid w:val="000576B7"/>
    <w:rsid w:val="00060A58"/>
    <w:rsid w:val="00061EA2"/>
    <w:rsid w:val="000623D2"/>
    <w:rsid w:val="00062441"/>
    <w:rsid w:val="00062D1C"/>
    <w:rsid w:val="00063714"/>
    <w:rsid w:val="00063BB4"/>
    <w:rsid w:val="00064F49"/>
    <w:rsid w:val="00065D73"/>
    <w:rsid w:val="000665BB"/>
    <w:rsid w:val="00066CE9"/>
    <w:rsid w:val="00066D21"/>
    <w:rsid w:val="00066DCD"/>
    <w:rsid w:val="000673F1"/>
    <w:rsid w:val="0006742C"/>
    <w:rsid w:val="00067458"/>
    <w:rsid w:val="00071EF9"/>
    <w:rsid w:val="00071F50"/>
    <w:rsid w:val="00071FA3"/>
    <w:rsid w:val="00071FF1"/>
    <w:rsid w:val="00072ACF"/>
    <w:rsid w:val="0007376F"/>
    <w:rsid w:val="00074303"/>
    <w:rsid w:val="00075661"/>
    <w:rsid w:val="00075FF7"/>
    <w:rsid w:val="00076E8E"/>
    <w:rsid w:val="0008080A"/>
    <w:rsid w:val="00080BB5"/>
    <w:rsid w:val="00082503"/>
    <w:rsid w:val="00085875"/>
    <w:rsid w:val="00085CC7"/>
    <w:rsid w:val="0008664B"/>
    <w:rsid w:val="000866DA"/>
    <w:rsid w:val="00087410"/>
    <w:rsid w:val="000877C5"/>
    <w:rsid w:val="00087EE3"/>
    <w:rsid w:val="00090FD3"/>
    <w:rsid w:val="0009216E"/>
    <w:rsid w:val="00093DA3"/>
    <w:rsid w:val="00093E22"/>
    <w:rsid w:val="00093E81"/>
    <w:rsid w:val="0009505B"/>
    <w:rsid w:val="00095FFB"/>
    <w:rsid w:val="00096374"/>
    <w:rsid w:val="0009692D"/>
    <w:rsid w:val="00096948"/>
    <w:rsid w:val="00097BC8"/>
    <w:rsid w:val="00097E4E"/>
    <w:rsid w:val="00097FCB"/>
    <w:rsid w:val="000A145E"/>
    <w:rsid w:val="000A1954"/>
    <w:rsid w:val="000A1D35"/>
    <w:rsid w:val="000A2128"/>
    <w:rsid w:val="000A22B5"/>
    <w:rsid w:val="000A2BAF"/>
    <w:rsid w:val="000A352F"/>
    <w:rsid w:val="000A3D13"/>
    <w:rsid w:val="000A3D46"/>
    <w:rsid w:val="000A4380"/>
    <w:rsid w:val="000A4514"/>
    <w:rsid w:val="000A4F6D"/>
    <w:rsid w:val="000A5380"/>
    <w:rsid w:val="000A6368"/>
    <w:rsid w:val="000A6DD2"/>
    <w:rsid w:val="000A6FB1"/>
    <w:rsid w:val="000B03F1"/>
    <w:rsid w:val="000B0FAC"/>
    <w:rsid w:val="000B12D8"/>
    <w:rsid w:val="000B1DEB"/>
    <w:rsid w:val="000B3825"/>
    <w:rsid w:val="000B3A29"/>
    <w:rsid w:val="000B4331"/>
    <w:rsid w:val="000B455D"/>
    <w:rsid w:val="000B5602"/>
    <w:rsid w:val="000B6039"/>
    <w:rsid w:val="000B637E"/>
    <w:rsid w:val="000B673C"/>
    <w:rsid w:val="000B7C93"/>
    <w:rsid w:val="000B7F45"/>
    <w:rsid w:val="000C01CF"/>
    <w:rsid w:val="000C16A9"/>
    <w:rsid w:val="000C22CE"/>
    <w:rsid w:val="000C39A9"/>
    <w:rsid w:val="000C3DFC"/>
    <w:rsid w:val="000C3EB8"/>
    <w:rsid w:val="000C6047"/>
    <w:rsid w:val="000C67C1"/>
    <w:rsid w:val="000C70C5"/>
    <w:rsid w:val="000C7557"/>
    <w:rsid w:val="000D0C7A"/>
    <w:rsid w:val="000D15DE"/>
    <w:rsid w:val="000D2DE5"/>
    <w:rsid w:val="000D3CD9"/>
    <w:rsid w:val="000D625F"/>
    <w:rsid w:val="000D68FA"/>
    <w:rsid w:val="000E03C4"/>
    <w:rsid w:val="000E1046"/>
    <w:rsid w:val="000E154F"/>
    <w:rsid w:val="000E1605"/>
    <w:rsid w:val="000E181B"/>
    <w:rsid w:val="000E1870"/>
    <w:rsid w:val="000E1B12"/>
    <w:rsid w:val="000E1F3C"/>
    <w:rsid w:val="000E2847"/>
    <w:rsid w:val="000E2A11"/>
    <w:rsid w:val="000E3D23"/>
    <w:rsid w:val="000E406A"/>
    <w:rsid w:val="000E5BF5"/>
    <w:rsid w:val="000E5F13"/>
    <w:rsid w:val="000E6310"/>
    <w:rsid w:val="000E6816"/>
    <w:rsid w:val="000E69D3"/>
    <w:rsid w:val="000E75DC"/>
    <w:rsid w:val="000E7D7E"/>
    <w:rsid w:val="000F0A56"/>
    <w:rsid w:val="000F12C2"/>
    <w:rsid w:val="000F145E"/>
    <w:rsid w:val="000F21A2"/>
    <w:rsid w:val="000F2570"/>
    <w:rsid w:val="000F3497"/>
    <w:rsid w:val="000F3FCC"/>
    <w:rsid w:val="000F5C6D"/>
    <w:rsid w:val="000F6C0C"/>
    <w:rsid w:val="00100CEE"/>
    <w:rsid w:val="00101E49"/>
    <w:rsid w:val="00103291"/>
    <w:rsid w:val="00103302"/>
    <w:rsid w:val="001035BD"/>
    <w:rsid w:val="00103AF5"/>
    <w:rsid w:val="00104218"/>
    <w:rsid w:val="00104DA6"/>
    <w:rsid w:val="001058D5"/>
    <w:rsid w:val="00105B1D"/>
    <w:rsid w:val="00105DD4"/>
    <w:rsid w:val="00106285"/>
    <w:rsid w:val="001062DC"/>
    <w:rsid w:val="00106604"/>
    <w:rsid w:val="00106FA5"/>
    <w:rsid w:val="001072AD"/>
    <w:rsid w:val="00107370"/>
    <w:rsid w:val="00107782"/>
    <w:rsid w:val="001100F2"/>
    <w:rsid w:val="00110622"/>
    <w:rsid w:val="00110F9D"/>
    <w:rsid w:val="001114D9"/>
    <w:rsid w:val="00111960"/>
    <w:rsid w:val="0011281F"/>
    <w:rsid w:val="00113F83"/>
    <w:rsid w:val="001141DF"/>
    <w:rsid w:val="00114527"/>
    <w:rsid w:val="001147A8"/>
    <w:rsid w:val="001149DD"/>
    <w:rsid w:val="001150D2"/>
    <w:rsid w:val="00115603"/>
    <w:rsid w:val="00115DF2"/>
    <w:rsid w:val="00116A24"/>
    <w:rsid w:val="001209E4"/>
    <w:rsid w:val="00121144"/>
    <w:rsid w:val="00121E5C"/>
    <w:rsid w:val="00122326"/>
    <w:rsid w:val="00122337"/>
    <w:rsid w:val="001237D1"/>
    <w:rsid w:val="00123B10"/>
    <w:rsid w:val="00123CDB"/>
    <w:rsid w:val="001244C1"/>
    <w:rsid w:val="00124633"/>
    <w:rsid w:val="00124735"/>
    <w:rsid w:val="0012557E"/>
    <w:rsid w:val="001259AF"/>
    <w:rsid w:val="00125EB3"/>
    <w:rsid w:val="00126635"/>
    <w:rsid w:val="0013090C"/>
    <w:rsid w:val="001311F3"/>
    <w:rsid w:val="00132B44"/>
    <w:rsid w:val="00134289"/>
    <w:rsid w:val="00137ED0"/>
    <w:rsid w:val="00141B46"/>
    <w:rsid w:val="00142B95"/>
    <w:rsid w:val="001430EA"/>
    <w:rsid w:val="001454FE"/>
    <w:rsid w:val="0014699B"/>
    <w:rsid w:val="00146C25"/>
    <w:rsid w:val="00146DE7"/>
    <w:rsid w:val="001478CA"/>
    <w:rsid w:val="0015062C"/>
    <w:rsid w:val="00150954"/>
    <w:rsid w:val="00151A59"/>
    <w:rsid w:val="00151C7B"/>
    <w:rsid w:val="00151FDA"/>
    <w:rsid w:val="00152ABF"/>
    <w:rsid w:val="001535DD"/>
    <w:rsid w:val="0015390F"/>
    <w:rsid w:val="00154192"/>
    <w:rsid w:val="001541B0"/>
    <w:rsid w:val="001541D6"/>
    <w:rsid w:val="0015451D"/>
    <w:rsid w:val="001546A6"/>
    <w:rsid w:val="00154A52"/>
    <w:rsid w:val="00154D10"/>
    <w:rsid w:val="00154D5A"/>
    <w:rsid w:val="001550C5"/>
    <w:rsid w:val="00155899"/>
    <w:rsid w:val="00155A28"/>
    <w:rsid w:val="00157D3C"/>
    <w:rsid w:val="0016055C"/>
    <w:rsid w:val="001614DB"/>
    <w:rsid w:val="00161AEF"/>
    <w:rsid w:val="001627AB"/>
    <w:rsid w:val="00162C57"/>
    <w:rsid w:val="00162E41"/>
    <w:rsid w:val="00162F13"/>
    <w:rsid w:val="00163533"/>
    <w:rsid w:val="001652B0"/>
    <w:rsid w:val="00166423"/>
    <w:rsid w:val="001666C9"/>
    <w:rsid w:val="00166C13"/>
    <w:rsid w:val="00166CD3"/>
    <w:rsid w:val="0016769E"/>
    <w:rsid w:val="0017023C"/>
    <w:rsid w:val="00170B87"/>
    <w:rsid w:val="00171E86"/>
    <w:rsid w:val="0017280E"/>
    <w:rsid w:val="001729E6"/>
    <w:rsid w:val="00173327"/>
    <w:rsid w:val="0017352F"/>
    <w:rsid w:val="0017406C"/>
    <w:rsid w:val="00175500"/>
    <w:rsid w:val="00175924"/>
    <w:rsid w:val="00175A73"/>
    <w:rsid w:val="001761F1"/>
    <w:rsid w:val="0017667F"/>
    <w:rsid w:val="00176AF3"/>
    <w:rsid w:val="00177103"/>
    <w:rsid w:val="001775D2"/>
    <w:rsid w:val="00177702"/>
    <w:rsid w:val="00180501"/>
    <w:rsid w:val="00180CBB"/>
    <w:rsid w:val="00181348"/>
    <w:rsid w:val="00181562"/>
    <w:rsid w:val="0018160B"/>
    <w:rsid w:val="00181AE8"/>
    <w:rsid w:val="00181D53"/>
    <w:rsid w:val="00181ED0"/>
    <w:rsid w:val="00182062"/>
    <w:rsid w:val="001820A2"/>
    <w:rsid w:val="0018258A"/>
    <w:rsid w:val="0018327F"/>
    <w:rsid w:val="0018402F"/>
    <w:rsid w:val="0018664B"/>
    <w:rsid w:val="00186F63"/>
    <w:rsid w:val="00186F8A"/>
    <w:rsid w:val="00187424"/>
    <w:rsid w:val="00190D70"/>
    <w:rsid w:val="00191E16"/>
    <w:rsid w:val="00192318"/>
    <w:rsid w:val="0019270D"/>
    <w:rsid w:val="00193AC9"/>
    <w:rsid w:val="00193E48"/>
    <w:rsid w:val="00193E5A"/>
    <w:rsid w:val="00194EC8"/>
    <w:rsid w:val="00194F32"/>
    <w:rsid w:val="00195619"/>
    <w:rsid w:val="001957CC"/>
    <w:rsid w:val="001957DA"/>
    <w:rsid w:val="00196E2B"/>
    <w:rsid w:val="001A127F"/>
    <w:rsid w:val="001A1EFF"/>
    <w:rsid w:val="001A26ED"/>
    <w:rsid w:val="001A2A33"/>
    <w:rsid w:val="001A4F58"/>
    <w:rsid w:val="001A5655"/>
    <w:rsid w:val="001A6124"/>
    <w:rsid w:val="001A6538"/>
    <w:rsid w:val="001A6B92"/>
    <w:rsid w:val="001B074F"/>
    <w:rsid w:val="001B0869"/>
    <w:rsid w:val="001B3598"/>
    <w:rsid w:val="001B392E"/>
    <w:rsid w:val="001B4069"/>
    <w:rsid w:val="001B406C"/>
    <w:rsid w:val="001B46D3"/>
    <w:rsid w:val="001B5652"/>
    <w:rsid w:val="001B6750"/>
    <w:rsid w:val="001B6B90"/>
    <w:rsid w:val="001B6DE5"/>
    <w:rsid w:val="001B7910"/>
    <w:rsid w:val="001B7C8D"/>
    <w:rsid w:val="001C04C4"/>
    <w:rsid w:val="001C176B"/>
    <w:rsid w:val="001C1B51"/>
    <w:rsid w:val="001C266C"/>
    <w:rsid w:val="001C290B"/>
    <w:rsid w:val="001C3088"/>
    <w:rsid w:val="001C3EF8"/>
    <w:rsid w:val="001C5190"/>
    <w:rsid w:val="001C5A2C"/>
    <w:rsid w:val="001C6261"/>
    <w:rsid w:val="001C7428"/>
    <w:rsid w:val="001C7971"/>
    <w:rsid w:val="001C7EB1"/>
    <w:rsid w:val="001D078F"/>
    <w:rsid w:val="001D11A4"/>
    <w:rsid w:val="001D182A"/>
    <w:rsid w:val="001D1EF4"/>
    <w:rsid w:val="001D2388"/>
    <w:rsid w:val="001D33EF"/>
    <w:rsid w:val="001D39AB"/>
    <w:rsid w:val="001D3CE3"/>
    <w:rsid w:val="001D4201"/>
    <w:rsid w:val="001D4E04"/>
    <w:rsid w:val="001D5767"/>
    <w:rsid w:val="001D6CC4"/>
    <w:rsid w:val="001D7218"/>
    <w:rsid w:val="001D7773"/>
    <w:rsid w:val="001D77FD"/>
    <w:rsid w:val="001D7BEF"/>
    <w:rsid w:val="001E0343"/>
    <w:rsid w:val="001E0842"/>
    <w:rsid w:val="001E106A"/>
    <w:rsid w:val="001E1559"/>
    <w:rsid w:val="001E186C"/>
    <w:rsid w:val="001E332E"/>
    <w:rsid w:val="001E3608"/>
    <w:rsid w:val="001E3BF3"/>
    <w:rsid w:val="001E47DD"/>
    <w:rsid w:val="001E565D"/>
    <w:rsid w:val="001E5AA0"/>
    <w:rsid w:val="001E77FC"/>
    <w:rsid w:val="001E79D5"/>
    <w:rsid w:val="001F13BE"/>
    <w:rsid w:val="001F2DC4"/>
    <w:rsid w:val="001F3559"/>
    <w:rsid w:val="001F3A2A"/>
    <w:rsid w:val="001F4539"/>
    <w:rsid w:val="001F47CC"/>
    <w:rsid w:val="001F4A07"/>
    <w:rsid w:val="001F5360"/>
    <w:rsid w:val="001F60A7"/>
    <w:rsid w:val="001F69BA"/>
    <w:rsid w:val="001F7CFD"/>
    <w:rsid w:val="001F7FEE"/>
    <w:rsid w:val="002006C7"/>
    <w:rsid w:val="00200F4F"/>
    <w:rsid w:val="0020101B"/>
    <w:rsid w:val="002019A8"/>
    <w:rsid w:val="00201C76"/>
    <w:rsid w:val="00201CE7"/>
    <w:rsid w:val="002029B4"/>
    <w:rsid w:val="0020323D"/>
    <w:rsid w:val="00203D0B"/>
    <w:rsid w:val="00203EAF"/>
    <w:rsid w:val="00203F41"/>
    <w:rsid w:val="002042B1"/>
    <w:rsid w:val="002049BB"/>
    <w:rsid w:val="00204A9F"/>
    <w:rsid w:val="0020539C"/>
    <w:rsid w:val="00205937"/>
    <w:rsid w:val="00205AE5"/>
    <w:rsid w:val="00206690"/>
    <w:rsid w:val="00206800"/>
    <w:rsid w:val="00206A84"/>
    <w:rsid w:val="00206BAD"/>
    <w:rsid w:val="002074B5"/>
    <w:rsid w:val="00207C50"/>
    <w:rsid w:val="00207F05"/>
    <w:rsid w:val="0021001F"/>
    <w:rsid w:val="00210C9C"/>
    <w:rsid w:val="00211393"/>
    <w:rsid w:val="00211B53"/>
    <w:rsid w:val="00212A34"/>
    <w:rsid w:val="00213BBC"/>
    <w:rsid w:val="00213DB3"/>
    <w:rsid w:val="002152D9"/>
    <w:rsid w:val="00217726"/>
    <w:rsid w:val="0022089A"/>
    <w:rsid w:val="00221FDA"/>
    <w:rsid w:val="00221FDF"/>
    <w:rsid w:val="00222155"/>
    <w:rsid w:val="00222FE0"/>
    <w:rsid w:val="00223539"/>
    <w:rsid w:val="0022525D"/>
    <w:rsid w:val="00225801"/>
    <w:rsid w:val="00225C2F"/>
    <w:rsid w:val="00226323"/>
    <w:rsid w:val="00226DD8"/>
    <w:rsid w:val="00227044"/>
    <w:rsid w:val="002278D0"/>
    <w:rsid w:val="0023111D"/>
    <w:rsid w:val="002318AD"/>
    <w:rsid w:val="0023274D"/>
    <w:rsid w:val="002327D0"/>
    <w:rsid w:val="00232FE6"/>
    <w:rsid w:val="002332F8"/>
    <w:rsid w:val="0023361D"/>
    <w:rsid w:val="0023372C"/>
    <w:rsid w:val="00233BCD"/>
    <w:rsid w:val="002341C5"/>
    <w:rsid w:val="002344C3"/>
    <w:rsid w:val="00234996"/>
    <w:rsid w:val="00236893"/>
    <w:rsid w:val="0023742C"/>
    <w:rsid w:val="002378F1"/>
    <w:rsid w:val="00240992"/>
    <w:rsid w:val="002413EE"/>
    <w:rsid w:val="002418AF"/>
    <w:rsid w:val="002427A0"/>
    <w:rsid w:val="00243271"/>
    <w:rsid w:val="00243742"/>
    <w:rsid w:val="00244F3E"/>
    <w:rsid w:val="002454CF"/>
    <w:rsid w:val="00245A9E"/>
    <w:rsid w:val="002466F4"/>
    <w:rsid w:val="00246B2B"/>
    <w:rsid w:val="00246B33"/>
    <w:rsid w:val="00246D34"/>
    <w:rsid w:val="00250246"/>
    <w:rsid w:val="002504D6"/>
    <w:rsid w:val="00250603"/>
    <w:rsid w:val="0025076D"/>
    <w:rsid w:val="00251A3B"/>
    <w:rsid w:val="00251D1D"/>
    <w:rsid w:val="00252856"/>
    <w:rsid w:val="00253539"/>
    <w:rsid w:val="00253F4B"/>
    <w:rsid w:val="00254ECB"/>
    <w:rsid w:val="00256131"/>
    <w:rsid w:val="00256305"/>
    <w:rsid w:val="00257011"/>
    <w:rsid w:val="002570DF"/>
    <w:rsid w:val="00257DAF"/>
    <w:rsid w:val="002603C8"/>
    <w:rsid w:val="0026044A"/>
    <w:rsid w:val="00260510"/>
    <w:rsid w:val="00260BBF"/>
    <w:rsid w:val="00260D41"/>
    <w:rsid w:val="00261223"/>
    <w:rsid w:val="00261239"/>
    <w:rsid w:val="0026136C"/>
    <w:rsid w:val="00261C39"/>
    <w:rsid w:val="00262D80"/>
    <w:rsid w:val="00262DBD"/>
    <w:rsid w:val="00264B37"/>
    <w:rsid w:val="00264E17"/>
    <w:rsid w:val="002651F1"/>
    <w:rsid w:val="002653C6"/>
    <w:rsid w:val="002657F2"/>
    <w:rsid w:val="00265E09"/>
    <w:rsid w:val="00265F7B"/>
    <w:rsid w:val="00266FFA"/>
    <w:rsid w:val="00267560"/>
    <w:rsid w:val="00270354"/>
    <w:rsid w:val="002709D8"/>
    <w:rsid w:val="00270FAF"/>
    <w:rsid w:val="00271004"/>
    <w:rsid w:val="00271CDF"/>
    <w:rsid w:val="00272A6D"/>
    <w:rsid w:val="002739BB"/>
    <w:rsid w:val="00273A3E"/>
    <w:rsid w:val="00273C73"/>
    <w:rsid w:val="00275424"/>
    <w:rsid w:val="0027566A"/>
    <w:rsid w:val="00275A86"/>
    <w:rsid w:val="00276D24"/>
    <w:rsid w:val="00280EF6"/>
    <w:rsid w:val="00281198"/>
    <w:rsid w:val="002814A8"/>
    <w:rsid w:val="00281882"/>
    <w:rsid w:val="00281D4A"/>
    <w:rsid w:val="00282D87"/>
    <w:rsid w:val="00282EBB"/>
    <w:rsid w:val="00284D88"/>
    <w:rsid w:val="00285081"/>
    <w:rsid w:val="0028646E"/>
    <w:rsid w:val="00287287"/>
    <w:rsid w:val="002873AB"/>
    <w:rsid w:val="00287E0B"/>
    <w:rsid w:val="00290504"/>
    <w:rsid w:val="00290679"/>
    <w:rsid w:val="00291804"/>
    <w:rsid w:val="0029181A"/>
    <w:rsid w:val="00292B59"/>
    <w:rsid w:val="00292D08"/>
    <w:rsid w:val="00293740"/>
    <w:rsid w:val="00293A78"/>
    <w:rsid w:val="002948C5"/>
    <w:rsid w:val="00294EE7"/>
    <w:rsid w:val="0029571C"/>
    <w:rsid w:val="00297323"/>
    <w:rsid w:val="00297367"/>
    <w:rsid w:val="002974F4"/>
    <w:rsid w:val="00297DBB"/>
    <w:rsid w:val="002A0C92"/>
    <w:rsid w:val="002A0FFF"/>
    <w:rsid w:val="002A135F"/>
    <w:rsid w:val="002A2330"/>
    <w:rsid w:val="002A2456"/>
    <w:rsid w:val="002A2593"/>
    <w:rsid w:val="002A263B"/>
    <w:rsid w:val="002A2FC7"/>
    <w:rsid w:val="002A324E"/>
    <w:rsid w:val="002A32A4"/>
    <w:rsid w:val="002A35EC"/>
    <w:rsid w:val="002A472F"/>
    <w:rsid w:val="002A4D9A"/>
    <w:rsid w:val="002A4FDE"/>
    <w:rsid w:val="002A6300"/>
    <w:rsid w:val="002A632D"/>
    <w:rsid w:val="002A658D"/>
    <w:rsid w:val="002A65A8"/>
    <w:rsid w:val="002A7508"/>
    <w:rsid w:val="002A75C2"/>
    <w:rsid w:val="002A7B72"/>
    <w:rsid w:val="002B1A91"/>
    <w:rsid w:val="002B21A8"/>
    <w:rsid w:val="002B36D2"/>
    <w:rsid w:val="002B4881"/>
    <w:rsid w:val="002B4DB1"/>
    <w:rsid w:val="002B676C"/>
    <w:rsid w:val="002B712A"/>
    <w:rsid w:val="002B73F2"/>
    <w:rsid w:val="002B7A96"/>
    <w:rsid w:val="002C0F10"/>
    <w:rsid w:val="002C1B5B"/>
    <w:rsid w:val="002C1E35"/>
    <w:rsid w:val="002C220F"/>
    <w:rsid w:val="002C2A15"/>
    <w:rsid w:val="002C3900"/>
    <w:rsid w:val="002C3AFB"/>
    <w:rsid w:val="002C438F"/>
    <w:rsid w:val="002C43F4"/>
    <w:rsid w:val="002C4476"/>
    <w:rsid w:val="002C4C37"/>
    <w:rsid w:val="002C4C94"/>
    <w:rsid w:val="002C4DD3"/>
    <w:rsid w:val="002C5152"/>
    <w:rsid w:val="002C5249"/>
    <w:rsid w:val="002C5756"/>
    <w:rsid w:val="002C5AAE"/>
    <w:rsid w:val="002C73A9"/>
    <w:rsid w:val="002C76C6"/>
    <w:rsid w:val="002C785C"/>
    <w:rsid w:val="002C78ED"/>
    <w:rsid w:val="002C7987"/>
    <w:rsid w:val="002C7DD6"/>
    <w:rsid w:val="002D006B"/>
    <w:rsid w:val="002D0990"/>
    <w:rsid w:val="002D0A97"/>
    <w:rsid w:val="002D26B7"/>
    <w:rsid w:val="002D27F7"/>
    <w:rsid w:val="002D2B1F"/>
    <w:rsid w:val="002D35AB"/>
    <w:rsid w:val="002D3AB7"/>
    <w:rsid w:val="002D3BBE"/>
    <w:rsid w:val="002D3CA1"/>
    <w:rsid w:val="002D50ED"/>
    <w:rsid w:val="002D5840"/>
    <w:rsid w:val="002E09CF"/>
    <w:rsid w:val="002E1668"/>
    <w:rsid w:val="002E19A7"/>
    <w:rsid w:val="002E1D5E"/>
    <w:rsid w:val="002E1E87"/>
    <w:rsid w:val="002E30E3"/>
    <w:rsid w:val="002E32E1"/>
    <w:rsid w:val="002E3ABB"/>
    <w:rsid w:val="002E3DEB"/>
    <w:rsid w:val="002E3E88"/>
    <w:rsid w:val="002E41BD"/>
    <w:rsid w:val="002E4DCF"/>
    <w:rsid w:val="002E56D1"/>
    <w:rsid w:val="002E5D92"/>
    <w:rsid w:val="002E6054"/>
    <w:rsid w:val="002E634F"/>
    <w:rsid w:val="002E6A82"/>
    <w:rsid w:val="002E7B08"/>
    <w:rsid w:val="002F056B"/>
    <w:rsid w:val="002F0E74"/>
    <w:rsid w:val="002F14A3"/>
    <w:rsid w:val="002F1CE4"/>
    <w:rsid w:val="002F3967"/>
    <w:rsid w:val="002F39B5"/>
    <w:rsid w:val="002F4318"/>
    <w:rsid w:val="002F476F"/>
    <w:rsid w:val="002F4B97"/>
    <w:rsid w:val="002F5DBB"/>
    <w:rsid w:val="002F62ED"/>
    <w:rsid w:val="002F6E96"/>
    <w:rsid w:val="002F738C"/>
    <w:rsid w:val="003004E3"/>
    <w:rsid w:val="003009F6"/>
    <w:rsid w:val="00300F7A"/>
    <w:rsid w:val="00301923"/>
    <w:rsid w:val="00301B30"/>
    <w:rsid w:val="00301CA2"/>
    <w:rsid w:val="0030300A"/>
    <w:rsid w:val="003036C4"/>
    <w:rsid w:val="00303AB8"/>
    <w:rsid w:val="00304340"/>
    <w:rsid w:val="00304411"/>
    <w:rsid w:val="00304F22"/>
    <w:rsid w:val="00305168"/>
    <w:rsid w:val="00305845"/>
    <w:rsid w:val="00305A69"/>
    <w:rsid w:val="00310031"/>
    <w:rsid w:val="003100E4"/>
    <w:rsid w:val="00310A92"/>
    <w:rsid w:val="00311053"/>
    <w:rsid w:val="00311073"/>
    <w:rsid w:val="003110EE"/>
    <w:rsid w:val="003112C6"/>
    <w:rsid w:val="00311376"/>
    <w:rsid w:val="00313091"/>
    <w:rsid w:val="00315206"/>
    <w:rsid w:val="003159EC"/>
    <w:rsid w:val="00315EDC"/>
    <w:rsid w:val="00317016"/>
    <w:rsid w:val="003175C0"/>
    <w:rsid w:val="003176AD"/>
    <w:rsid w:val="0032047C"/>
    <w:rsid w:val="00321287"/>
    <w:rsid w:val="00321FB4"/>
    <w:rsid w:val="0032259E"/>
    <w:rsid w:val="00322728"/>
    <w:rsid w:val="003227E9"/>
    <w:rsid w:val="003239AD"/>
    <w:rsid w:val="00323C7E"/>
    <w:rsid w:val="00324809"/>
    <w:rsid w:val="00325616"/>
    <w:rsid w:val="00326A70"/>
    <w:rsid w:val="00327911"/>
    <w:rsid w:val="00330BF5"/>
    <w:rsid w:val="00331FE7"/>
    <w:rsid w:val="003325E5"/>
    <w:rsid w:val="00332DA2"/>
    <w:rsid w:val="00332E9F"/>
    <w:rsid w:val="00332FF3"/>
    <w:rsid w:val="003332E4"/>
    <w:rsid w:val="003333BD"/>
    <w:rsid w:val="0033477D"/>
    <w:rsid w:val="0033483E"/>
    <w:rsid w:val="00335481"/>
    <w:rsid w:val="00335A50"/>
    <w:rsid w:val="00336284"/>
    <w:rsid w:val="0033693A"/>
    <w:rsid w:val="00336972"/>
    <w:rsid w:val="00340C98"/>
    <w:rsid w:val="00343698"/>
    <w:rsid w:val="0034380D"/>
    <w:rsid w:val="003438EF"/>
    <w:rsid w:val="0034416D"/>
    <w:rsid w:val="0034565A"/>
    <w:rsid w:val="003464C4"/>
    <w:rsid w:val="00346C02"/>
    <w:rsid w:val="00347285"/>
    <w:rsid w:val="00347845"/>
    <w:rsid w:val="00347C58"/>
    <w:rsid w:val="003503FE"/>
    <w:rsid w:val="003505B7"/>
    <w:rsid w:val="00352098"/>
    <w:rsid w:val="0035247D"/>
    <w:rsid w:val="00352AEB"/>
    <w:rsid w:val="00353345"/>
    <w:rsid w:val="003544CC"/>
    <w:rsid w:val="00354E0B"/>
    <w:rsid w:val="00355279"/>
    <w:rsid w:val="00356378"/>
    <w:rsid w:val="003563A5"/>
    <w:rsid w:val="00356B80"/>
    <w:rsid w:val="00356D74"/>
    <w:rsid w:val="003605C4"/>
    <w:rsid w:val="00360F8B"/>
    <w:rsid w:val="00361327"/>
    <w:rsid w:val="003616AE"/>
    <w:rsid w:val="003619B9"/>
    <w:rsid w:val="0036223F"/>
    <w:rsid w:val="00362BDD"/>
    <w:rsid w:val="003636A8"/>
    <w:rsid w:val="00363BCB"/>
    <w:rsid w:val="00364A82"/>
    <w:rsid w:val="00364C30"/>
    <w:rsid w:val="00364F91"/>
    <w:rsid w:val="00367614"/>
    <w:rsid w:val="00367992"/>
    <w:rsid w:val="00371E54"/>
    <w:rsid w:val="00371F80"/>
    <w:rsid w:val="00371FB1"/>
    <w:rsid w:val="0037220B"/>
    <w:rsid w:val="003737D1"/>
    <w:rsid w:val="0037390C"/>
    <w:rsid w:val="003742C3"/>
    <w:rsid w:val="00374AAE"/>
    <w:rsid w:val="003773A7"/>
    <w:rsid w:val="003774B3"/>
    <w:rsid w:val="00377927"/>
    <w:rsid w:val="0038030C"/>
    <w:rsid w:val="003808AD"/>
    <w:rsid w:val="00380CEC"/>
    <w:rsid w:val="00380D9F"/>
    <w:rsid w:val="00380FC6"/>
    <w:rsid w:val="003811A2"/>
    <w:rsid w:val="00381F13"/>
    <w:rsid w:val="00382B10"/>
    <w:rsid w:val="00382E25"/>
    <w:rsid w:val="00382FBD"/>
    <w:rsid w:val="0038340A"/>
    <w:rsid w:val="00384D9A"/>
    <w:rsid w:val="003855E4"/>
    <w:rsid w:val="0038584F"/>
    <w:rsid w:val="00387327"/>
    <w:rsid w:val="0038752B"/>
    <w:rsid w:val="00387F8D"/>
    <w:rsid w:val="0039074F"/>
    <w:rsid w:val="00390EEC"/>
    <w:rsid w:val="0039238C"/>
    <w:rsid w:val="00392E3F"/>
    <w:rsid w:val="00394200"/>
    <w:rsid w:val="00394F5C"/>
    <w:rsid w:val="00395C66"/>
    <w:rsid w:val="00396081"/>
    <w:rsid w:val="003A1231"/>
    <w:rsid w:val="003A1284"/>
    <w:rsid w:val="003A19C0"/>
    <w:rsid w:val="003A1E1A"/>
    <w:rsid w:val="003A1F29"/>
    <w:rsid w:val="003A249E"/>
    <w:rsid w:val="003A2A7A"/>
    <w:rsid w:val="003A2B59"/>
    <w:rsid w:val="003A3863"/>
    <w:rsid w:val="003A3CD5"/>
    <w:rsid w:val="003A463A"/>
    <w:rsid w:val="003A472B"/>
    <w:rsid w:val="003A5087"/>
    <w:rsid w:val="003A5DB3"/>
    <w:rsid w:val="003A626C"/>
    <w:rsid w:val="003A6789"/>
    <w:rsid w:val="003A720E"/>
    <w:rsid w:val="003A7CAF"/>
    <w:rsid w:val="003B0162"/>
    <w:rsid w:val="003B1901"/>
    <w:rsid w:val="003B265B"/>
    <w:rsid w:val="003B28C3"/>
    <w:rsid w:val="003B2991"/>
    <w:rsid w:val="003B2BD8"/>
    <w:rsid w:val="003B2C34"/>
    <w:rsid w:val="003B4C37"/>
    <w:rsid w:val="003B5C1C"/>
    <w:rsid w:val="003B5C79"/>
    <w:rsid w:val="003B5DC3"/>
    <w:rsid w:val="003B627F"/>
    <w:rsid w:val="003B739B"/>
    <w:rsid w:val="003B7C68"/>
    <w:rsid w:val="003C00BE"/>
    <w:rsid w:val="003C08C6"/>
    <w:rsid w:val="003C0E8F"/>
    <w:rsid w:val="003C12EB"/>
    <w:rsid w:val="003C1AEA"/>
    <w:rsid w:val="003C26E7"/>
    <w:rsid w:val="003C27FD"/>
    <w:rsid w:val="003C40B9"/>
    <w:rsid w:val="003C450B"/>
    <w:rsid w:val="003C4F09"/>
    <w:rsid w:val="003C5A1F"/>
    <w:rsid w:val="003C5C89"/>
    <w:rsid w:val="003C68D0"/>
    <w:rsid w:val="003C7264"/>
    <w:rsid w:val="003D0A06"/>
    <w:rsid w:val="003D1291"/>
    <w:rsid w:val="003D18A0"/>
    <w:rsid w:val="003D1A81"/>
    <w:rsid w:val="003D1C12"/>
    <w:rsid w:val="003D4581"/>
    <w:rsid w:val="003D53B9"/>
    <w:rsid w:val="003D56CF"/>
    <w:rsid w:val="003D585A"/>
    <w:rsid w:val="003D66B9"/>
    <w:rsid w:val="003D6746"/>
    <w:rsid w:val="003D685E"/>
    <w:rsid w:val="003D7C59"/>
    <w:rsid w:val="003E038B"/>
    <w:rsid w:val="003E0568"/>
    <w:rsid w:val="003E1329"/>
    <w:rsid w:val="003E141A"/>
    <w:rsid w:val="003E1BE6"/>
    <w:rsid w:val="003E2B74"/>
    <w:rsid w:val="003E36F4"/>
    <w:rsid w:val="003E38F4"/>
    <w:rsid w:val="003E3D84"/>
    <w:rsid w:val="003E40D3"/>
    <w:rsid w:val="003E473C"/>
    <w:rsid w:val="003E4B51"/>
    <w:rsid w:val="003E4CA2"/>
    <w:rsid w:val="003E4EA5"/>
    <w:rsid w:val="003E5D6C"/>
    <w:rsid w:val="003E68F3"/>
    <w:rsid w:val="003E6A68"/>
    <w:rsid w:val="003E715B"/>
    <w:rsid w:val="003E75F7"/>
    <w:rsid w:val="003F04FB"/>
    <w:rsid w:val="003F12D9"/>
    <w:rsid w:val="003F176E"/>
    <w:rsid w:val="003F2D6C"/>
    <w:rsid w:val="003F4091"/>
    <w:rsid w:val="003F4B90"/>
    <w:rsid w:val="003F589C"/>
    <w:rsid w:val="003F5C8A"/>
    <w:rsid w:val="003F6DDA"/>
    <w:rsid w:val="003F79F1"/>
    <w:rsid w:val="00400011"/>
    <w:rsid w:val="00400669"/>
    <w:rsid w:val="00401081"/>
    <w:rsid w:val="0040251E"/>
    <w:rsid w:val="00402A52"/>
    <w:rsid w:val="00403794"/>
    <w:rsid w:val="00403C70"/>
    <w:rsid w:val="00404A07"/>
    <w:rsid w:val="00406A4B"/>
    <w:rsid w:val="00407046"/>
    <w:rsid w:val="0040749F"/>
    <w:rsid w:val="004075C8"/>
    <w:rsid w:val="0040768A"/>
    <w:rsid w:val="004105F5"/>
    <w:rsid w:val="00410D4D"/>
    <w:rsid w:val="00411D2B"/>
    <w:rsid w:val="004127AF"/>
    <w:rsid w:val="00412CDF"/>
    <w:rsid w:val="00413754"/>
    <w:rsid w:val="004138DB"/>
    <w:rsid w:val="00413F33"/>
    <w:rsid w:val="00414E04"/>
    <w:rsid w:val="00416F72"/>
    <w:rsid w:val="00416FA9"/>
    <w:rsid w:val="004171D1"/>
    <w:rsid w:val="00420457"/>
    <w:rsid w:val="004205BB"/>
    <w:rsid w:val="0042099C"/>
    <w:rsid w:val="00421067"/>
    <w:rsid w:val="004228DE"/>
    <w:rsid w:val="00422CC1"/>
    <w:rsid w:val="00422E67"/>
    <w:rsid w:val="00424BE7"/>
    <w:rsid w:val="00424ED9"/>
    <w:rsid w:val="00425003"/>
    <w:rsid w:val="004257E4"/>
    <w:rsid w:val="00426760"/>
    <w:rsid w:val="00426FD0"/>
    <w:rsid w:val="0042756C"/>
    <w:rsid w:val="0043028A"/>
    <w:rsid w:val="00430B48"/>
    <w:rsid w:val="004319F8"/>
    <w:rsid w:val="0043287B"/>
    <w:rsid w:val="0043299C"/>
    <w:rsid w:val="00432CE8"/>
    <w:rsid w:val="00432DD9"/>
    <w:rsid w:val="00433D9D"/>
    <w:rsid w:val="00433F3F"/>
    <w:rsid w:val="004343E2"/>
    <w:rsid w:val="0043487E"/>
    <w:rsid w:val="00434AB5"/>
    <w:rsid w:val="0043518B"/>
    <w:rsid w:val="00436309"/>
    <w:rsid w:val="00436731"/>
    <w:rsid w:val="004373C2"/>
    <w:rsid w:val="00441D77"/>
    <w:rsid w:val="004421E6"/>
    <w:rsid w:val="00442985"/>
    <w:rsid w:val="004438E6"/>
    <w:rsid w:val="00444CC7"/>
    <w:rsid w:val="00444E3E"/>
    <w:rsid w:val="004464E9"/>
    <w:rsid w:val="00446A23"/>
    <w:rsid w:val="00450193"/>
    <w:rsid w:val="00450438"/>
    <w:rsid w:val="004541C3"/>
    <w:rsid w:val="004557BD"/>
    <w:rsid w:val="004564F8"/>
    <w:rsid w:val="004566E6"/>
    <w:rsid w:val="00456793"/>
    <w:rsid w:val="0045754A"/>
    <w:rsid w:val="004578C7"/>
    <w:rsid w:val="004602D9"/>
    <w:rsid w:val="004608B4"/>
    <w:rsid w:val="00461023"/>
    <w:rsid w:val="00461263"/>
    <w:rsid w:val="0046235D"/>
    <w:rsid w:val="00464166"/>
    <w:rsid w:val="004641B2"/>
    <w:rsid w:val="00464A41"/>
    <w:rsid w:val="004651A7"/>
    <w:rsid w:val="00465EE7"/>
    <w:rsid w:val="00466F49"/>
    <w:rsid w:val="00467D4E"/>
    <w:rsid w:val="00467F3C"/>
    <w:rsid w:val="004700F3"/>
    <w:rsid w:val="00470A08"/>
    <w:rsid w:val="0047110F"/>
    <w:rsid w:val="00471643"/>
    <w:rsid w:val="004719E0"/>
    <w:rsid w:val="00472558"/>
    <w:rsid w:val="00472BA5"/>
    <w:rsid w:val="00474C16"/>
    <w:rsid w:val="00474D7C"/>
    <w:rsid w:val="00474E36"/>
    <w:rsid w:val="004764AB"/>
    <w:rsid w:val="00476C23"/>
    <w:rsid w:val="0047754A"/>
    <w:rsid w:val="0047762E"/>
    <w:rsid w:val="004778CF"/>
    <w:rsid w:val="00480564"/>
    <w:rsid w:val="004806EC"/>
    <w:rsid w:val="004816A8"/>
    <w:rsid w:val="00481B9C"/>
    <w:rsid w:val="00481BA0"/>
    <w:rsid w:val="00482574"/>
    <w:rsid w:val="004837B4"/>
    <w:rsid w:val="00483C56"/>
    <w:rsid w:val="00485C86"/>
    <w:rsid w:val="00486E24"/>
    <w:rsid w:val="0048746C"/>
    <w:rsid w:val="0049055F"/>
    <w:rsid w:val="004929D0"/>
    <w:rsid w:val="00492CE4"/>
    <w:rsid w:val="00492E93"/>
    <w:rsid w:val="00493558"/>
    <w:rsid w:val="00493A9A"/>
    <w:rsid w:val="00495059"/>
    <w:rsid w:val="00495B50"/>
    <w:rsid w:val="00495F76"/>
    <w:rsid w:val="004963B7"/>
    <w:rsid w:val="00496584"/>
    <w:rsid w:val="00496870"/>
    <w:rsid w:val="00497478"/>
    <w:rsid w:val="00497A26"/>
    <w:rsid w:val="00497A5D"/>
    <w:rsid w:val="004A13CC"/>
    <w:rsid w:val="004A2826"/>
    <w:rsid w:val="004A30DB"/>
    <w:rsid w:val="004A3B48"/>
    <w:rsid w:val="004A4F23"/>
    <w:rsid w:val="004A644E"/>
    <w:rsid w:val="004A6905"/>
    <w:rsid w:val="004A69C2"/>
    <w:rsid w:val="004A6C5A"/>
    <w:rsid w:val="004A7273"/>
    <w:rsid w:val="004A7CB3"/>
    <w:rsid w:val="004B03DC"/>
    <w:rsid w:val="004B0966"/>
    <w:rsid w:val="004B1573"/>
    <w:rsid w:val="004B2218"/>
    <w:rsid w:val="004B224B"/>
    <w:rsid w:val="004B2B5F"/>
    <w:rsid w:val="004B4241"/>
    <w:rsid w:val="004B4CEF"/>
    <w:rsid w:val="004B5E69"/>
    <w:rsid w:val="004B6A9B"/>
    <w:rsid w:val="004B6E1A"/>
    <w:rsid w:val="004B7E08"/>
    <w:rsid w:val="004C1D99"/>
    <w:rsid w:val="004C327A"/>
    <w:rsid w:val="004C4742"/>
    <w:rsid w:val="004C47E2"/>
    <w:rsid w:val="004C47F8"/>
    <w:rsid w:val="004C491E"/>
    <w:rsid w:val="004C5C0A"/>
    <w:rsid w:val="004C633B"/>
    <w:rsid w:val="004C6944"/>
    <w:rsid w:val="004C7892"/>
    <w:rsid w:val="004C79CE"/>
    <w:rsid w:val="004C7E3A"/>
    <w:rsid w:val="004D11B4"/>
    <w:rsid w:val="004D1467"/>
    <w:rsid w:val="004D1472"/>
    <w:rsid w:val="004D1484"/>
    <w:rsid w:val="004D156A"/>
    <w:rsid w:val="004D17F2"/>
    <w:rsid w:val="004D1882"/>
    <w:rsid w:val="004D191A"/>
    <w:rsid w:val="004D1E03"/>
    <w:rsid w:val="004D282A"/>
    <w:rsid w:val="004D2A1A"/>
    <w:rsid w:val="004D2C07"/>
    <w:rsid w:val="004D374E"/>
    <w:rsid w:val="004D3F16"/>
    <w:rsid w:val="004D4627"/>
    <w:rsid w:val="004D4D26"/>
    <w:rsid w:val="004D5188"/>
    <w:rsid w:val="004D642B"/>
    <w:rsid w:val="004D6E90"/>
    <w:rsid w:val="004D7B1E"/>
    <w:rsid w:val="004D7C32"/>
    <w:rsid w:val="004E1A3F"/>
    <w:rsid w:val="004E2024"/>
    <w:rsid w:val="004E3658"/>
    <w:rsid w:val="004E4060"/>
    <w:rsid w:val="004E4A58"/>
    <w:rsid w:val="004E6892"/>
    <w:rsid w:val="004E69D4"/>
    <w:rsid w:val="004E6ECD"/>
    <w:rsid w:val="004E7424"/>
    <w:rsid w:val="004E79D7"/>
    <w:rsid w:val="004E7CE0"/>
    <w:rsid w:val="004E7D3A"/>
    <w:rsid w:val="004F1115"/>
    <w:rsid w:val="004F3A40"/>
    <w:rsid w:val="004F40BF"/>
    <w:rsid w:val="004F4520"/>
    <w:rsid w:val="004F452E"/>
    <w:rsid w:val="004F501C"/>
    <w:rsid w:val="004F51FA"/>
    <w:rsid w:val="004F5BD4"/>
    <w:rsid w:val="004F5D59"/>
    <w:rsid w:val="004F643D"/>
    <w:rsid w:val="004F64F5"/>
    <w:rsid w:val="004F76D0"/>
    <w:rsid w:val="00500532"/>
    <w:rsid w:val="00500A47"/>
    <w:rsid w:val="00501B96"/>
    <w:rsid w:val="00501D32"/>
    <w:rsid w:val="00501F9E"/>
    <w:rsid w:val="00502603"/>
    <w:rsid w:val="00502E2A"/>
    <w:rsid w:val="005042A4"/>
    <w:rsid w:val="00505707"/>
    <w:rsid w:val="0050576C"/>
    <w:rsid w:val="005069A6"/>
    <w:rsid w:val="005075C2"/>
    <w:rsid w:val="00507600"/>
    <w:rsid w:val="00507617"/>
    <w:rsid w:val="00511AF0"/>
    <w:rsid w:val="00512F58"/>
    <w:rsid w:val="00512F80"/>
    <w:rsid w:val="00512FFD"/>
    <w:rsid w:val="00513047"/>
    <w:rsid w:val="0051403B"/>
    <w:rsid w:val="005142B6"/>
    <w:rsid w:val="00514A47"/>
    <w:rsid w:val="00515044"/>
    <w:rsid w:val="00515AEA"/>
    <w:rsid w:val="00516C8A"/>
    <w:rsid w:val="00516FBE"/>
    <w:rsid w:val="00517523"/>
    <w:rsid w:val="00517E90"/>
    <w:rsid w:val="005205FB"/>
    <w:rsid w:val="00520F94"/>
    <w:rsid w:val="00521FC9"/>
    <w:rsid w:val="00522782"/>
    <w:rsid w:val="00523D2B"/>
    <w:rsid w:val="0052430B"/>
    <w:rsid w:val="005261E1"/>
    <w:rsid w:val="00526992"/>
    <w:rsid w:val="00526D9C"/>
    <w:rsid w:val="00526F50"/>
    <w:rsid w:val="005270DD"/>
    <w:rsid w:val="005275A7"/>
    <w:rsid w:val="00527CEC"/>
    <w:rsid w:val="005301AD"/>
    <w:rsid w:val="005308A2"/>
    <w:rsid w:val="005333A7"/>
    <w:rsid w:val="005346CE"/>
    <w:rsid w:val="005352A5"/>
    <w:rsid w:val="00535FC4"/>
    <w:rsid w:val="0053697F"/>
    <w:rsid w:val="00536D8C"/>
    <w:rsid w:val="00536D9D"/>
    <w:rsid w:val="00540168"/>
    <w:rsid w:val="00540303"/>
    <w:rsid w:val="005404B3"/>
    <w:rsid w:val="00540983"/>
    <w:rsid w:val="005409DF"/>
    <w:rsid w:val="00540C04"/>
    <w:rsid w:val="005425D2"/>
    <w:rsid w:val="00542791"/>
    <w:rsid w:val="00543704"/>
    <w:rsid w:val="00543863"/>
    <w:rsid w:val="00545553"/>
    <w:rsid w:val="005465F3"/>
    <w:rsid w:val="00546D9D"/>
    <w:rsid w:val="00547503"/>
    <w:rsid w:val="00550A55"/>
    <w:rsid w:val="00551076"/>
    <w:rsid w:val="005516A7"/>
    <w:rsid w:val="00551F2A"/>
    <w:rsid w:val="005523A6"/>
    <w:rsid w:val="00552C98"/>
    <w:rsid w:val="00553B3E"/>
    <w:rsid w:val="00553ED3"/>
    <w:rsid w:val="00554510"/>
    <w:rsid w:val="00554691"/>
    <w:rsid w:val="00554CC3"/>
    <w:rsid w:val="0055635B"/>
    <w:rsid w:val="0055674D"/>
    <w:rsid w:val="00557B6B"/>
    <w:rsid w:val="0056013E"/>
    <w:rsid w:val="00560A10"/>
    <w:rsid w:val="00560B54"/>
    <w:rsid w:val="0056176D"/>
    <w:rsid w:val="00561A19"/>
    <w:rsid w:val="0056311C"/>
    <w:rsid w:val="00563CED"/>
    <w:rsid w:val="0056439B"/>
    <w:rsid w:val="005649FC"/>
    <w:rsid w:val="00564B66"/>
    <w:rsid w:val="00564BF3"/>
    <w:rsid w:val="00564DC4"/>
    <w:rsid w:val="0056586F"/>
    <w:rsid w:val="00565CC0"/>
    <w:rsid w:val="005661DF"/>
    <w:rsid w:val="00567D7D"/>
    <w:rsid w:val="005703FF"/>
    <w:rsid w:val="00570C2E"/>
    <w:rsid w:val="005724EB"/>
    <w:rsid w:val="00572890"/>
    <w:rsid w:val="00573572"/>
    <w:rsid w:val="00573D5A"/>
    <w:rsid w:val="005744C2"/>
    <w:rsid w:val="00574980"/>
    <w:rsid w:val="005766EA"/>
    <w:rsid w:val="0057791D"/>
    <w:rsid w:val="00580747"/>
    <w:rsid w:val="00580852"/>
    <w:rsid w:val="005814AF"/>
    <w:rsid w:val="005814F4"/>
    <w:rsid w:val="00581C3F"/>
    <w:rsid w:val="00584587"/>
    <w:rsid w:val="00584597"/>
    <w:rsid w:val="00584C24"/>
    <w:rsid w:val="00584E6D"/>
    <w:rsid w:val="00585145"/>
    <w:rsid w:val="005852C0"/>
    <w:rsid w:val="00585D9D"/>
    <w:rsid w:val="005864D7"/>
    <w:rsid w:val="00586EDC"/>
    <w:rsid w:val="005876C6"/>
    <w:rsid w:val="00587BF6"/>
    <w:rsid w:val="00591882"/>
    <w:rsid w:val="0059268E"/>
    <w:rsid w:val="00592900"/>
    <w:rsid w:val="005943D8"/>
    <w:rsid w:val="00595248"/>
    <w:rsid w:val="005959F2"/>
    <w:rsid w:val="00595E5E"/>
    <w:rsid w:val="00595FA4"/>
    <w:rsid w:val="0059606C"/>
    <w:rsid w:val="00596125"/>
    <w:rsid w:val="00596CE9"/>
    <w:rsid w:val="005973DF"/>
    <w:rsid w:val="00597B62"/>
    <w:rsid w:val="005A0025"/>
    <w:rsid w:val="005A067D"/>
    <w:rsid w:val="005A2111"/>
    <w:rsid w:val="005A3AC7"/>
    <w:rsid w:val="005A4271"/>
    <w:rsid w:val="005A457D"/>
    <w:rsid w:val="005A48E8"/>
    <w:rsid w:val="005A5583"/>
    <w:rsid w:val="005A6651"/>
    <w:rsid w:val="005A66E9"/>
    <w:rsid w:val="005A73CE"/>
    <w:rsid w:val="005A75B7"/>
    <w:rsid w:val="005A7A20"/>
    <w:rsid w:val="005B087D"/>
    <w:rsid w:val="005B08E6"/>
    <w:rsid w:val="005B10F3"/>
    <w:rsid w:val="005B12B0"/>
    <w:rsid w:val="005B15B4"/>
    <w:rsid w:val="005B1E64"/>
    <w:rsid w:val="005B2187"/>
    <w:rsid w:val="005B27AD"/>
    <w:rsid w:val="005B307C"/>
    <w:rsid w:val="005B31F6"/>
    <w:rsid w:val="005B3FE6"/>
    <w:rsid w:val="005B404A"/>
    <w:rsid w:val="005B44BF"/>
    <w:rsid w:val="005B4AFE"/>
    <w:rsid w:val="005B574A"/>
    <w:rsid w:val="005B58A6"/>
    <w:rsid w:val="005B5C62"/>
    <w:rsid w:val="005B690B"/>
    <w:rsid w:val="005C0CB0"/>
    <w:rsid w:val="005C18B5"/>
    <w:rsid w:val="005C25FC"/>
    <w:rsid w:val="005C3E22"/>
    <w:rsid w:val="005C46AF"/>
    <w:rsid w:val="005C4CAC"/>
    <w:rsid w:val="005C5AC8"/>
    <w:rsid w:val="005D051F"/>
    <w:rsid w:val="005D12FA"/>
    <w:rsid w:val="005D2BA6"/>
    <w:rsid w:val="005D3028"/>
    <w:rsid w:val="005D3644"/>
    <w:rsid w:val="005D44C6"/>
    <w:rsid w:val="005D4BCE"/>
    <w:rsid w:val="005D5C66"/>
    <w:rsid w:val="005D5ED2"/>
    <w:rsid w:val="005D645B"/>
    <w:rsid w:val="005D6460"/>
    <w:rsid w:val="005D7124"/>
    <w:rsid w:val="005D76C7"/>
    <w:rsid w:val="005E00C6"/>
    <w:rsid w:val="005E0288"/>
    <w:rsid w:val="005E104F"/>
    <w:rsid w:val="005E10D2"/>
    <w:rsid w:val="005E2002"/>
    <w:rsid w:val="005E2CDF"/>
    <w:rsid w:val="005E39AE"/>
    <w:rsid w:val="005E3DD5"/>
    <w:rsid w:val="005E4485"/>
    <w:rsid w:val="005E465E"/>
    <w:rsid w:val="005E4E92"/>
    <w:rsid w:val="005E5603"/>
    <w:rsid w:val="005E599B"/>
    <w:rsid w:val="005E5AA0"/>
    <w:rsid w:val="005E5BCC"/>
    <w:rsid w:val="005E5BF9"/>
    <w:rsid w:val="005E7B57"/>
    <w:rsid w:val="005F0181"/>
    <w:rsid w:val="005F2BD9"/>
    <w:rsid w:val="005F33D3"/>
    <w:rsid w:val="005F3C03"/>
    <w:rsid w:val="005F3F72"/>
    <w:rsid w:val="005F470B"/>
    <w:rsid w:val="005F5E69"/>
    <w:rsid w:val="005F6E78"/>
    <w:rsid w:val="005F780D"/>
    <w:rsid w:val="005F7D8F"/>
    <w:rsid w:val="0060091B"/>
    <w:rsid w:val="00601A8B"/>
    <w:rsid w:val="00601E45"/>
    <w:rsid w:val="00602A9F"/>
    <w:rsid w:val="0060323A"/>
    <w:rsid w:val="006040B4"/>
    <w:rsid w:val="00604D88"/>
    <w:rsid w:val="006051CE"/>
    <w:rsid w:val="00606BA9"/>
    <w:rsid w:val="00607AB9"/>
    <w:rsid w:val="00607B72"/>
    <w:rsid w:val="00611B36"/>
    <w:rsid w:val="0061363C"/>
    <w:rsid w:val="00613DD2"/>
    <w:rsid w:val="006149F5"/>
    <w:rsid w:val="00614A5F"/>
    <w:rsid w:val="00616459"/>
    <w:rsid w:val="00617980"/>
    <w:rsid w:val="006201A2"/>
    <w:rsid w:val="00620728"/>
    <w:rsid w:val="00621110"/>
    <w:rsid w:val="00621ACC"/>
    <w:rsid w:val="00621D8D"/>
    <w:rsid w:val="006223EE"/>
    <w:rsid w:val="00622572"/>
    <w:rsid w:val="0062291D"/>
    <w:rsid w:val="006231AC"/>
    <w:rsid w:val="006238D9"/>
    <w:rsid w:val="00624608"/>
    <w:rsid w:val="006249F2"/>
    <w:rsid w:val="00624A78"/>
    <w:rsid w:val="006255DF"/>
    <w:rsid w:val="00626C0B"/>
    <w:rsid w:val="006275B9"/>
    <w:rsid w:val="00627D5B"/>
    <w:rsid w:val="00630382"/>
    <w:rsid w:val="0063115D"/>
    <w:rsid w:val="00631DDF"/>
    <w:rsid w:val="006325B6"/>
    <w:rsid w:val="0063287D"/>
    <w:rsid w:val="00633850"/>
    <w:rsid w:val="00634671"/>
    <w:rsid w:val="00635560"/>
    <w:rsid w:val="0063567A"/>
    <w:rsid w:val="00636102"/>
    <w:rsid w:val="0063671E"/>
    <w:rsid w:val="00636748"/>
    <w:rsid w:val="006377ED"/>
    <w:rsid w:val="006403F6"/>
    <w:rsid w:val="00640C16"/>
    <w:rsid w:val="00641C2A"/>
    <w:rsid w:val="00641E44"/>
    <w:rsid w:val="00642FFB"/>
    <w:rsid w:val="00643966"/>
    <w:rsid w:val="00644AB4"/>
    <w:rsid w:val="006509E0"/>
    <w:rsid w:val="006514C1"/>
    <w:rsid w:val="00652E05"/>
    <w:rsid w:val="00652FD3"/>
    <w:rsid w:val="00653A07"/>
    <w:rsid w:val="006543D1"/>
    <w:rsid w:val="00656211"/>
    <w:rsid w:val="00656273"/>
    <w:rsid w:val="006568D9"/>
    <w:rsid w:val="006579D5"/>
    <w:rsid w:val="0066152E"/>
    <w:rsid w:val="006623BB"/>
    <w:rsid w:val="00663F7A"/>
    <w:rsid w:val="00664AF3"/>
    <w:rsid w:val="00665218"/>
    <w:rsid w:val="006654BE"/>
    <w:rsid w:val="006661BF"/>
    <w:rsid w:val="00667125"/>
    <w:rsid w:val="006701FE"/>
    <w:rsid w:val="00670D67"/>
    <w:rsid w:val="00671D1A"/>
    <w:rsid w:val="00671F62"/>
    <w:rsid w:val="006726AB"/>
    <w:rsid w:val="00672764"/>
    <w:rsid w:val="006755F7"/>
    <w:rsid w:val="00675C77"/>
    <w:rsid w:val="00676394"/>
    <w:rsid w:val="006766B9"/>
    <w:rsid w:val="00676C77"/>
    <w:rsid w:val="00676E5B"/>
    <w:rsid w:val="0068002F"/>
    <w:rsid w:val="0068012E"/>
    <w:rsid w:val="00680854"/>
    <w:rsid w:val="00680E30"/>
    <w:rsid w:val="006814DC"/>
    <w:rsid w:val="0068151B"/>
    <w:rsid w:val="0068152A"/>
    <w:rsid w:val="006815CA"/>
    <w:rsid w:val="006838C1"/>
    <w:rsid w:val="00683AD7"/>
    <w:rsid w:val="006848F0"/>
    <w:rsid w:val="00684A99"/>
    <w:rsid w:val="006851A1"/>
    <w:rsid w:val="00685AF8"/>
    <w:rsid w:val="00686029"/>
    <w:rsid w:val="00686E3F"/>
    <w:rsid w:val="00690BCD"/>
    <w:rsid w:val="00690D69"/>
    <w:rsid w:val="006919E0"/>
    <w:rsid w:val="00691AD8"/>
    <w:rsid w:val="00691C50"/>
    <w:rsid w:val="00691CED"/>
    <w:rsid w:val="00693344"/>
    <w:rsid w:val="006939CD"/>
    <w:rsid w:val="00693E2E"/>
    <w:rsid w:val="0069571A"/>
    <w:rsid w:val="00695B19"/>
    <w:rsid w:val="00695CD1"/>
    <w:rsid w:val="006973CF"/>
    <w:rsid w:val="006A00B3"/>
    <w:rsid w:val="006A0631"/>
    <w:rsid w:val="006A14C4"/>
    <w:rsid w:val="006A2309"/>
    <w:rsid w:val="006A2BF3"/>
    <w:rsid w:val="006A4199"/>
    <w:rsid w:val="006A4AFF"/>
    <w:rsid w:val="006A5285"/>
    <w:rsid w:val="006A5EAF"/>
    <w:rsid w:val="006A62D3"/>
    <w:rsid w:val="006A635B"/>
    <w:rsid w:val="006A7236"/>
    <w:rsid w:val="006A73CE"/>
    <w:rsid w:val="006A7584"/>
    <w:rsid w:val="006B01F7"/>
    <w:rsid w:val="006B1F17"/>
    <w:rsid w:val="006B25BA"/>
    <w:rsid w:val="006B2E3B"/>
    <w:rsid w:val="006B2F75"/>
    <w:rsid w:val="006B3368"/>
    <w:rsid w:val="006B477D"/>
    <w:rsid w:val="006B4B4E"/>
    <w:rsid w:val="006B572B"/>
    <w:rsid w:val="006B5AB6"/>
    <w:rsid w:val="006B618A"/>
    <w:rsid w:val="006B63E5"/>
    <w:rsid w:val="006B658B"/>
    <w:rsid w:val="006B6690"/>
    <w:rsid w:val="006C193B"/>
    <w:rsid w:val="006C24CF"/>
    <w:rsid w:val="006C2BE0"/>
    <w:rsid w:val="006C3097"/>
    <w:rsid w:val="006C44CB"/>
    <w:rsid w:val="006C45F9"/>
    <w:rsid w:val="006C499D"/>
    <w:rsid w:val="006C4C1D"/>
    <w:rsid w:val="006C58F4"/>
    <w:rsid w:val="006C5DAB"/>
    <w:rsid w:val="006C60A4"/>
    <w:rsid w:val="006C621B"/>
    <w:rsid w:val="006C651E"/>
    <w:rsid w:val="006C6E06"/>
    <w:rsid w:val="006D097E"/>
    <w:rsid w:val="006D1984"/>
    <w:rsid w:val="006D2790"/>
    <w:rsid w:val="006D3C0B"/>
    <w:rsid w:val="006D4123"/>
    <w:rsid w:val="006D5B6D"/>
    <w:rsid w:val="006D6502"/>
    <w:rsid w:val="006D688E"/>
    <w:rsid w:val="006D696E"/>
    <w:rsid w:val="006D6B36"/>
    <w:rsid w:val="006D7144"/>
    <w:rsid w:val="006D7591"/>
    <w:rsid w:val="006D7C73"/>
    <w:rsid w:val="006E0427"/>
    <w:rsid w:val="006E0B2A"/>
    <w:rsid w:val="006E0BB0"/>
    <w:rsid w:val="006E0CF3"/>
    <w:rsid w:val="006E2716"/>
    <w:rsid w:val="006E2DF2"/>
    <w:rsid w:val="006E496C"/>
    <w:rsid w:val="006E4A14"/>
    <w:rsid w:val="006E4A71"/>
    <w:rsid w:val="006E6931"/>
    <w:rsid w:val="006E6B6B"/>
    <w:rsid w:val="006F07ED"/>
    <w:rsid w:val="006F27C3"/>
    <w:rsid w:val="006F2881"/>
    <w:rsid w:val="006F2FB3"/>
    <w:rsid w:val="006F32C2"/>
    <w:rsid w:val="006F344E"/>
    <w:rsid w:val="006F3D4C"/>
    <w:rsid w:val="006F4790"/>
    <w:rsid w:val="006F57FD"/>
    <w:rsid w:val="006F65CE"/>
    <w:rsid w:val="006F66B2"/>
    <w:rsid w:val="006F6951"/>
    <w:rsid w:val="006F6FAC"/>
    <w:rsid w:val="006F7243"/>
    <w:rsid w:val="007005EE"/>
    <w:rsid w:val="007006E9"/>
    <w:rsid w:val="007008BE"/>
    <w:rsid w:val="00700F80"/>
    <w:rsid w:val="00701460"/>
    <w:rsid w:val="00701C26"/>
    <w:rsid w:val="007026E9"/>
    <w:rsid w:val="00703775"/>
    <w:rsid w:val="00705DF0"/>
    <w:rsid w:val="00706575"/>
    <w:rsid w:val="00707A10"/>
    <w:rsid w:val="00710224"/>
    <w:rsid w:val="00710C1E"/>
    <w:rsid w:val="00710FB9"/>
    <w:rsid w:val="0071204C"/>
    <w:rsid w:val="007120E6"/>
    <w:rsid w:val="00712915"/>
    <w:rsid w:val="0071335F"/>
    <w:rsid w:val="007133CA"/>
    <w:rsid w:val="00713897"/>
    <w:rsid w:val="007142F5"/>
    <w:rsid w:val="00715AB8"/>
    <w:rsid w:val="007169BA"/>
    <w:rsid w:val="00717C93"/>
    <w:rsid w:val="00717E84"/>
    <w:rsid w:val="0072085D"/>
    <w:rsid w:val="007209E4"/>
    <w:rsid w:val="00721B3E"/>
    <w:rsid w:val="00721D6B"/>
    <w:rsid w:val="00722D1B"/>
    <w:rsid w:val="007232C7"/>
    <w:rsid w:val="00724DF4"/>
    <w:rsid w:val="00725BBA"/>
    <w:rsid w:val="00725BD7"/>
    <w:rsid w:val="00725D97"/>
    <w:rsid w:val="00726AFC"/>
    <w:rsid w:val="007278AB"/>
    <w:rsid w:val="00727A4A"/>
    <w:rsid w:val="00730346"/>
    <w:rsid w:val="00730402"/>
    <w:rsid w:val="00730425"/>
    <w:rsid w:val="0073058B"/>
    <w:rsid w:val="0073092E"/>
    <w:rsid w:val="00730969"/>
    <w:rsid w:val="00730A33"/>
    <w:rsid w:val="00731B14"/>
    <w:rsid w:val="007323F1"/>
    <w:rsid w:val="007336F7"/>
    <w:rsid w:val="00734CCD"/>
    <w:rsid w:val="00735173"/>
    <w:rsid w:val="007356F9"/>
    <w:rsid w:val="00736103"/>
    <w:rsid w:val="00736D1A"/>
    <w:rsid w:val="0074024D"/>
    <w:rsid w:val="0074097B"/>
    <w:rsid w:val="00740FFD"/>
    <w:rsid w:val="0074103E"/>
    <w:rsid w:val="007425C4"/>
    <w:rsid w:val="007431F5"/>
    <w:rsid w:val="007437A7"/>
    <w:rsid w:val="00743B6E"/>
    <w:rsid w:val="00743C20"/>
    <w:rsid w:val="00743FD5"/>
    <w:rsid w:val="007446C3"/>
    <w:rsid w:val="00745764"/>
    <w:rsid w:val="00745793"/>
    <w:rsid w:val="00745F04"/>
    <w:rsid w:val="00746C29"/>
    <w:rsid w:val="00746F44"/>
    <w:rsid w:val="007472B2"/>
    <w:rsid w:val="007472F4"/>
    <w:rsid w:val="00747FCE"/>
    <w:rsid w:val="007511E6"/>
    <w:rsid w:val="00751CC6"/>
    <w:rsid w:val="007520E2"/>
    <w:rsid w:val="0075226F"/>
    <w:rsid w:val="00752658"/>
    <w:rsid w:val="00752BC3"/>
    <w:rsid w:val="00753733"/>
    <w:rsid w:val="007555BF"/>
    <w:rsid w:val="0075671C"/>
    <w:rsid w:val="00756AA4"/>
    <w:rsid w:val="00756EB3"/>
    <w:rsid w:val="007577A9"/>
    <w:rsid w:val="00757A08"/>
    <w:rsid w:val="007601CB"/>
    <w:rsid w:val="0076044C"/>
    <w:rsid w:val="007607B9"/>
    <w:rsid w:val="00761355"/>
    <w:rsid w:val="00761D86"/>
    <w:rsid w:val="00761F3C"/>
    <w:rsid w:val="00762D34"/>
    <w:rsid w:val="00762DDC"/>
    <w:rsid w:val="00764BB8"/>
    <w:rsid w:val="0076504A"/>
    <w:rsid w:val="00766188"/>
    <w:rsid w:val="00766228"/>
    <w:rsid w:val="00767331"/>
    <w:rsid w:val="007673C0"/>
    <w:rsid w:val="00770E35"/>
    <w:rsid w:val="007723BD"/>
    <w:rsid w:val="00772801"/>
    <w:rsid w:val="0077306A"/>
    <w:rsid w:val="0077405C"/>
    <w:rsid w:val="007740B9"/>
    <w:rsid w:val="007741A7"/>
    <w:rsid w:val="007747A8"/>
    <w:rsid w:val="00774B11"/>
    <w:rsid w:val="00775311"/>
    <w:rsid w:val="00776236"/>
    <w:rsid w:val="00776371"/>
    <w:rsid w:val="00776614"/>
    <w:rsid w:val="00776F47"/>
    <w:rsid w:val="00777AF9"/>
    <w:rsid w:val="00780333"/>
    <w:rsid w:val="007808AD"/>
    <w:rsid w:val="00782D0A"/>
    <w:rsid w:val="00783689"/>
    <w:rsid w:val="0078395A"/>
    <w:rsid w:val="007849F0"/>
    <w:rsid w:val="00784AF0"/>
    <w:rsid w:val="007850C6"/>
    <w:rsid w:val="00785ED0"/>
    <w:rsid w:val="007874B7"/>
    <w:rsid w:val="0079090B"/>
    <w:rsid w:val="007911A9"/>
    <w:rsid w:val="0079158E"/>
    <w:rsid w:val="0079178A"/>
    <w:rsid w:val="0079310D"/>
    <w:rsid w:val="00794AD7"/>
    <w:rsid w:val="00794B00"/>
    <w:rsid w:val="00794C96"/>
    <w:rsid w:val="00796BAE"/>
    <w:rsid w:val="00796FEB"/>
    <w:rsid w:val="00797D29"/>
    <w:rsid w:val="00797E5F"/>
    <w:rsid w:val="007A2204"/>
    <w:rsid w:val="007A2CA7"/>
    <w:rsid w:val="007A348E"/>
    <w:rsid w:val="007A3A54"/>
    <w:rsid w:val="007A4D5D"/>
    <w:rsid w:val="007A568A"/>
    <w:rsid w:val="007A65A0"/>
    <w:rsid w:val="007A65BB"/>
    <w:rsid w:val="007A6751"/>
    <w:rsid w:val="007A6C12"/>
    <w:rsid w:val="007A75D7"/>
    <w:rsid w:val="007A76A5"/>
    <w:rsid w:val="007B3021"/>
    <w:rsid w:val="007B3D41"/>
    <w:rsid w:val="007B4639"/>
    <w:rsid w:val="007B567F"/>
    <w:rsid w:val="007B58A5"/>
    <w:rsid w:val="007B664E"/>
    <w:rsid w:val="007C0385"/>
    <w:rsid w:val="007C05BF"/>
    <w:rsid w:val="007C1F82"/>
    <w:rsid w:val="007C217B"/>
    <w:rsid w:val="007C29E6"/>
    <w:rsid w:val="007C46B9"/>
    <w:rsid w:val="007C474B"/>
    <w:rsid w:val="007C5DB9"/>
    <w:rsid w:val="007C65BB"/>
    <w:rsid w:val="007C7653"/>
    <w:rsid w:val="007C7A8D"/>
    <w:rsid w:val="007D0530"/>
    <w:rsid w:val="007D0E95"/>
    <w:rsid w:val="007D11EC"/>
    <w:rsid w:val="007D19A7"/>
    <w:rsid w:val="007D1B67"/>
    <w:rsid w:val="007D200B"/>
    <w:rsid w:val="007D22C0"/>
    <w:rsid w:val="007D2517"/>
    <w:rsid w:val="007D45DB"/>
    <w:rsid w:val="007D495D"/>
    <w:rsid w:val="007D5796"/>
    <w:rsid w:val="007D5E27"/>
    <w:rsid w:val="007E0885"/>
    <w:rsid w:val="007E126B"/>
    <w:rsid w:val="007E23F9"/>
    <w:rsid w:val="007E43B9"/>
    <w:rsid w:val="007E4C59"/>
    <w:rsid w:val="007E4D71"/>
    <w:rsid w:val="007E50D4"/>
    <w:rsid w:val="007E55E7"/>
    <w:rsid w:val="007E56E3"/>
    <w:rsid w:val="007E58EC"/>
    <w:rsid w:val="007E6B33"/>
    <w:rsid w:val="007E6DD0"/>
    <w:rsid w:val="007E75AC"/>
    <w:rsid w:val="007F190A"/>
    <w:rsid w:val="007F1CC6"/>
    <w:rsid w:val="007F240E"/>
    <w:rsid w:val="007F2B91"/>
    <w:rsid w:val="007F2FBD"/>
    <w:rsid w:val="007F3B0E"/>
    <w:rsid w:val="007F3E3F"/>
    <w:rsid w:val="007F4593"/>
    <w:rsid w:val="007F45E3"/>
    <w:rsid w:val="007F490F"/>
    <w:rsid w:val="007F63F2"/>
    <w:rsid w:val="007F6986"/>
    <w:rsid w:val="007F6D04"/>
    <w:rsid w:val="007F79EC"/>
    <w:rsid w:val="00801DB7"/>
    <w:rsid w:val="00801F0A"/>
    <w:rsid w:val="008032ED"/>
    <w:rsid w:val="0080331D"/>
    <w:rsid w:val="00803E29"/>
    <w:rsid w:val="00805430"/>
    <w:rsid w:val="008056DC"/>
    <w:rsid w:val="00805BBB"/>
    <w:rsid w:val="00806315"/>
    <w:rsid w:val="008066F8"/>
    <w:rsid w:val="008073C0"/>
    <w:rsid w:val="00807C71"/>
    <w:rsid w:val="00807D9F"/>
    <w:rsid w:val="008108DA"/>
    <w:rsid w:val="0081108D"/>
    <w:rsid w:val="0081131D"/>
    <w:rsid w:val="00811C5A"/>
    <w:rsid w:val="00813327"/>
    <w:rsid w:val="0081442F"/>
    <w:rsid w:val="008156BE"/>
    <w:rsid w:val="008158E4"/>
    <w:rsid w:val="0081665F"/>
    <w:rsid w:val="00817B53"/>
    <w:rsid w:val="00817C04"/>
    <w:rsid w:val="00817F58"/>
    <w:rsid w:val="0082060F"/>
    <w:rsid w:val="008212D7"/>
    <w:rsid w:val="0082156A"/>
    <w:rsid w:val="00822B9C"/>
    <w:rsid w:val="0082379D"/>
    <w:rsid w:val="008240A4"/>
    <w:rsid w:val="008245A8"/>
    <w:rsid w:val="008249A9"/>
    <w:rsid w:val="00824E5A"/>
    <w:rsid w:val="00825EFD"/>
    <w:rsid w:val="00826322"/>
    <w:rsid w:val="008263D8"/>
    <w:rsid w:val="00826501"/>
    <w:rsid w:val="008265D3"/>
    <w:rsid w:val="00826BD9"/>
    <w:rsid w:val="008328DF"/>
    <w:rsid w:val="0083316E"/>
    <w:rsid w:val="00833369"/>
    <w:rsid w:val="0083375B"/>
    <w:rsid w:val="00833780"/>
    <w:rsid w:val="00833AD0"/>
    <w:rsid w:val="00834828"/>
    <w:rsid w:val="0083506A"/>
    <w:rsid w:val="0083524D"/>
    <w:rsid w:val="008356AB"/>
    <w:rsid w:val="008356E8"/>
    <w:rsid w:val="00835B84"/>
    <w:rsid w:val="00835FB2"/>
    <w:rsid w:val="00837D6A"/>
    <w:rsid w:val="0084069C"/>
    <w:rsid w:val="008410F2"/>
    <w:rsid w:val="00841278"/>
    <w:rsid w:val="008419DC"/>
    <w:rsid w:val="00841DA1"/>
    <w:rsid w:val="0084229B"/>
    <w:rsid w:val="008422B8"/>
    <w:rsid w:val="008425A8"/>
    <w:rsid w:val="00842C15"/>
    <w:rsid w:val="00843D2E"/>
    <w:rsid w:val="0084528F"/>
    <w:rsid w:val="0084536A"/>
    <w:rsid w:val="008454FF"/>
    <w:rsid w:val="008455AF"/>
    <w:rsid w:val="008467D0"/>
    <w:rsid w:val="00846CA8"/>
    <w:rsid w:val="00846F63"/>
    <w:rsid w:val="00847B7B"/>
    <w:rsid w:val="00847E28"/>
    <w:rsid w:val="00847EDC"/>
    <w:rsid w:val="00851581"/>
    <w:rsid w:val="008521B5"/>
    <w:rsid w:val="00853E61"/>
    <w:rsid w:val="008546CA"/>
    <w:rsid w:val="00854818"/>
    <w:rsid w:val="00854CE1"/>
    <w:rsid w:val="00855930"/>
    <w:rsid w:val="00855C9F"/>
    <w:rsid w:val="00856E6E"/>
    <w:rsid w:val="008600AF"/>
    <w:rsid w:val="00860996"/>
    <w:rsid w:val="008613D0"/>
    <w:rsid w:val="00861426"/>
    <w:rsid w:val="008618F5"/>
    <w:rsid w:val="00862266"/>
    <w:rsid w:val="00862484"/>
    <w:rsid w:val="00862A1D"/>
    <w:rsid w:val="00862E4A"/>
    <w:rsid w:val="008630A0"/>
    <w:rsid w:val="008630C8"/>
    <w:rsid w:val="0086333F"/>
    <w:rsid w:val="0086531A"/>
    <w:rsid w:val="0086640C"/>
    <w:rsid w:val="00867E7E"/>
    <w:rsid w:val="00870D80"/>
    <w:rsid w:val="00871359"/>
    <w:rsid w:val="0087235C"/>
    <w:rsid w:val="00872BEF"/>
    <w:rsid w:val="00872FF5"/>
    <w:rsid w:val="0087380B"/>
    <w:rsid w:val="00873851"/>
    <w:rsid w:val="00873D70"/>
    <w:rsid w:val="00873EE4"/>
    <w:rsid w:val="00874AB4"/>
    <w:rsid w:val="00874B9E"/>
    <w:rsid w:val="008757D2"/>
    <w:rsid w:val="00875EAC"/>
    <w:rsid w:val="00875FA6"/>
    <w:rsid w:val="00875FC8"/>
    <w:rsid w:val="0087633C"/>
    <w:rsid w:val="008763D6"/>
    <w:rsid w:val="00876B14"/>
    <w:rsid w:val="00880102"/>
    <w:rsid w:val="00881EA3"/>
    <w:rsid w:val="0088208F"/>
    <w:rsid w:val="00882466"/>
    <w:rsid w:val="0088261C"/>
    <w:rsid w:val="00882938"/>
    <w:rsid w:val="00884327"/>
    <w:rsid w:val="0088556C"/>
    <w:rsid w:val="008857CC"/>
    <w:rsid w:val="00886D27"/>
    <w:rsid w:val="0088710C"/>
    <w:rsid w:val="008872FA"/>
    <w:rsid w:val="00887C75"/>
    <w:rsid w:val="0089004A"/>
    <w:rsid w:val="00890D0C"/>
    <w:rsid w:val="00890EE3"/>
    <w:rsid w:val="00890FE3"/>
    <w:rsid w:val="0089129E"/>
    <w:rsid w:val="008921A3"/>
    <w:rsid w:val="008929B7"/>
    <w:rsid w:val="00892D1A"/>
    <w:rsid w:val="0089383B"/>
    <w:rsid w:val="008954DC"/>
    <w:rsid w:val="00895B03"/>
    <w:rsid w:val="008960A7"/>
    <w:rsid w:val="00897988"/>
    <w:rsid w:val="008A05C2"/>
    <w:rsid w:val="008A0B06"/>
    <w:rsid w:val="008A0FA0"/>
    <w:rsid w:val="008A0FD0"/>
    <w:rsid w:val="008A1245"/>
    <w:rsid w:val="008A1E19"/>
    <w:rsid w:val="008A1F79"/>
    <w:rsid w:val="008A2BC9"/>
    <w:rsid w:val="008A2F94"/>
    <w:rsid w:val="008A3C2F"/>
    <w:rsid w:val="008A4F66"/>
    <w:rsid w:val="008A5096"/>
    <w:rsid w:val="008A594B"/>
    <w:rsid w:val="008A5A74"/>
    <w:rsid w:val="008A5CAC"/>
    <w:rsid w:val="008A7C35"/>
    <w:rsid w:val="008A7EE5"/>
    <w:rsid w:val="008B006C"/>
    <w:rsid w:val="008B0885"/>
    <w:rsid w:val="008B1CE8"/>
    <w:rsid w:val="008B22CB"/>
    <w:rsid w:val="008B26AE"/>
    <w:rsid w:val="008B2E86"/>
    <w:rsid w:val="008B34AD"/>
    <w:rsid w:val="008B3545"/>
    <w:rsid w:val="008B3ABA"/>
    <w:rsid w:val="008B44A5"/>
    <w:rsid w:val="008B4A5E"/>
    <w:rsid w:val="008B4B3B"/>
    <w:rsid w:val="008B4F89"/>
    <w:rsid w:val="008B568F"/>
    <w:rsid w:val="008B5726"/>
    <w:rsid w:val="008B59A1"/>
    <w:rsid w:val="008B62D8"/>
    <w:rsid w:val="008B656C"/>
    <w:rsid w:val="008B679C"/>
    <w:rsid w:val="008B7DB1"/>
    <w:rsid w:val="008C00A1"/>
    <w:rsid w:val="008C03AE"/>
    <w:rsid w:val="008C0461"/>
    <w:rsid w:val="008C0C06"/>
    <w:rsid w:val="008C0D22"/>
    <w:rsid w:val="008C11F4"/>
    <w:rsid w:val="008C289F"/>
    <w:rsid w:val="008C2A01"/>
    <w:rsid w:val="008C3518"/>
    <w:rsid w:val="008C3EF8"/>
    <w:rsid w:val="008C3FF7"/>
    <w:rsid w:val="008C5478"/>
    <w:rsid w:val="008C6966"/>
    <w:rsid w:val="008C7D91"/>
    <w:rsid w:val="008D01E2"/>
    <w:rsid w:val="008D1569"/>
    <w:rsid w:val="008D18FF"/>
    <w:rsid w:val="008D23C9"/>
    <w:rsid w:val="008D33FA"/>
    <w:rsid w:val="008D3503"/>
    <w:rsid w:val="008D3647"/>
    <w:rsid w:val="008D3BA7"/>
    <w:rsid w:val="008D3E09"/>
    <w:rsid w:val="008D454B"/>
    <w:rsid w:val="008D574A"/>
    <w:rsid w:val="008D594A"/>
    <w:rsid w:val="008D6518"/>
    <w:rsid w:val="008D6DD6"/>
    <w:rsid w:val="008D7218"/>
    <w:rsid w:val="008D7397"/>
    <w:rsid w:val="008E0302"/>
    <w:rsid w:val="008E0485"/>
    <w:rsid w:val="008E08BA"/>
    <w:rsid w:val="008E091E"/>
    <w:rsid w:val="008E27B4"/>
    <w:rsid w:val="008E2D78"/>
    <w:rsid w:val="008E381D"/>
    <w:rsid w:val="008E3C36"/>
    <w:rsid w:val="008E4665"/>
    <w:rsid w:val="008E47AD"/>
    <w:rsid w:val="008E68BF"/>
    <w:rsid w:val="008E765D"/>
    <w:rsid w:val="008F00E7"/>
    <w:rsid w:val="008F0370"/>
    <w:rsid w:val="008F0B7E"/>
    <w:rsid w:val="008F159D"/>
    <w:rsid w:val="008F39B4"/>
    <w:rsid w:val="008F4FCD"/>
    <w:rsid w:val="008F5A20"/>
    <w:rsid w:val="008F61E3"/>
    <w:rsid w:val="008F675C"/>
    <w:rsid w:val="008F6B88"/>
    <w:rsid w:val="008F6E74"/>
    <w:rsid w:val="008F74C9"/>
    <w:rsid w:val="008F7CC5"/>
    <w:rsid w:val="00902362"/>
    <w:rsid w:val="0090271D"/>
    <w:rsid w:val="00902B76"/>
    <w:rsid w:val="00903CCE"/>
    <w:rsid w:val="009058D4"/>
    <w:rsid w:val="0090640B"/>
    <w:rsid w:val="00906D27"/>
    <w:rsid w:val="00907B50"/>
    <w:rsid w:val="009100D1"/>
    <w:rsid w:val="00910175"/>
    <w:rsid w:val="00910808"/>
    <w:rsid w:val="00911F01"/>
    <w:rsid w:val="009125C9"/>
    <w:rsid w:val="00913529"/>
    <w:rsid w:val="00914318"/>
    <w:rsid w:val="00914C41"/>
    <w:rsid w:val="009156CB"/>
    <w:rsid w:val="00915B9D"/>
    <w:rsid w:val="00916FBA"/>
    <w:rsid w:val="00917D18"/>
    <w:rsid w:val="00920B7F"/>
    <w:rsid w:val="00921512"/>
    <w:rsid w:val="00922759"/>
    <w:rsid w:val="009236AC"/>
    <w:rsid w:val="009237D2"/>
    <w:rsid w:val="009238D1"/>
    <w:rsid w:val="009246D9"/>
    <w:rsid w:val="0092499E"/>
    <w:rsid w:val="00924D98"/>
    <w:rsid w:val="00925312"/>
    <w:rsid w:val="009254A9"/>
    <w:rsid w:val="009254C9"/>
    <w:rsid w:val="0092593D"/>
    <w:rsid w:val="00925B84"/>
    <w:rsid w:val="00925F71"/>
    <w:rsid w:val="009265C7"/>
    <w:rsid w:val="0092682D"/>
    <w:rsid w:val="00926A0E"/>
    <w:rsid w:val="00926B97"/>
    <w:rsid w:val="0092793C"/>
    <w:rsid w:val="00927F91"/>
    <w:rsid w:val="0093031D"/>
    <w:rsid w:val="00931012"/>
    <w:rsid w:val="009324BC"/>
    <w:rsid w:val="00933D9E"/>
    <w:rsid w:val="009347E9"/>
    <w:rsid w:val="00934E58"/>
    <w:rsid w:val="00934EE2"/>
    <w:rsid w:val="009351E8"/>
    <w:rsid w:val="00935B98"/>
    <w:rsid w:val="00935D33"/>
    <w:rsid w:val="00935EB5"/>
    <w:rsid w:val="00935EC7"/>
    <w:rsid w:val="00937061"/>
    <w:rsid w:val="009374AC"/>
    <w:rsid w:val="00940223"/>
    <w:rsid w:val="00940790"/>
    <w:rsid w:val="009408EC"/>
    <w:rsid w:val="00941580"/>
    <w:rsid w:val="00941E0F"/>
    <w:rsid w:val="00941FDD"/>
    <w:rsid w:val="00943092"/>
    <w:rsid w:val="00946FFC"/>
    <w:rsid w:val="00947097"/>
    <w:rsid w:val="009504DD"/>
    <w:rsid w:val="00951CB1"/>
    <w:rsid w:val="0095259E"/>
    <w:rsid w:val="0095315F"/>
    <w:rsid w:val="009540EE"/>
    <w:rsid w:val="009541F7"/>
    <w:rsid w:val="00954B8B"/>
    <w:rsid w:val="0095540D"/>
    <w:rsid w:val="00956076"/>
    <w:rsid w:val="00956338"/>
    <w:rsid w:val="00957316"/>
    <w:rsid w:val="00957880"/>
    <w:rsid w:val="00957B17"/>
    <w:rsid w:val="00961624"/>
    <w:rsid w:val="00961858"/>
    <w:rsid w:val="009627EC"/>
    <w:rsid w:val="009645AB"/>
    <w:rsid w:val="0096497E"/>
    <w:rsid w:val="00964D9E"/>
    <w:rsid w:val="00966227"/>
    <w:rsid w:val="0096687D"/>
    <w:rsid w:val="00966DAD"/>
    <w:rsid w:val="0096760E"/>
    <w:rsid w:val="009676DD"/>
    <w:rsid w:val="00967704"/>
    <w:rsid w:val="00967A7B"/>
    <w:rsid w:val="00967EBB"/>
    <w:rsid w:val="0097005D"/>
    <w:rsid w:val="009719B8"/>
    <w:rsid w:val="00971A7D"/>
    <w:rsid w:val="00971EA9"/>
    <w:rsid w:val="00972716"/>
    <w:rsid w:val="00972AB2"/>
    <w:rsid w:val="009738AF"/>
    <w:rsid w:val="009743C2"/>
    <w:rsid w:val="0097506E"/>
    <w:rsid w:val="00975EFA"/>
    <w:rsid w:val="00977B1D"/>
    <w:rsid w:val="00977D0C"/>
    <w:rsid w:val="00980188"/>
    <w:rsid w:val="0098076E"/>
    <w:rsid w:val="00981156"/>
    <w:rsid w:val="0098252B"/>
    <w:rsid w:val="009829D6"/>
    <w:rsid w:val="00983004"/>
    <w:rsid w:val="009833B7"/>
    <w:rsid w:val="009833F2"/>
    <w:rsid w:val="009834E7"/>
    <w:rsid w:val="009837C4"/>
    <w:rsid w:val="009838D2"/>
    <w:rsid w:val="00983E02"/>
    <w:rsid w:val="00984314"/>
    <w:rsid w:val="0098505D"/>
    <w:rsid w:val="00986504"/>
    <w:rsid w:val="00986531"/>
    <w:rsid w:val="009919DE"/>
    <w:rsid w:val="00992274"/>
    <w:rsid w:val="00992F40"/>
    <w:rsid w:val="00993B6E"/>
    <w:rsid w:val="009941A9"/>
    <w:rsid w:val="00994229"/>
    <w:rsid w:val="00994DD7"/>
    <w:rsid w:val="00996ADA"/>
    <w:rsid w:val="00996BBD"/>
    <w:rsid w:val="009A0397"/>
    <w:rsid w:val="009A09F5"/>
    <w:rsid w:val="009A1952"/>
    <w:rsid w:val="009A1F92"/>
    <w:rsid w:val="009A2718"/>
    <w:rsid w:val="009A3135"/>
    <w:rsid w:val="009A3179"/>
    <w:rsid w:val="009A32FB"/>
    <w:rsid w:val="009A3759"/>
    <w:rsid w:val="009A42E4"/>
    <w:rsid w:val="009A44BE"/>
    <w:rsid w:val="009A46DD"/>
    <w:rsid w:val="009A4B15"/>
    <w:rsid w:val="009A6052"/>
    <w:rsid w:val="009B0FF5"/>
    <w:rsid w:val="009B11A7"/>
    <w:rsid w:val="009B1DD5"/>
    <w:rsid w:val="009B27A3"/>
    <w:rsid w:val="009B315A"/>
    <w:rsid w:val="009B3E79"/>
    <w:rsid w:val="009B3FC0"/>
    <w:rsid w:val="009B44D1"/>
    <w:rsid w:val="009B4A4A"/>
    <w:rsid w:val="009C0020"/>
    <w:rsid w:val="009C059F"/>
    <w:rsid w:val="009C0A29"/>
    <w:rsid w:val="009C0BDA"/>
    <w:rsid w:val="009C1BB3"/>
    <w:rsid w:val="009C40BF"/>
    <w:rsid w:val="009C4750"/>
    <w:rsid w:val="009C4F0D"/>
    <w:rsid w:val="009C55E1"/>
    <w:rsid w:val="009C5B55"/>
    <w:rsid w:val="009C6305"/>
    <w:rsid w:val="009C6344"/>
    <w:rsid w:val="009C65BE"/>
    <w:rsid w:val="009C65FF"/>
    <w:rsid w:val="009C69AC"/>
    <w:rsid w:val="009C6F88"/>
    <w:rsid w:val="009D028A"/>
    <w:rsid w:val="009D1C2E"/>
    <w:rsid w:val="009D1CDC"/>
    <w:rsid w:val="009D2FBE"/>
    <w:rsid w:val="009D5543"/>
    <w:rsid w:val="009D55D2"/>
    <w:rsid w:val="009D67FB"/>
    <w:rsid w:val="009D6F66"/>
    <w:rsid w:val="009D7C39"/>
    <w:rsid w:val="009E0212"/>
    <w:rsid w:val="009E1693"/>
    <w:rsid w:val="009E1A47"/>
    <w:rsid w:val="009E2695"/>
    <w:rsid w:val="009E2BCD"/>
    <w:rsid w:val="009E2DE8"/>
    <w:rsid w:val="009E355B"/>
    <w:rsid w:val="009E394A"/>
    <w:rsid w:val="009E40E4"/>
    <w:rsid w:val="009E4452"/>
    <w:rsid w:val="009E4620"/>
    <w:rsid w:val="009E4707"/>
    <w:rsid w:val="009E47FB"/>
    <w:rsid w:val="009E4B0A"/>
    <w:rsid w:val="009E6E4E"/>
    <w:rsid w:val="009E6F1A"/>
    <w:rsid w:val="009F00FE"/>
    <w:rsid w:val="009F08AC"/>
    <w:rsid w:val="009F117F"/>
    <w:rsid w:val="009F191E"/>
    <w:rsid w:val="009F3406"/>
    <w:rsid w:val="009F3B49"/>
    <w:rsid w:val="009F43BE"/>
    <w:rsid w:val="009F4949"/>
    <w:rsid w:val="009F5CE6"/>
    <w:rsid w:val="009F6129"/>
    <w:rsid w:val="009F6A23"/>
    <w:rsid w:val="009F7115"/>
    <w:rsid w:val="009F77CD"/>
    <w:rsid w:val="00A00232"/>
    <w:rsid w:val="00A02734"/>
    <w:rsid w:val="00A03921"/>
    <w:rsid w:val="00A03BD6"/>
    <w:rsid w:val="00A04040"/>
    <w:rsid w:val="00A04C44"/>
    <w:rsid w:val="00A0535B"/>
    <w:rsid w:val="00A055FA"/>
    <w:rsid w:val="00A073B6"/>
    <w:rsid w:val="00A07587"/>
    <w:rsid w:val="00A0798D"/>
    <w:rsid w:val="00A10898"/>
    <w:rsid w:val="00A10EEA"/>
    <w:rsid w:val="00A11163"/>
    <w:rsid w:val="00A11ADA"/>
    <w:rsid w:val="00A13084"/>
    <w:rsid w:val="00A130AE"/>
    <w:rsid w:val="00A135C8"/>
    <w:rsid w:val="00A13711"/>
    <w:rsid w:val="00A145FE"/>
    <w:rsid w:val="00A14D4D"/>
    <w:rsid w:val="00A14FBF"/>
    <w:rsid w:val="00A1588D"/>
    <w:rsid w:val="00A16A2D"/>
    <w:rsid w:val="00A16F9D"/>
    <w:rsid w:val="00A1762A"/>
    <w:rsid w:val="00A17B67"/>
    <w:rsid w:val="00A21CE2"/>
    <w:rsid w:val="00A21DFD"/>
    <w:rsid w:val="00A22AE5"/>
    <w:rsid w:val="00A231EB"/>
    <w:rsid w:val="00A234CF"/>
    <w:rsid w:val="00A241CB"/>
    <w:rsid w:val="00A24BD5"/>
    <w:rsid w:val="00A25845"/>
    <w:rsid w:val="00A2617A"/>
    <w:rsid w:val="00A26DE0"/>
    <w:rsid w:val="00A272D7"/>
    <w:rsid w:val="00A30397"/>
    <w:rsid w:val="00A30B9F"/>
    <w:rsid w:val="00A32644"/>
    <w:rsid w:val="00A32A18"/>
    <w:rsid w:val="00A33A7D"/>
    <w:rsid w:val="00A34F54"/>
    <w:rsid w:val="00A359D9"/>
    <w:rsid w:val="00A36389"/>
    <w:rsid w:val="00A36CEB"/>
    <w:rsid w:val="00A371CD"/>
    <w:rsid w:val="00A373D2"/>
    <w:rsid w:val="00A403E6"/>
    <w:rsid w:val="00A420E1"/>
    <w:rsid w:val="00A42171"/>
    <w:rsid w:val="00A42248"/>
    <w:rsid w:val="00A42772"/>
    <w:rsid w:val="00A43D63"/>
    <w:rsid w:val="00A4414C"/>
    <w:rsid w:val="00A4476B"/>
    <w:rsid w:val="00A4628A"/>
    <w:rsid w:val="00A46A3B"/>
    <w:rsid w:val="00A47660"/>
    <w:rsid w:val="00A5035F"/>
    <w:rsid w:val="00A503BD"/>
    <w:rsid w:val="00A5105E"/>
    <w:rsid w:val="00A517E1"/>
    <w:rsid w:val="00A5211F"/>
    <w:rsid w:val="00A52CA6"/>
    <w:rsid w:val="00A530FD"/>
    <w:rsid w:val="00A53B2F"/>
    <w:rsid w:val="00A54D1B"/>
    <w:rsid w:val="00A553B3"/>
    <w:rsid w:val="00A55986"/>
    <w:rsid w:val="00A56996"/>
    <w:rsid w:val="00A573DD"/>
    <w:rsid w:val="00A60C88"/>
    <w:rsid w:val="00A60CE7"/>
    <w:rsid w:val="00A60FD8"/>
    <w:rsid w:val="00A61584"/>
    <w:rsid w:val="00A61720"/>
    <w:rsid w:val="00A6241A"/>
    <w:rsid w:val="00A62682"/>
    <w:rsid w:val="00A630EA"/>
    <w:rsid w:val="00A6373E"/>
    <w:rsid w:val="00A65F6C"/>
    <w:rsid w:val="00A673A6"/>
    <w:rsid w:val="00A67E65"/>
    <w:rsid w:val="00A701A7"/>
    <w:rsid w:val="00A703F2"/>
    <w:rsid w:val="00A71847"/>
    <w:rsid w:val="00A73124"/>
    <w:rsid w:val="00A7325B"/>
    <w:rsid w:val="00A7359F"/>
    <w:rsid w:val="00A73626"/>
    <w:rsid w:val="00A74971"/>
    <w:rsid w:val="00A75793"/>
    <w:rsid w:val="00A7624F"/>
    <w:rsid w:val="00A766FD"/>
    <w:rsid w:val="00A76ADB"/>
    <w:rsid w:val="00A76B4B"/>
    <w:rsid w:val="00A76CA6"/>
    <w:rsid w:val="00A76CC1"/>
    <w:rsid w:val="00A76E66"/>
    <w:rsid w:val="00A770FD"/>
    <w:rsid w:val="00A773FD"/>
    <w:rsid w:val="00A77CE8"/>
    <w:rsid w:val="00A82D4A"/>
    <w:rsid w:val="00A83120"/>
    <w:rsid w:val="00A83F3B"/>
    <w:rsid w:val="00A8430F"/>
    <w:rsid w:val="00A8457A"/>
    <w:rsid w:val="00A845E9"/>
    <w:rsid w:val="00A85750"/>
    <w:rsid w:val="00A8610F"/>
    <w:rsid w:val="00A86433"/>
    <w:rsid w:val="00A86D89"/>
    <w:rsid w:val="00A8732F"/>
    <w:rsid w:val="00A87FF4"/>
    <w:rsid w:val="00A904FF"/>
    <w:rsid w:val="00A916BB"/>
    <w:rsid w:val="00A91A1A"/>
    <w:rsid w:val="00A933B8"/>
    <w:rsid w:val="00A95A72"/>
    <w:rsid w:val="00A961A5"/>
    <w:rsid w:val="00A96A84"/>
    <w:rsid w:val="00A96B91"/>
    <w:rsid w:val="00A97D93"/>
    <w:rsid w:val="00AA08C0"/>
    <w:rsid w:val="00AA0C1B"/>
    <w:rsid w:val="00AA23EF"/>
    <w:rsid w:val="00AA2C4D"/>
    <w:rsid w:val="00AA2E2A"/>
    <w:rsid w:val="00AA31D9"/>
    <w:rsid w:val="00AA333C"/>
    <w:rsid w:val="00AA36AF"/>
    <w:rsid w:val="00AA3EFB"/>
    <w:rsid w:val="00AA4190"/>
    <w:rsid w:val="00AA52AE"/>
    <w:rsid w:val="00AA5516"/>
    <w:rsid w:val="00AA682C"/>
    <w:rsid w:val="00AA691A"/>
    <w:rsid w:val="00AA7282"/>
    <w:rsid w:val="00AA7C9D"/>
    <w:rsid w:val="00AB0378"/>
    <w:rsid w:val="00AB218D"/>
    <w:rsid w:val="00AB261C"/>
    <w:rsid w:val="00AB2649"/>
    <w:rsid w:val="00AB2805"/>
    <w:rsid w:val="00AB2FE6"/>
    <w:rsid w:val="00AB34AC"/>
    <w:rsid w:val="00AB381A"/>
    <w:rsid w:val="00AB3B32"/>
    <w:rsid w:val="00AB3BAA"/>
    <w:rsid w:val="00AB4143"/>
    <w:rsid w:val="00AB45A8"/>
    <w:rsid w:val="00AB5478"/>
    <w:rsid w:val="00AB59CB"/>
    <w:rsid w:val="00AB637E"/>
    <w:rsid w:val="00AB6A96"/>
    <w:rsid w:val="00AB6EFF"/>
    <w:rsid w:val="00AB6F52"/>
    <w:rsid w:val="00AB7113"/>
    <w:rsid w:val="00AB7E96"/>
    <w:rsid w:val="00AC1033"/>
    <w:rsid w:val="00AC1F69"/>
    <w:rsid w:val="00AC31CD"/>
    <w:rsid w:val="00AC3B3B"/>
    <w:rsid w:val="00AC3F1A"/>
    <w:rsid w:val="00AC4165"/>
    <w:rsid w:val="00AC4332"/>
    <w:rsid w:val="00AC4C20"/>
    <w:rsid w:val="00AC5D8C"/>
    <w:rsid w:val="00AC6043"/>
    <w:rsid w:val="00AC6219"/>
    <w:rsid w:val="00AC7F24"/>
    <w:rsid w:val="00AD047D"/>
    <w:rsid w:val="00AD0901"/>
    <w:rsid w:val="00AD11D3"/>
    <w:rsid w:val="00AD19C2"/>
    <w:rsid w:val="00AD280A"/>
    <w:rsid w:val="00AD286F"/>
    <w:rsid w:val="00AD4A63"/>
    <w:rsid w:val="00AD553C"/>
    <w:rsid w:val="00AD5B8B"/>
    <w:rsid w:val="00AD6769"/>
    <w:rsid w:val="00AD690C"/>
    <w:rsid w:val="00AD7205"/>
    <w:rsid w:val="00AD7A15"/>
    <w:rsid w:val="00AD7B63"/>
    <w:rsid w:val="00AE13A8"/>
    <w:rsid w:val="00AE1864"/>
    <w:rsid w:val="00AE1EC1"/>
    <w:rsid w:val="00AE241A"/>
    <w:rsid w:val="00AE246E"/>
    <w:rsid w:val="00AE363B"/>
    <w:rsid w:val="00AE40C1"/>
    <w:rsid w:val="00AE48BC"/>
    <w:rsid w:val="00AE496A"/>
    <w:rsid w:val="00AE49D2"/>
    <w:rsid w:val="00AE551D"/>
    <w:rsid w:val="00AE6ABD"/>
    <w:rsid w:val="00AE776D"/>
    <w:rsid w:val="00AF12A8"/>
    <w:rsid w:val="00AF15BD"/>
    <w:rsid w:val="00AF27E8"/>
    <w:rsid w:val="00AF3947"/>
    <w:rsid w:val="00AF3963"/>
    <w:rsid w:val="00AF4461"/>
    <w:rsid w:val="00AF5175"/>
    <w:rsid w:val="00AF53E2"/>
    <w:rsid w:val="00AF570C"/>
    <w:rsid w:val="00AF5964"/>
    <w:rsid w:val="00AF5E0D"/>
    <w:rsid w:val="00AF62CB"/>
    <w:rsid w:val="00AF6BD6"/>
    <w:rsid w:val="00AF7B15"/>
    <w:rsid w:val="00B006ED"/>
    <w:rsid w:val="00B0072B"/>
    <w:rsid w:val="00B02E5D"/>
    <w:rsid w:val="00B040C6"/>
    <w:rsid w:val="00B04782"/>
    <w:rsid w:val="00B04B4A"/>
    <w:rsid w:val="00B060A5"/>
    <w:rsid w:val="00B06242"/>
    <w:rsid w:val="00B069E2"/>
    <w:rsid w:val="00B072C4"/>
    <w:rsid w:val="00B076BC"/>
    <w:rsid w:val="00B07C4F"/>
    <w:rsid w:val="00B10A5F"/>
    <w:rsid w:val="00B12782"/>
    <w:rsid w:val="00B12821"/>
    <w:rsid w:val="00B12B09"/>
    <w:rsid w:val="00B135DC"/>
    <w:rsid w:val="00B13CF6"/>
    <w:rsid w:val="00B14911"/>
    <w:rsid w:val="00B14F02"/>
    <w:rsid w:val="00B15ACE"/>
    <w:rsid w:val="00B15F73"/>
    <w:rsid w:val="00B16F80"/>
    <w:rsid w:val="00B173CD"/>
    <w:rsid w:val="00B178EC"/>
    <w:rsid w:val="00B17EF2"/>
    <w:rsid w:val="00B212C5"/>
    <w:rsid w:val="00B21450"/>
    <w:rsid w:val="00B21F10"/>
    <w:rsid w:val="00B2224C"/>
    <w:rsid w:val="00B227DE"/>
    <w:rsid w:val="00B22EC9"/>
    <w:rsid w:val="00B2376A"/>
    <w:rsid w:val="00B249BE"/>
    <w:rsid w:val="00B24BDE"/>
    <w:rsid w:val="00B25F5F"/>
    <w:rsid w:val="00B26502"/>
    <w:rsid w:val="00B26799"/>
    <w:rsid w:val="00B26E24"/>
    <w:rsid w:val="00B27B67"/>
    <w:rsid w:val="00B30C96"/>
    <w:rsid w:val="00B3129C"/>
    <w:rsid w:val="00B3285F"/>
    <w:rsid w:val="00B34609"/>
    <w:rsid w:val="00B347CA"/>
    <w:rsid w:val="00B34853"/>
    <w:rsid w:val="00B351A2"/>
    <w:rsid w:val="00B3523B"/>
    <w:rsid w:val="00B35571"/>
    <w:rsid w:val="00B35593"/>
    <w:rsid w:val="00B35ED0"/>
    <w:rsid w:val="00B35FDE"/>
    <w:rsid w:val="00B364AB"/>
    <w:rsid w:val="00B378B1"/>
    <w:rsid w:val="00B408FB"/>
    <w:rsid w:val="00B410FD"/>
    <w:rsid w:val="00B428D5"/>
    <w:rsid w:val="00B429BE"/>
    <w:rsid w:val="00B42C6B"/>
    <w:rsid w:val="00B431FD"/>
    <w:rsid w:val="00B436BF"/>
    <w:rsid w:val="00B43A54"/>
    <w:rsid w:val="00B45079"/>
    <w:rsid w:val="00B46CC8"/>
    <w:rsid w:val="00B46CCD"/>
    <w:rsid w:val="00B4743E"/>
    <w:rsid w:val="00B5040C"/>
    <w:rsid w:val="00B50486"/>
    <w:rsid w:val="00B50846"/>
    <w:rsid w:val="00B50A03"/>
    <w:rsid w:val="00B50DB7"/>
    <w:rsid w:val="00B51799"/>
    <w:rsid w:val="00B5228B"/>
    <w:rsid w:val="00B5249A"/>
    <w:rsid w:val="00B52975"/>
    <w:rsid w:val="00B545C6"/>
    <w:rsid w:val="00B54B5D"/>
    <w:rsid w:val="00B55599"/>
    <w:rsid w:val="00B55B25"/>
    <w:rsid w:val="00B55E4F"/>
    <w:rsid w:val="00B56706"/>
    <w:rsid w:val="00B56B63"/>
    <w:rsid w:val="00B56D77"/>
    <w:rsid w:val="00B57A6B"/>
    <w:rsid w:val="00B57CB6"/>
    <w:rsid w:val="00B6031C"/>
    <w:rsid w:val="00B6045D"/>
    <w:rsid w:val="00B60C66"/>
    <w:rsid w:val="00B6220C"/>
    <w:rsid w:val="00B62C97"/>
    <w:rsid w:val="00B62E12"/>
    <w:rsid w:val="00B62F2C"/>
    <w:rsid w:val="00B62F3F"/>
    <w:rsid w:val="00B63089"/>
    <w:rsid w:val="00B63BC5"/>
    <w:rsid w:val="00B64213"/>
    <w:rsid w:val="00B64B65"/>
    <w:rsid w:val="00B65E71"/>
    <w:rsid w:val="00B66547"/>
    <w:rsid w:val="00B66A2D"/>
    <w:rsid w:val="00B66A4A"/>
    <w:rsid w:val="00B673CF"/>
    <w:rsid w:val="00B67B35"/>
    <w:rsid w:val="00B71244"/>
    <w:rsid w:val="00B712E4"/>
    <w:rsid w:val="00B72A8B"/>
    <w:rsid w:val="00B72F8B"/>
    <w:rsid w:val="00B73FFC"/>
    <w:rsid w:val="00B74632"/>
    <w:rsid w:val="00B7524C"/>
    <w:rsid w:val="00B75848"/>
    <w:rsid w:val="00B76236"/>
    <w:rsid w:val="00B7676C"/>
    <w:rsid w:val="00B775B9"/>
    <w:rsid w:val="00B804C4"/>
    <w:rsid w:val="00B819B0"/>
    <w:rsid w:val="00B82029"/>
    <w:rsid w:val="00B82143"/>
    <w:rsid w:val="00B821B3"/>
    <w:rsid w:val="00B821CC"/>
    <w:rsid w:val="00B82474"/>
    <w:rsid w:val="00B82831"/>
    <w:rsid w:val="00B834B7"/>
    <w:rsid w:val="00B84CFF"/>
    <w:rsid w:val="00B8524D"/>
    <w:rsid w:val="00B852C5"/>
    <w:rsid w:val="00B85C42"/>
    <w:rsid w:val="00B87A27"/>
    <w:rsid w:val="00B90057"/>
    <w:rsid w:val="00B9061F"/>
    <w:rsid w:val="00B90CD7"/>
    <w:rsid w:val="00B913E4"/>
    <w:rsid w:val="00B925BA"/>
    <w:rsid w:val="00B92642"/>
    <w:rsid w:val="00B93593"/>
    <w:rsid w:val="00B935A4"/>
    <w:rsid w:val="00B940C5"/>
    <w:rsid w:val="00B946C4"/>
    <w:rsid w:val="00B95322"/>
    <w:rsid w:val="00B95405"/>
    <w:rsid w:val="00B962A0"/>
    <w:rsid w:val="00B964CC"/>
    <w:rsid w:val="00BA049F"/>
    <w:rsid w:val="00BA0DE0"/>
    <w:rsid w:val="00BA200D"/>
    <w:rsid w:val="00BA2447"/>
    <w:rsid w:val="00BA3E7B"/>
    <w:rsid w:val="00BA41D3"/>
    <w:rsid w:val="00BA482D"/>
    <w:rsid w:val="00BA55F3"/>
    <w:rsid w:val="00BA567A"/>
    <w:rsid w:val="00BA5C27"/>
    <w:rsid w:val="00BA5E68"/>
    <w:rsid w:val="00BA70A9"/>
    <w:rsid w:val="00BA7319"/>
    <w:rsid w:val="00BA7991"/>
    <w:rsid w:val="00BA7F84"/>
    <w:rsid w:val="00BB2302"/>
    <w:rsid w:val="00BB27E3"/>
    <w:rsid w:val="00BB28B6"/>
    <w:rsid w:val="00BB361A"/>
    <w:rsid w:val="00BB381A"/>
    <w:rsid w:val="00BB3F4B"/>
    <w:rsid w:val="00BB42F5"/>
    <w:rsid w:val="00BB4865"/>
    <w:rsid w:val="00BB4D52"/>
    <w:rsid w:val="00BB5B86"/>
    <w:rsid w:val="00BB7003"/>
    <w:rsid w:val="00BB73F2"/>
    <w:rsid w:val="00BB75C6"/>
    <w:rsid w:val="00BC06C2"/>
    <w:rsid w:val="00BC0B62"/>
    <w:rsid w:val="00BC1502"/>
    <w:rsid w:val="00BC150D"/>
    <w:rsid w:val="00BC1BB7"/>
    <w:rsid w:val="00BC29CB"/>
    <w:rsid w:val="00BC3015"/>
    <w:rsid w:val="00BC3F34"/>
    <w:rsid w:val="00BC40FF"/>
    <w:rsid w:val="00BC52A0"/>
    <w:rsid w:val="00BC52BF"/>
    <w:rsid w:val="00BC65B9"/>
    <w:rsid w:val="00BC72F0"/>
    <w:rsid w:val="00BD09A6"/>
    <w:rsid w:val="00BD0C67"/>
    <w:rsid w:val="00BD1933"/>
    <w:rsid w:val="00BD1BB7"/>
    <w:rsid w:val="00BD231E"/>
    <w:rsid w:val="00BD26EE"/>
    <w:rsid w:val="00BD2EAD"/>
    <w:rsid w:val="00BD2FEC"/>
    <w:rsid w:val="00BD301C"/>
    <w:rsid w:val="00BD3070"/>
    <w:rsid w:val="00BD36FD"/>
    <w:rsid w:val="00BD3ADB"/>
    <w:rsid w:val="00BD3CAF"/>
    <w:rsid w:val="00BD442B"/>
    <w:rsid w:val="00BD44AD"/>
    <w:rsid w:val="00BD482C"/>
    <w:rsid w:val="00BD545B"/>
    <w:rsid w:val="00BD6402"/>
    <w:rsid w:val="00BD6ADD"/>
    <w:rsid w:val="00BE062A"/>
    <w:rsid w:val="00BE0BC9"/>
    <w:rsid w:val="00BE0C57"/>
    <w:rsid w:val="00BE15D3"/>
    <w:rsid w:val="00BE19E0"/>
    <w:rsid w:val="00BE3687"/>
    <w:rsid w:val="00BE4297"/>
    <w:rsid w:val="00BE4E26"/>
    <w:rsid w:val="00BE6837"/>
    <w:rsid w:val="00BE698B"/>
    <w:rsid w:val="00BE7A96"/>
    <w:rsid w:val="00BE7F16"/>
    <w:rsid w:val="00BF0C07"/>
    <w:rsid w:val="00BF1C64"/>
    <w:rsid w:val="00BF2473"/>
    <w:rsid w:val="00BF3B96"/>
    <w:rsid w:val="00BF519B"/>
    <w:rsid w:val="00BF74D4"/>
    <w:rsid w:val="00C00019"/>
    <w:rsid w:val="00C01989"/>
    <w:rsid w:val="00C022E8"/>
    <w:rsid w:val="00C02DDE"/>
    <w:rsid w:val="00C02E20"/>
    <w:rsid w:val="00C03635"/>
    <w:rsid w:val="00C04501"/>
    <w:rsid w:val="00C045B8"/>
    <w:rsid w:val="00C066C7"/>
    <w:rsid w:val="00C06BE5"/>
    <w:rsid w:val="00C073AF"/>
    <w:rsid w:val="00C10314"/>
    <w:rsid w:val="00C118A1"/>
    <w:rsid w:val="00C1252A"/>
    <w:rsid w:val="00C12F71"/>
    <w:rsid w:val="00C14F36"/>
    <w:rsid w:val="00C15B1B"/>
    <w:rsid w:val="00C162FE"/>
    <w:rsid w:val="00C16F0A"/>
    <w:rsid w:val="00C17EE6"/>
    <w:rsid w:val="00C20CF1"/>
    <w:rsid w:val="00C20E13"/>
    <w:rsid w:val="00C20F9C"/>
    <w:rsid w:val="00C21E94"/>
    <w:rsid w:val="00C23629"/>
    <w:rsid w:val="00C23B66"/>
    <w:rsid w:val="00C23D9E"/>
    <w:rsid w:val="00C25AC3"/>
    <w:rsid w:val="00C25B61"/>
    <w:rsid w:val="00C25FF8"/>
    <w:rsid w:val="00C261AF"/>
    <w:rsid w:val="00C26261"/>
    <w:rsid w:val="00C26525"/>
    <w:rsid w:val="00C26942"/>
    <w:rsid w:val="00C2719F"/>
    <w:rsid w:val="00C27670"/>
    <w:rsid w:val="00C30D40"/>
    <w:rsid w:val="00C31241"/>
    <w:rsid w:val="00C3181E"/>
    <w:rsid w:val="00C31C99"/>
    <w:rsid w:val="00C320C3"/>
    <w:rsid w:val="00C325F1"/>
    <w:rsid w:val="00C33248"/>
    <w:rsid w:val="00C34B58"/>
    <w:rsid w:val="00C34DEB"/>
    <w:rsid w:val="00C34F7A"/>
    <w:rsid w:val="00C35AC4"/>
    <w:rsid w:val="00C3628C"/>
    <w:rsid w:val="00C363A9"/>
    <w:rsid w:val="00C370F5"/>
    <w:rsid w:val="00C402E1"/>
    <w:rsid w:val="00C403D5"/>
    <w:rsid w:val="00C4084F"/>
    <w:rsid w:val="00C40CBD"/>
    <w:rsid w:val="00C416C9"/>
    <w:rsid w:val="00C42A10"/>
    <w:rsid w:val="00C44362"/>
    <w:rsid w:val="00C44918"/>
    <w:rsid w:val="00C474A5"/>
    <w:rsid w:val="00C475F5"/>
    <w:rsid w:val="00C50405"/>
    <w:rsid w:val="00C50826"/>
    <w:rsid w:val="00C50E06"/>
    <w:rsid w:val="00C50EEC"/>
    <w:rsid w:val="00C5154B"/>
    <w:rsid w:val="00C521D0"/>
    <w:rsid w:val="00C527C8"/>
    <w:rsid w:val="00C528A0"/>
    <w:rsid w:val="00C53263"/>
    <w:rsid w:val="00C53603"/>
    <w:rsid w:val="00C541CC"/>
    <w:rsid w:val="00C54436"/>
    <w:rsid w:val="00C54DA8"/>
    <w:rsid w:val="00C55752"/>
    <w:rsid w:val="00C56BE9"/>
    <w:rsid w:val="00C57C01"/>
    <w:rsid w:val="00C60479"/>
    <w:rsid w:val="00C60666"/>
    <w:rsid w:val="00C61686"/>
    <w:rsid w:val="00C61709"/>
    <w:rsid w:val="00C61D77"/>
    <w:rsid w:val="00C61F51"/>
    <w:rsid w:val="00C624B4"/>
    <w:rsid w:val="00C629D5"/>
    <w:rsid w:val="00C62FCF"/>
    <w:rsid w:val="00C64162"/>
    <w:rsid w:val="00C64A48"/>
    <w:rsid w:val="00C64C6A"/>
    <w:rsid w:val="00C64FD1"/>
    <w:rsid w:val="00C65058"/>
    <w:rsid w:val="00C655B6"/>
    <w:rsid w:val="00C65ECD"/>
    <w:rsid w:val="00C6614B"/>
    <w:rsid w:val="00C669E1"/>
    <w:rsid w:val="00C66D25"/>
    <w:rsid w:val="00C6714E"/>
    <w:rsid w:val="00C6781B"/>
    <w:rsid w:val="00C67F01"/>
    <w:rsid w:val="00C706F6"/>
    <w:rsid w:val="00C70A7F"/>
    <w:rsid w:val="00C7187E"/>
    <w:rsid w:val="00C72510"/>
    <w:rsid w:val="00C72CA8"/>
    <w:rsid w:val="00C73091"/>
    <w:rsid w:val="00C75090"/>
    <w:rsid w:val="00C75A0D"/>
    <w:rsid w:val="00C75AB4"/>
    <w:rsid w:val="00C760A0"/>
    <w:rsid w:val="00C76B69"/>
    <w:rsid w:val="00C76BE5"/>
    <w:rsid w:val="00C76C00"/>
    <w:rsid w:val="00C7704C"/>
    <w:rsid w:val="00C77F84"/>
    <w:rsid w:val="00C80681"/>
    <w:rsid w:val="00C8153C"/>
    <w:rsid w:val="00C81C8B"/>
    <w:rsid w:val="00C81CE3"/>
    <w:rsid w:val="00C82037"/>
    <w:rsid w:val="00C82A89"/>
    <w:rsid w:val="00C8315C"/>
    <w:rsid w:val="00C84140"/>
    <w:rsid w:val="00C843CE"/>
    <w:rsid w:val="00C84B46"/>
    <w:rsid w:val="00C84B6E"/>
    <w:rsid w:val="00C84CB4"/>
    <w:rsid w:val="00C85252"/>
    <w:rsid w:val="00C857A8"/>
    <w:rsid w:val="00C8718F"/>
    <w:rsid w:val="00C873F9"/>
    <w:rsid w:val="00C87EA5"/>
    <w:rsid w:val="00C9006E"/>
    <w:rsid w:val="00C90A11"/>
    <w:rsid w:val="00C90E86"/>
    <w:rsid w:val="00C9157A"/>
    <w:rsid w:val="00C91982"/>
    <w:rsid w:val="00C92BE0"/>
    <w:rsid w:val="00C934A2"/>
    <w:rsid w:val="00C9369A"/>
    <w:rsid w:val="00C9372B"/>
    <w:rsid w:val="00C93F58"/>
    <w:rsid w:val="00C948C4"/>
    <w:rsid w:val="00C949E8"/>
    <w:rsid w:val="00C94A81"/>
    <w:rsid w:val="00C95030"/>
    <w:rsid w:val="00C95C1D"/>
    <w:rsid w:val="00C96033"/>
    <w:rsid w:val="00C96E7F"/>
    <w:rsid w:val="00C9708E"/>
    <w:rsid w:val="00C970B0"/>
    <w:rsid w:val="00C977FA"/>
    <w:rsid w:val="00C97E7F"/>
    <w:rsid w:val="00CA0698"/>
    <w:rsid w:val="00CA0B82"/>
    <w:rsid w:val="00CA0BE4"/>
    <w:rsid w:val="00CA19DA"/>
    <w:rsid w:val="00CA19F4"/>
    <w:rsid w:val="00CA1A6B"/>
    <w:rsid w:val="00CA213F"/>
    <w:rsid w:val="00CA2706"/>
    <w:rsid w:val="00CA45B3"/>
    <w:rsid w:val="00CA4CF3"/>
    <w:rsid w:val="00CA5B9A"/>
    <w:rsid w:val="00CA5C5C"/>
    <w:rsid w:val="00CA678C"/>
    <w:rsid w:val="00CA68CC"/>
    <w:rsid w:val="00CA6BB8"/>
    <w:rsid w:val="00CA7BA9"/>
    <w:rsid w:val="00CB0CB2"/>
    <w:rsid w:val="00CB14A3"/>
    <w:rsid w:val="00CB153C"/>
    <w:rsid w:val="00CB1B19"/>
    <w:rsid w:val="00CB2E75"/>
    <w:rsid w:val="00CB45D2"/>
    <w:rsid w:val="00CB4864"/>
    <w:rsid w:val="00CB4FA6"/>
    <w:rsid w:val="00CB754B"/>
    <w:rsid w:val="00CB76B3"/>
    <w:rsid w:val="00CC2570"/>
    <w:rsid w:val="00CC2B84"/>
    <w:rsid w:val="00CC3BB1"/>
    <w:rsid w:val="00CC3FCD"/>
    <w:rsid w:val="00CC5A31"/>
    <w:rsid w:val="00CC6CA8"/>
    <w:rsid w:val="00CC77A6"/>
    <w:rsid w:val="00CC7E5C"/>
    <w:rsid w:val="00CD0065"/>
    <w:rsid w:val="00CD019A"/>
    <w:rsid w:val="00CD1A52"/>
    <w:rsid w:val="00CD2206"/>
    <w:rsid w:val="00CD252A"/>
    <w:rsid w:val="00CD357B"/>
    <w:rsid w:val="00CD35A4"/>
    <w:rsid w:val="00CD3952"/>
    <w:rsid w:val="00CD39A9"/>
    <w:rsid w:val="00CD421A"/>
    <w:rsid w:val="00CD5056"/>
    <w:rsid w:val="00CD51A9"/>
    <w:rsid w:val="00CD51F3"/>
    <w:rsid w:val="00CD565E"/>
    <w:rsid w:val="00CD5813"/>
    <w:rsid w:val="00CD6361"/>
    <w:rsid w:val="00CE08DC"/>
    <w:rsid w:val="00CE0CA9"/>
    <w:rsid w:val="00CE134A"/>
    <w:rsid w:val="00CE1AC7"/>
    <w:rsid w:val="00CE1BE8"/>
    <w:rsid w:val="00CE2BA8"/>
    <w:rsid w:val="00CE3EB1"/>
    <w:rsid w:val="00CE48B2"/>
    <w:rsid w:val="00CE5AC8"/>
    <w:rsid w:val="00CE67A1"/>
    <w:rsid w:val="00CE6F57"/>
    <w:rsid w:val="00CE6F95"/>
    <w:rsid w:val="00CE707E"/>
    <w:rsid w:val="00CE7B8B"/>
    <w:rsid w:val="00CF05CD"/>
    <w:rsid w:val="00CF0AFC"/>
    <w:rsid w:val="00CF0DC1"/>
    <w:rsid w:val="00CF1717"/>
    <w:rsid w:val="00CF172F"/>
    <w:rsid w:val="00CF18C3"/>
    <w:rsid w:val="00CF22A8"/>
    <w:rsid w:val="00CF363A"/>
    <w:rsid w:val="00CF425A"/>
    <w:rsid w:val="00CF4725"/>
    <w:rsid w:val="00CF51B7"/>
    <w:rsid w:val="00CF567A"/>
    <w:rsid w:val="00CF56C5"/>
    <w:rsid w:val="00CF687C"/>
    <w:rsid w:val="00CF6FD9"/>
    <w:rsid w:val="00CF7FFC"/>
    <w:rsid w:val="00D003B5"/>
    <w:rsid w:val="00D0048A"/>
    <w:rsid w:val="00D00932"/>
    <w:rsid w:val="00D00C21"/>
    <w:rsid w:val="00D023DA"/>
    <w:rsid w:val="00D02D2D"/>
    <w:rsid w:val="00D044B8"/>
    <w:rsid w:val="00D056DA"/>
    <w:rsid w:val="00D05758"/>
    <w:rsid w:val="00D05EF3"/>
    <w:rsid w:val="00D05F82"/>
    <w:rsid w:val="00D065D0"/>
    <w:rsid w:val="00D074FE"/>
    <w:rsid w:val="00D07F3A"/>
    <w:rsid w:val="00D104E3"/>
    <w:rsid w:val="00D11FC5"/>
    <w:rsid w:val="00D1260A"/>
    <w:rsid w:val="00D12D5F"/>
    <w:rsid w:val="00D12E39"/>
    <w:rsid w:val="00D13B78"/>
    <w:rsid w:val="00D13EE9"/>
    <w:rsid w:val="00D14895"/>
    <w:rsid w:val="00D150F9"/>
    <w:rsid w:val="00D160FF"/>
    <w:rsid w:val="00D174E8"/>
    <w:rsid w:val="00D17F4F"/>
    <w:rsid w:val="00D202C2"/>
    <w:rsid w:val="00D202EF"/>
    <w:rsid w:val="00D20540"/>
    <w:rsid w:val="00D2181A"/>
    <w:rsid w:val="00D219B0"/>
    <w:rsid w:val="00D21D45"/>
    <w:rsid w:val="00D21E87"/>
    <w:rsid w:val="00D220EA"/>
    <w:rsid w:val="00D228EC"/>
    <w:rsid w:val="00D2301E"/>
    <w:rsid w:val="00D2362A"/>
    <w:rsid w:val="00D25294"/>
    <w:rsid w:val="00D25845"/>
    <w:rsid w:val="00D258C1"/>
    <w:rsid w:val="00D26564"/>
    <w:rsid w:val="00D265E6"/>
    <w:rsid w:val="00D26EB4"/>
    <w:rsid w:val="00D27BF5"/>
    <w:rsid w:val="00D30371"/>
    <w:rsid w:val="00D312BF"/>
    <w:rsid w:val="00D31DDB"/>
    <w:rsid w:val="00D32485"/>
    <w:rsid w:val="00D32A5F"/>
    <w:rsid w:val="00D339F8"/>
    <w:rsid w:val="00D33FC4"/>
    <w:rsid w:val="00D342A0"/>
    <w:rsid w:val="00D345C5"/>
    <w:rsid w:val="00D34C38"/>
    <w:rsid w:val="00D34D06"/>
    <w:rsid w:val="00D360C4"/>
    <w:rsid w:val="00D36527"/>
    <w:rsid w:val="00D36BD6"/>
    <w:rsid w:val="00D37114"/>
    <w:rsid w:val="00D3757F"/>
    <w:rsid w:val="00D40C1D"/>
    <w:rsid w:val="00D40E13"/>
    <w:rsid w:val="00D40F34"/>
    <w:rsid w:val="00D41C9E"/>
    <w:rsid w:val="00D42C32"/>
    <w:rsid w:val="00D43B4F"/>
    <w:rsid w:val="00D43E52"/>
    <w:rsid w:val="00D44087"/>
    <w:rsid w:val="00D44E9A"/>
    <w:rsid w:val="00D45180"/>
    <w:rsid w:val="00D453EA"/>
    <w:rsid w:val="00D46424"/>
    <w:rsid w:val="00D47BFD"/>
    <w:rsid w:val="00D5075F"/>
    <w:rsid w:val="00D517EA"/>
    <w:rsid w:val="00D52888"/>
    <w:rsid w:val="00D52A04"/>
    <w:rsid w:val="00D52B8C"/>
    <w:rsid w:val="00D52CA1"/>
    <w:rsid w:val="00D52E70"/>
    <w:rsid w:val="00D5427A"/>
    <w:rsid w:val="00D56768"/>
    <w:rsid w:val="00D57180"/>
    <w:rsid w:val="00D60CA6"/>
    <w:rsid w:val="00D61694"/>
    <w:rsid w:val="00D62668"/>
    <w:rsid w:val="00D632BC"/>
    <w:rsid w:val="00D637F6"/>
    <w:rsid w:val="00D64580"/>
    <w:rsid w:val="00D64D3D"/>
    <w:rsid w:val="00D64D88"/>
    <w:rsid w:val="00D65A5B"/>
    <w:rsid w:val="00D65E9D"/>
    <w:rsid w:val="00D67119"/>
    <w:rsid w:val="00D67215"/>
    <w:rsid w:val="00D67617"/>
    <w:rsid w:val="00D706C6"/>
    <w:rsid w:val="00D707B3"/>
    <w:rsid w:val="00D70D02"/>
    <w:rsid w:val="00D70EB6"/>
    <w:rsid w:val="00D71056"/>
    <w:rsid w:val="00D71BE1"/>
    <w:rsid w:val="00D71E09"/>
    <w:rsid w:val="00D73645"/>
    <w:rsid w:val="00D74461"/>
    <w:rsid w:val="00D74C52"/>
    <w:rsid w:val="00D7577A"/>
    <w:rsid w:val="00D7626A"/>
    <w:rsid w:val="00D7655F"/>
    <w:rsid w:val="00D76F0B"/>
    <w:rsid w:val="00D77F1F"/>
    <w:rsid w:val="00D802B7"/>
    <w:rsid w:val="00D802D9"/>
    <w:rsid w:val="00D80A7C"/>
    <w:rsid w:val="00D80C6F"/>
    <w:rsid w:val="00D80CD5"/>
    <w:rsid w:val="00D8112D"/>
    <w:rsid w:val="00D816B4"/>
    <w:rsid w:val="00D81E71"/>
    <w:rsid w:val="00D828D8"/>
    <w:rsid w:val="00D82992"/>
    <w:rsid w:val="00D82CA2"/>
    <w:rsid w:val="00D83AC8"/>
    <w:rsid w:val="00D84910"/>
    <w:rsid w:val="00D851FB"/>
    <w:rsid w:val="00D85241"/>
    <w:rsid w:val="00D86CB2"/>
    <w:rsid w:val="00D871AF"/>
    <w:rsid w:val="00D9259E"/>
    <w:rsid w:val="00D9299D"/>
    <w:rsid w:val="00D93F53"/>
    <w:rsid w:val="00D94560"/>
    <w:rsid w:val="00D961A9"/>
    <w:rsid w:val="00D967DC"/>
    <w:rsid w:val="00D971D9"/>
    <w:rsid w:val="00D97682"/>
    <w:rsid w:val="00D97B78"/>
    <w:rsid w:val="00DA117D"/>
    <w:rsid w:val="00DA1805"/>
    <w:rsid w:val="00DA1DBE"/>
    <w:rsid w:val="00DA224D"/>
    <w:rsid w:val="00DA2946"/>
    <w:rsid w:val="00DA2B37"/>
    <w:rsid w:val="00DA3090"/>
    <w:rsid w:val="00DA3228"/>
    <w:rsid w:val="00DA36CE"/>
    <w:rsid w:val="00DA43D5"/>
    <w:rsid w:val="00DA4C8F"/>
    <w:rsid w:val="00DA61BF"/>
    <w:rsid w:val="00DA61C1"/>
    <w:rsid w:val="00DB0354"/>
    <w:rsid w:val="00DB05C2"/>
    <w:rsid w:val="00DB0DB9"/>
    <w:rsid w:val="00DB14E1"/>
    <w:rsid w:val="00DB1BDE"/>
    <w:rsid w:val="00DB2580"/>
    <w:rsid w:val="00DB2A35"/>
    <w:rsid w:val="00DB2BF3"/>
    <w:rsid w:val="00DB2D2C"/>
    <w:rsid w:val="00DB3AC1"/>
    <w:rsid w:val="00DB3BF3"/>
    <w:rsid w:val="00DB40F0"/>
    <w:rsid w:val="00DB4E4E"/>
    <w:rsid w:val="00DB77DA"/>
    <w:rsid w:val="00DB7948"/>
    <w:rsid w:val="00DB7E0E"/>
    <w:rsid w:val="00DC02BD"/>
    <w:rsid w:val="00DC053A"/>
    <w:rsid w:val="00DC106B"/>
    <w:rsid w:val="00DC1A4F"/>
    <w:rsid w:val="00DC4946"/>
    <w:rsid w:val="00DC4A29"/>
    <w:rsid w:val="00DC4BBF"/>
    <w:rsid w:val="00DC57C4"/>
    <w:rsid w:val="00DC58DA"/>
    <w:rsid w:val="00DC5FB0"/>
    <w:rsid w:val="00DC7A43"/>
    <w:rsid w:val="00DC7CF5"/>
    <w:rsid w:val="00DD0064"/>
    <w:rsid w:val="00DD0190"/>
    <w:rsid w:val="00DD24F3"/>
    <w:rsid w:val="00DD3011"/>
    <w:rsid w:val="00DD37E2"/>
    <w:rsid w:val="00DD3A65"/>
    <w:rsid w:val="00DD509F"/>
    <w:rsid w:val="00DD52E1"/>
    <w:rsid w:val="00DD6BBE"/>
    <w:rsid w:val="00DD6D5B"/>
    <w:rsid w:val="00DD767F"/>
    <w:rsid w:val="00DE1656"/>
    <w:rsid w:val="00DE22DE"/>
    <w:rsid w:val="00DE2778"/>
    <w:rsid w:val="00DE2B59"/>
    <w:rsid w:val="00DE39AE"/>
    <w:rsid w:val="00DE3AE3"/>
    <w:rsid w:val="00DE5333"/>
    <w:rsid w:val="00DE56B1"/>
    <w:rsid w:val="00DE63C8"/>
    <w:rsid w:val="00DE7706"/>
    <w:rsid w:val="00DE7BC0"/>
    <w:rsid w:val="00DF0F2B"/>
    <w:rsid w:val="00DF135A"/>
    <w:rsid w:val="00DF1A3C"/>
    <w:rsid w:val="00DF2F99"/>
    <w:rsid w:val="00DF4275"/>
    <w:rsid w:val="00DF48BF"/>
    <w:rsid w:val="00DF62A4"/>
    <w:rsid w:val="00DF6402"/>
    <w:rsid w:val="00DF7913"/>
    <w:rsid w:val="00E00D99"/>
    <w:rsid w:val="00E00DE8"/>
    <w:rsid w:val="00E00E39"/>
    <w:rsid w:val="00E01740"/>
    <w:rsid w:val="00E01800"/>
    <w:rsid w:val="00E02062"/>
    <w:rsid w:val="00E02EB7"/>
    <w:rsid w:val="00E03421"/>
    <w:rsid w:val="00E03A81"/>
    <w:rsid w:val="00E03B19"/>
    <w:rsid w:val="00E050A8"/>
    <w:rsid w:val="00E05EC0"/>
    <w:rsid w:val="00E06A1C"/>
    <w:rsid w:val="00E0719D"/>
    <w:rsid w:val="00E10C23"/>
    <w:rsid w:val="00E113B1"/>
    <w:rsid w:val="00E11B07"/>
    <w:rsid w:val="00E121EA"/>
    <w:rsid w:val="00E1395F"/>
    <w:rsid w:val="00E13A89"/>
    <w:rsid w:val="00E14A44"/>
    <w:rsid w:val="00E1511B"/>
    <w:rsid w:val="00E15D8F"/>
    <w:rsid w:val="00E160FD"/>
    <w:rsid w:val="00E161A6"/>
    <w:rsid w:val="00E16690"/>
    <w:rsid w:val="00E16A71"/>
    <w:rsid w:val="00E16DDA"/>
    <w:rsid w:val="00E170A6"/>
    <w:rsid w:val="00E17217"/>
    <w:rsid w:val="00E172E3"/>
    <w:rsid w:val="00E179E7"/>
    <w:rsid w:val="00E17FD0"/>
    <w:rsid w:val="00E201E4"/>
    <w:rsid w:val="00E216B9"/>
    <w:rsid w:val="00E21EE0"/>
    <w:rsid w:val="00E227A0"/>
    <w:rsid w:val="00E227E2"/>
    <w:rsid w:val="00E2359E"/>
    <w:rsid w:val="00E23700"/>
    <w:rsid w:val="00E23EC5"/>
    <w:rsid w:val="00E24E4C"/>
    <w:rsid w:val="00E256D3"/>
    <w:rsid w:val="00E25FC0"/>
    <w:rsid w:val="00E26422"/>
    <w:rsid w:val="00E26B7B"/>
    <w:rsid w:val="00E26D8E"/>
    <w:rsid w:val="00E27221"/>
    <w:rsid w:val="00E27ADD"/>
    <w:rsid w:val="00E30B56"/>
    <w:rsid w:val="00E32615"/>
    <w:rsid w:val="00E33E93"/>
    <w:rsid w:val="00E33EDC"/>
    <w:rsid w:val="00E3446D"/>
    <w:rsid w:val="00E34ABA"/>
    <w:rsid w:val="00E34FC6"/>
    <w:rsid w:val="00E35E9C"/>
    <w:rsid w:val="00E36131"/>
    <w:rsid w:val="00E3631F"/>
    <w:rsid w:val="00E366B2"/>
    <w:rsid w:val="00E36CD0"/>
    <w:rsid w:val="00E36E1A"/>
    <w:rsid w:val="00E37537"/>
    <w:rsid w:val="00E37963"/>
    <w:rsid w:val="00E403ED"/>
    <w:rsid w:val="00E406FE"/>
    <w:rsid w:val="00E40872"/>
    <w:rsid w:val="00E42619"/>
    <w:rsid w:val="00E42A55"/>
    <w:rsid w:val="00E42C45"/>
    <w:rsid w:val="00E42F08"/>
    <w:rsid w:val="00E4300A"/>
    <w:rsid w:val="00E448A1"/>
    <w:rsid w:val="00E44B3D"/>
    <w:rsid w:val="00E46222"/>
    <w:rsid w:val="00E46B59"/>
    <w:rsid w:val="00E46CB5"/>
    <w:rsid w:val="00E46E01"/>
    <w:rsid w:val="00E47777"/>
    <w:rsid w:val="00E5011B"/>
    <w:rsid w:val="00E50F64"/>
    <w:rsid w:val="00E52283"/>
    <w:rsid w:val="00E52B2A"/>
    <w:rsid w:val="00E53740"/>
    <w:rsid w:val="00E53F85"/>
    <w:rsid w:val="00E54BCD"/>
    <w:rsid w:val="00E559D4"/>
    <w:rsid w:val="00E55E68"/>
    <w:rsid w:val="00E561DA"/>
    <w:rsid w:val="00E57411"/>
    <w:rsid w:val="00E576A2"/>
    <w:rsid w:val="00E57DF3"/>
    <w:rsid w:val="00E57E8B"/>
    <w:rsid w:val="00E613D9"/>
    <w:rsid w:val="00E62902"/>
    <w:rsid w:val="00E64E12"/>
    <w:rsid w:val="00E65154"/>
    <w:rsid w:val="00E656DA"/>
    <w:rsid w:val="00E66228"/>
    <w:rsid w:val="00E6640E"/>
    <w:rsid w:val="00E66876"/>
    <w:rsid w:val="00E66B0E"/>
    <w:rsid w:val="00E67855"/>
    <w:rsid w:val="00E67875"/>
    <w:rsid w:val="00E70785"/>
    <w:rsid w:val="00E7167A"/>
    <w:rsid w:val="00E717F4"/>
    <w:rsid w:val="00E71A1C"/>
    <w:rsid w:val="00E72171"/>
    <w:rsid w:val="00E725ED"/>
    <w:rsid w:val="00E7265E"/>
    <w:rsid w:val="00E7281A"/>
    <w:rsid w:val="00E72E29"/>
    <w:rsid w:val="00E73AC2"/>
    <w:rsid w:val="00E73C26"/>
    <w:rsid w:val="00E74111"/>
    <w:rsid w:val="00E75403"/>
    <w:rsid w:val="00E75535"/>
    <w:rsid w:val="00E75811"/>
    <w:rsid w:val="00E75EC1"/>
    <w:rsid w:val="00E77E5F"/>
    <w:rsid w:val="00E80429"/>
    <w:rsid w:val="00E806A5"/>
    <w:rsid w:val="00E807D2"/>
    <w:rsid w:val="00E81EBF"/>
    <w:rsid w:val="00E82F8B"/>
    <w:rsid w:val="00E834B0"/>
    <w:rsid w:val="00E83887"/>
    <w:rsid w:val="00E84F6C"/>
    <w:rsid w:val="00E85749"/>
    <w:rsid w:val="00E85DC4"/>
    <w:rsid w:val="00E86C4A"/>
    <w:rsid w:val="00E922AE"/>
    <w:rsid w:val="00E92483"/>
    <w:rsid w:val="00E93180"/>
    <w:rsid w:val="00E935F0"/>
    <w:rsid w:val="00E93A40"/>
    <w:rsid w:val="00E94021"/>
    <w:rsid w:val="00E94042"/>
    <w:rsid w:val="00E94637"/>
    <w:rsid w:val="00E9521E"/>
    <w:rsid w:val="00E95324"/>
    <w:rsid w:val="00E95FE3"/>
    <w:rsid w:val="00E971EB"/>
    <w:rsid w:val="00EA006F"/>
    <w:rsid w:val="00EA02F2"/>
    <w:rsid w:val="00EA08FB"/>
    <w:rsid w:val="00EA110E"/>
    <w:rsid w:val="00EA1D68"/>
    <w:rsid w:val="00EA3462"/>
    <w:rsid w:val="00EA35C8"/>
    <w:rsid w:val="00EA49C2"/>
    <w:rsid w:val="00EA4B85"/>
    <w:rsid w:val="00EA5773"/>
    <w:rsid w:val="00EA5866"/>
    <w:rsid w:val="00EA6B32"/>
    <w:rsid w:val="00EA6D6C"/>
    <w:rsid w:val="00EB1595"/>
    <w:rsid w:val="00EB1801"/>
    <w:rsid w:val="00EB1F7B"/>
    <w:rsid w:val="00EB21ED"/>
    <w:rsid w:val="00EB260E"/>
    <w:rsid w:val="00EB2B22"/>
    <w:rsid w:val="00EB2BD0"/>
    <w:rsid w:val="00EB2E07"/>
    <w:rsid w:val="00EB3E15"/>
    <w:rsid w:val="00EB50F2"/>
    <w:rsid w:val="00EB5D0B"/>
    <w:rsid w:val="00EB5D55"/>
    <w:rsid w:val="00EB5E52"/>
    <w:rsid w:val="00EB6B32"/>
    <w:rsid w:val="00EB6E45"/>
    <w:rsid w:val="00EB7F23"/>
    <w:rsid w:val="00EC0199"/>
    <w:rsid w:val="00EC0FA8"/>
    <w:rsid w:val="00EC26B9"/>
    <w:rsid w:val="00EC2DB7"/>
    <w:rsid w:val="00EC305A"/>
    <w:rsid w:val="00EC3F55"/>
    <w:rsid w:val="00EC459F"/>
    <w:rsid w:val="00EC483A"/>
    <w:rsid w:val="00EC5B85"/>
    <w:rsid w:val="00EC5D06"/>
    <w:rsid w:val="00EC5ED9"/>
    <w:rsid w:val="00EC60B9"/>
    <w:rsid w:val="00EC6934"/>
    <w:rsid w:val="00EC6F2E"/>
    <w:rsid w:val="00EC6F62"/>
    <w:rsid w:val="00EC7B0C"/>
    <w:rsid w:val="00ED05FA"/>
    <w:rsid w:val="00ED0D26"/>
    <w:rsid w:val="00ED1A34"/>
    <w:rsid w:val="00ED1DC1"/>
    <w:rsid w:val="00ED1FF1"/>
    <w:rsid w:val="00ED224D"/>
    <w:rsid w:val="00ED2A5C"/>
    <w:rsid w:val="00ED3078"/>
    <w:rsid w:val="00ED41F0"/>
    <w:rsid w:val="00ED4E75"/>
    <w:rsid w:val="00ED55E4"/>
    <w:rsid w:val="00ED587B"/>
    <w:rsid w:val="00ED6E4C"/>
    <w:rsid w:val="00ED6FA1"/>
    <w:rsid w:val="00EE001D"/>
    <w:rsid w:val="00EE0AF8"/>
    <w:rsid w:val="00EE1138"/>
    <w:rsid w:val="00EE1AA4"/>
    <w:rsid w:val="00EE2B51"/>
    <w:rsid w:val="00EE2F63"/>
    <w:rsid w:val="00EE3A6F"/>
    <w:rsid w:val="00EE3E6D"/>
    <w:rsid w:val="00EE3ED7"/>
    <w:rsid w:val="00EE3F5A"/>
    <w:rsid w:val="00EE40CB"/>
    <w:rsid w:val="00EE4422"/>
    <w:rsid w:val="00EE45DC"/>
    <w:rsid w:val="00EE60D3"/>
    <w:rsid w:val="00EE648D"/>
    <w:rsid w:val="00EE6D54"/>
    <w:rsid w:val="00EF0AC5"/>
    <w:rsid w:val="00EF0E7D"/>
    <w:rsid w:val="00EF169A"/>
    <w:rsid w:val="00EF1743"/>
    <w:rsid w:val="00EF1D2F"/>
    <w:rsid w:val="00EF1F0C"/>
    <w:rsid w:val="00EF2E26"/>
    <w:rsid w:val="00EF3E27"/>
    <w:rsid w:val="00EF411A"/>
    <w:rsid w:val="00EF4606"/>
    <w:rsid w:val="00EF4972"/>
    <w:rsid w:val="00EF515B"/>
    <w:rsid w:val="00EF56F4"/>
    <w:rsid w:val="00EF5754"/>
    <w:rsid w:val="00EF6292"/>
    <w:rsid w:val="00EF6A2E"/>
    <w:rsid w:val="00EF7091"/>
    <w:rsid w:val="00EF7311"/>
    <w:rsid w:val="00EF7A5B"/>
    <w:rsid w:val="00F00801"/>
    <w:rsid w:val="00F01BC5"/>
    <w:rsid w:val="00F02496"/>
    <w:rsid w:val="00F040B9"/>
    <w:rsid w:val="00F04123"/>
    <w:rsid w:val="00F04418"/>
    <w:rsid w:val="00F04448"/>
    <w:rsid w:val="00F04DA2"/>
    <w:rsid w:val="00F05AC5"/>
    <w:rsid w:val="00F0684F"/>
    <w:rsid w:val="00F07E8F"/>
    <w:rsid w:val="00F10DAF"/>
    <w:rsid w:val="00F11C0F"/>
    <w:rsid w:val="00F12AFE"/>
    <w:rsid w:val="00F14CA7"/>
    <w:rsid w:val="00F14D34"/>
    <w:rsid w:val="00F157B4"/>
    <w:rsid w:val="00F17724"/>
    <w:rsid w:val="00F17ABF"/>
    <w:rsid w:val="00F20A45"/>
    <w:rsid w:val="00F20D2F"/>
    <w:rsid w:val="00F20F01"/>
    <w:rsid w:val="00F22276"/>
    <w:rsid w:val="00F229B5"/>
    <w:rsid w:val="00F22AFC"/>
    <w:rsid w:val="00F22CED"/>
    <w:rsid w:val="00F242A2"/>
    <w:rsid w:val="00F249FD"/>
    <w:rsid w:val="00F2531C"/>
    <w:rsid w:val="00F26676"/>
    <w:rsid w:val="00F269BE"/>
    <w:rsid w:val="00F26E77"/>
    <w:rsid w:val="00F27171"/>
    <w:rsid w:val="00F274FB"/>
    <w:rsid w:val="00F30423"/>
    <w:rsid w:val="00F30EE4"/>
    <w:rsid w:val="00F32638"/>
    <w:rsid w:val="00F342AE"/>
    <w:rsid w:val="00F3571F"/>
    <w:rsid w:val="00F35761"/>
    <w:rsid w:val="00F35D4A"/>
    <w:rsid w:val="00F364C5"/>
    <w:rsid w:val="00F37121"/>
    <w:rsid w:val="00F40376"/>
    <w:rsid w:val="00F40F6E"/>
    <w:rsid w:val="00F41742"/>
    <w:rsid w:val="00F4175D"/>
    <w:rsid w:val="00F42522"/>
    <w:rsid w:val="00F42DE7"/>
    <w:rsid w:val="00F43209"/>
    <w:rsid w:val="00F43895"/>
    <w:rsid w:val="00F44691"/>
    <w:rsid w:val="00F44D93"/>
    <w:rsid w:val="00F44E4B"/>
    <w:rsid w:val="00F4561C"/>
    <w:rsid w:val="00F4661F"/>
    <w:rsid w:val="00F5097F"/>
    <w:rsid w:val="00F50FA7"/>
    <w:rsid w:val="00F5132B"/>
    <w:rsid w:val="00F518C5"/>
    <w:rsid w:val="00F51C3F"/>
    <w:rsid w:val="00F51F0F"/>
    <w:rsid w:val="00F5285D"/>
    <w:rsid w:val="00F538A4"/>
    <w:rsid w:val="00F540EC"/>
    <w:rsid w:val="00F5493D"/>
    <w:rsid w:val="00F54997"/>
    <w:rsid w:val="00F55A1A"/>
    <w:rsid w:val="00F55F0B"/>
    <w:rsid w:val="00F565EF"/>
    <w:rsid w:val="00F56C61"/>
    <w:rsid w:val="00F56DBF"/>
    <w:rsid w:val="00F570E6"/>
    <w:rsid w:val="00F575CD"/>
    <w:rsid w:val="00F577DE"/>
    <w:rsid w:val="00F60CAA"/>
    <w:rsid w:val="00F61CE4"/>
    <w:rsid w:val="00F61E11"/>
    <w:rsid w:val="00F6297A"/>
    <w:rsid w:val="00F63B7A"/>
    <w:rsid w:val="00F6451F"/>
    <w:rsid w:val="00F65642"/>
    <w:rsid w:val="00F65742"/>
    <w:rsid w:val="00F65B3A"/>
    <w:rsid w:val="00F65F5D"/>
    <w:rsid w:val="00F666EC"/>
    <w:rsid w:val="00F67C24"/>
    <w:rsid w:val="00F7087D"/>
    <w:rsid w:val="00F7172E"/>
    <w:rsid w:val="00F71765"/>
    <w:rsid w:val="00F71D42"/>
    <w:rsid w:val="00F72598"/>
    <w:rsid w:val="00F72F89"/>
    <w:rsid w:val="00F73EA3"/>
    <w:rsid w:val="00F747DC"/>
    <w:rsid w:val="00F753F9"/>
    <w:rsid w:val="00F7568E"/>
    <w:rsid w:val="00F75750"/>
    <w:rsid w:val="00F75BE4"/>
    <w:rsid w:val="00F772D9"/>
    <w:rsid w:val="00F81088"/>
    <w:rsid w:val="00F810AE"/>
    <w:rsid w:val="00F813B8"/>
    <w:rsid w:val="00F819CD"/>
    <w:rsid w:val="00F81DBE"/>
    <w:rsid w:val="00F8282A"/>
    <w:rsid w:val="00F82CEB"/>
    <w:rsid w:val="00F83240"/>
    <w:rsid w:val="00F839FC"/>
    <w:rsid w:val="00F840A0"/>
    <w:rsid w:val="00F84801"/>
    <w:rsid w:val="00F84CBC"/>
    <w:rsid w:val="00F84CFC"/>
    <w:rsid w:val="00F84D3F"/>
    <w:rsid w:val="00F85589"/>
    <w:rsid w:val="00F85749"/>
    <w:rsid w:val="00F85B1C"/>
    <w:rsid w:val="00F86546"/>
    <w:rsid w:val="00F8661A"/>
    <w:rsid w:val="00F86A7D"/>
    <w:rsid w:val="00F870E0"/>
    <w:rsid w:val="00F8758B"/>
    <w:rsid w:val="00F87BAD"/>
    <w:rsid w:val="00F90807"/>
    <w:rsid w:val="00F909BC"/>
    <w:rsid w:val="00F91515"/>
    <w:rsid w:val="00F92318"/>
    <w:rsid w:val="00F92924"/>
    <w:rsid w:val="00F9292F"/>
    <w:rsid w:val="00F92E0E"/>
    <w:rsid w:val="00F92FDB"/>
    <w:rsid w:val="00F93025"/>
    <w:rsid w:val="00F948B8"/>
    <w:rsid w:val="00F949AB"/>
    <w:rsid w:val="00F95443"/>
    <w:rsid w:val="00F95D3E"/>
    <w:rsid w:val="00F973CF"/>
    <w:rsid w:val="00F97FA3"/>
    <w:rsid w:val="00FA1454"/>
    <w:rsid w:val="00FA2733"/>
    <w:rsid w:val="00FA33A6"/>
    <w:rsid w:val="00FA3838"/>
    <w:rsid w:val="00FA3AAE"/>
    <w:rsid w:val="00FA3DB3"/>
    <w:rsid w:val="00FA5381"/>
    <w:rsid w:val="00FA5635"/>
    <w:rsid w:val="00FA56AB"/>
    <w:rsid w:val="00FA5708"/>
    <w:rsid w:val="00FA5D25"/>
    <w:rsid w:val="00FA6133"/>
    <w:rsid w:val="00FA699B"/>
    <w:rsid w:val="00FA6FB2"/>
    <w:rsid w:val="00FA78A8"/>
    <w:rsid w:val="00FA7AE8"/>
    <w:rsid w:val="00FA7EEF"/>
    <w:rsid w:val="00FB0A9D"/>
    <w:rsid w:val="00FB245E"/>
    <w:rsid w:val="00FB274A"/>
    <w:rsid w:val="00FB3201"/>
    <w:rsid w:val="00FB3433"/>
    <w:rsid w:val="00FB3871"/>
    <w:rsid w:val="00FB440A"/>
    <w:rsid w:val="00FB4D2A"/>
    <w:rsid w:val="00FB5409"/>
    <w:rsid w:val="00FB5D58"/>
    <w:rsid w:val="00FB6003"/>
    <w:rsid w:val="00FB707B"/>
    <w:rsid w:val="00FB717A"/>
    <w:rsid w:val="00FB746D"/>
    <w:rsid w:val="00FB77E3"/>
    <w:rsid w:val="00FB7F73"/>
    <w:rsid w:val="00FC14F5"/>
    <w:rsid w:val="00FC1BE7"/>
    <w:rsid w:val="00FC1E2E"/>
    <w:rsid w:val="00FC274E"/>
    <w:rsid w:val="00FC2EE9"/>
    <w:rsid w:val="00FC4B9B"/>
    <w:rsid w:val="00FC5AEA"/>
    <w:rsid w:val="00FC5C0D"/>
    <w:rsid w:val="00FD0514"/>
    <w:rsid w:val="00FD0E0E"/>
    <w:rsid w:val="00FD19ED"/>
    <w:rsid w:val="00FD1E13"/>
    <w:rsid w:val="00FD2979"/>
    <w:rsid w:val="00FD324A"/>
    <w:rsid w:val="00FD3253"/>
    <w:rsid w:val="00FD5343"/>
    <w:rsid w:val="00FD56DF"/>
    <w:rsid w:val="00FD5D37"/>
    <w:rsid w:val="00FD647D"/>
    <w:rsid w:val="00FD78BC"/>
    <w:rsid w:val="00FD7AE4"/>
    <w:rsid w:val="00FE01FA"/>
    <w:rsid w:val="00FE09B2"/>
    <w:rsid w:val="00FE17F6"/>
    <w:rsid w:val="00FE1F51"/>
    <w:rsid w:val="00FE2703"/>
    <w:rsid w:val="00FE2887"/>
    <w:rsid w:val="00FE4403"/>
    <w:rsid w:val="00FE472B"/>
    <w:rsid w:val="00FE5854"/>
    <w:rsid w:val="00FE59E3"/>
    <w:rsid w:val="00FE5B68"/>
    <w:rsid w:val="00FE5E69"/>
    <w:rsid w:val="00FE645C"/>
    <w:rsid w:val="00FE6CE7"/>
    <w:rsid w:val="00FE7361"/>
    <w:rsid w:val="00FE7A5B"/>
    <w:rsid w:val="00FE7D91"/>
    <w:rsid w:val="00FF05D1"/>
    <w:rsid w:val="00FF0FAD"/>
    <w:rsid w:val="00FF1D07"/>
    <w:rsid w:val="00FF1DB0"/>
    <w:rsid w:val="00FF4CE2"/>
    <w:rsid w:val="00FF56A0"/>
    <w:rsid w:val="00FF56B6"/>
    <w:rsid w:val="00FF61BA"/>
    <w:rsid w:val="00FF73BC"/>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84287"/>
  <w15:docId w15:val="{164B9075-328F-4A99-BC28-7F3190415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08AC"/>
    <w:pPr>
      <w:numPr>
        <w:numId w:val="38"/>
      </w:numPr>
      <w:spacing w:before="240"/>
      <w:jc w:val="both"/>
    </w:pPr>
    <w:rPr>
      <w:rFonts w:ascii="Times New Roman" w:eastAsia="Times New Roman" w:hAnsi="Times New Roman"/>
      <w:lang w:eastAsia="ja-JP"/>
    </w:rPr>
  </w:style>
  <w:style w:type="paragraph" w:styleId="Heading1">
    <w:name w:val="heading 1"/>
    <w:aliases w:val="h1,1st level,numreq,H1,H1-Heading 1,1,Header 1,Legal Line 1,head 1,II+,I,Heading1,a,l1,textst level"/>
    <w:basedOn w:val="Normal"/>
    <w:next w:val="Normal"/>
    <w:link w:val="Heading1Char"/>
    <w:qFormat/>
    <w:rsid w:val="00AA0C1B"/>
    <w:pPr>
      <w:keepNext/>
      <w:pageBreakBefore/>
      <w:widowControl w:val="0"/>
      <w:numPr>
        <w:numId w:val="17"/>
      </w:numPr>
      <w:tabs>
        <w:tab w:val="left" w:pos="851"/>
      </w:tabs>
      <w:spacing w:after="120"/>
      <w:outlineLvl w:val="0"/>
    </w:pPr>
    <w:rPr>
      <w:rFonts w:ascii="Arial" w:hAnsi="Arial"/>
      <w:b/>
      <w:bCs/>
      <w:color w:val="000000" w:themeColor="text1"/>
      <w:kern w:val="32"/>
      <w:sz w:val="24"/>
      <w:szCs w:val="32"/>
    </w:rPr>
  </w:style>
  <w:style w:type="paragraph" w:styleId="Heading2">
    <w:name w:val="heading 2"/>
    <w:aliases w:val="h2,2nd level,H2,H2-Heading 2,2,Header 2,l2,Header2,22,heading2,list2,A,A.B.C.,list 2,Heading2,Heading Indent No L2,12,RFP Heading 2,h 2,nms MainSect,List 21"/>
    <w:basedOn w:val="Normal"/>
    <w:next w:val="Normal"/>
    <w:link w:val="Heading2Char"/>
    <w:qFormat/>
    <w:rsid w:val="00AA0C1B"/>
    <w:pPr>
      <w:keepNext/>
      <w:keepLines/>
      <w:numPr>
        <w:ilvl w:val="1"/>
        <w:numId w:val="17"/>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394F5C"/>
    <w:pPr>
      <w:numPr>
        <w:ilvl w:val="4"/>
      </w:numPr>
      <w:jc w:val="left"/>
      <w:outlineLvl w:val="4"/>
    </w:pPr>
    <w:rPr>
      <w:noProof/>
    </w:r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1st level Char,numreq Char,H1 Char,H1-Heading 1 Char,1 Char,Header 1 Char,Legal Line 1 Char,head 1 Char,II+ Char,I Char,Heading1 Char,a Char,l1 Char,textst level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aliases w:val="h2 Char,2nd level Char,H2 Char,H2-Heading 2 Char,2 Char,Header 2 Char,l2 Char,Header2 Char,22 Char,heading2 Char,list2 Char,A Char,A.B.C. Char,list 2 Char,Heading2 Char,Heading Indent No L2 Char,12 Char,RFP Heading 2 Char,h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394F5C"/>
    <w:rPr>
      <w:rFonts w:ascii="Arial" w:eastAsia="Times New Roman" w:hAnsi="Arial"/>
      <w:b/>
      <w:noProof/>
      <w:color w:val="000000" w:themeColor="text1"/>
      <w:lang w:eastAsia="ja-JP"/>
    </w:rPr>
  </w:style>
  <w:style w:type="character" w:customStyle="1" w:styleId="Heading6Char">
    <w:name w:val="Heading 6 Char"/>
    <w:link w:val="Heading6"/>
    <w:rsid w:val="005A5583"/>
    <w:rPr>
      <w:rFonts w:ascii="Arial" w:eastAsia="Times New Roman" w:hAnsi="Arial"/>
      <w:b/>
      <w:noProof/>
      <w:color w:val="000000" w:themeColor="text1"/>
      <w:lang w:eastAsia="ja-JP"/>
    </w:rPr>
  </w:style>
  <w:style w:type="character" w:customStyle="1" w:styleId="Heading7Char">
    <w:name w:val="Heading 7 Char"/>
    <w:link w:val="Heading7"/>
    <w:rsid w:val="005A5583"/>
    <w:rPr>
      <w:rFonts w:ascii="Arial" w:eastAsia="Times New Roman" w:hAnsi="Arial"/>
      <w:b/>
      <w:noProof/>
      <w:color w:val="000000" w:themeColor="text1"/>
      <w:lang w:eastAsia="ja-JP"/>
    </w:rPr>
  </w:style>
  <w:style w:type="character" w:customStyle="1" w:styleId="Heading8Char">
    <w:name w:val="Heading 8 Char"/>
    <w:link w:val="Heading8"/>
    <w:rsid w:val="005A5583"/>
    <w:rPr>
      <w:rFonts w:ascii="Arial" w:eastAsia="Times New Roman" w:hAnsi="Arial"/>
      <w:b/>
      <w:noProof/>
      <w:color w:val="000000" w:themeColor="text1"/>
      <w:lang w:eastAsia="ja-JP"/>
    </w:rPr>
  </w:style>
  <w:style w:type="character" w:customStyle="1" w:styleId="Heading9Char">
    <w:name w:val="Heading 9 Char"/>
    <w:link w:val="Heading9"/>
    <w:rsid w:val="005A5583"/>
    <w:rPr>
      <w:rFonts w:ascii="Arial" w:eastAsia="Times New Roman" w:hAnsi="Arial"/>
      <w:b/>
      <w:noProof/>
      <w:color w:val="000000" w:themeColor="text1"/>
      <w:lang w:eastAsia="ja-JP"/>
    </w:rPr>
  </w:style>
  <w:style w:type="paragraph" w:customStyle="1" w:styleId="IEEEStdsParagraph">
    <w:name w:val="IEEEStds Paragraph"/>
    <w:link w:val="IEEEStdsParagraphChar"/>
    <w:qFormat/>
    <w:rsid w:val="005A5583"/>
    <w:pPr>
      <w:spacing w:after="240"/>
      <w:jc w:val="both"/>
    </w:pPr>
    <w:rPr>
      <w:rFonts w:ascii="Times New Roman" w:eastAsia="Times New Roman" w:hAnsi="Times New Roman"/>
      <w:lang w:eastAsia="ja-JP"/>
    </w:rPr>
  </w:style>
  <w:style w:type="paragraph" w:styleId="Header">
    <w:name w:val="header"/>
    <w:link w:val="HeaderChar"/>
    <w:uiPriority w:val="99"/>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uiPriority w:val="99"/>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qFormat/>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aliases w:val="Caption - Table"/>
    <w:next w:val="IEEEStdsParagraph"/>
    <w:uiPriority w:val="35"/>
    <w:qFormat/>
    <w:rsid w:val="006C499D"/>
    <w:pPr>
      <w:keepNext/>
      <w:keepLines/>
      <w:suppressAutoHyphens/>
      <w:spacing w:before="360" w:after="120"/>
      <w:ind w:left="562" w:right="562"/>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6"/>
      </w:numPr>
      <w:contextualSpacing/>
    </w:pPr>
  </w:style>
  <w:style w:type="paragraph" w:styleId="ListNumber">
    <w:name w:val="List Number"/>
    <w:basedOn w:val="Normal"/>
    <w:uiPriority w:val="99"/>
    <w:semiHidden/>
    <w:unhideWhenUsed/>
    <w:rsid w:val="003325E5"/>
    <w:pPr>
      <w:numPr>
        <w:numId w:val="7"/>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8"/>
      </w:numPr>
      <w:contextualSpacing/>
    </w:pPr>
  </w:style>
  <w:style w:type="paragraph" w:styleId="ListBullet3">
    <w:name w:val="List Bullet 3"/>
    <w:basedOn w:val="Normal"/>
    <w:uiPriority w:val="99"/>
    <w:semiHidden/>
    <w:unhideWhenUsed/>
    <w:rsid w:val="003325E5"/>
    <w:pPr>
      <w:numPr>
        <w:numId w:val="9"/>
      </w:numPr>
      <w:contextualSpacing/>
    </w:pPr>
  </w:style>
  <w:style w:type="paragraph" w:styleId="ListBullet4">
    <w:name w:val="List Bullet 4"/>
    <w:basedOn w:val="Normal"/>
    <w:uiPriority w:val="99"/>
    <w:semiHidden/>
    <w:unhideWhenUsed/>
    <w:rsid w:val="003325E5"/>
    <w:pPr>
      <w:numPr>
        <w:numId w:val="10"/>
      </w:numPr>
      <w:contextualSpacing/>
    </w:pPr>
  </w:style>
  <w:style w:type="paragraph" w:styleId="ListBullet5">
    <w:name w:val="List Bullet 5"/>
    <w:basedOn w:val="Normal"/>
    <w:uiPriority w:val="99"/>
    <w:semiHidden/>
    <w:unhideWhenUsed/>
    <w:rsid w:val="003325E5"/>
    <w:pPr>
      <w:numPr>
        <w:numId w:val="11"/>
      </w:numPr>
      <w:contextualSpacing/>
    </w:pPr>
  </w:style>
  <w:style w:type="paragraph" w:styleId="ListNumber2">
    <w:name w:val="List Number 2"/>
    <w:basedOn w:val="Normal"/>
    <w:uiPriority w:val="99"/>
    <w:semiHidden/>
    <w:unhideWhenUsed/>
    <w:rsid w:val="003325E5"/>
    <w:pPr>
      <w:numPr>
        <w:numId w:val="12"/>
      </w:numPr>
      <w:contextualSpacing/>
    </w:pPr>
  </w:style>
  <w:style w:type="paragraph" w:styleId="ListNumber3">
    <w:name w:val="List Number 3"/>
    <w:basedOn w:val="Normal"/>
    <w:uiPriority w:val="99"/>
    <w:semiHidden/>
    <w:unhideWhenUsed/>
    <w:qFormat/>
    <w:rsid w:val="003325E5"/>
    <w:pPr>
      <w:numPr>
        <w:numId w:val="13"/>
      </w:numPr>
      <w:contextualSpacing/>
    </w:pPr>
  </w:style>
  <w:style w:type="paragraph" w:styleId="ListNumber4">
    <w:name w:val="List Number 4"/>
    <w:basedOn w:val="Normal"/>
    <w:uiPriority w:val="99"/>
    <w:semiHidden/>
    <w:unhideWhenUsed/>
    <w:rsid w:val="003325E5"/>
    <w:pPr>
      <w:numPr>
        <w:numId w:val="14"/>
      </w:numPr>
      <w:contextualSpacing/>
    </w:pPr>
  </w:style>
  <w:style w:type="paragraph" w:styleId="ListNumber5">
    <w:name w:val="List Number 5"/>
    <w:basedOn w:val="Normal"/>
    <w:uiPriority w:val="99"/>
    <w:semiHidden/>
    <w:unhideWhenUsed/>
    <w:rsid w:val="003325E5"/>
    <w:pPr>
      <w:numPr>
        <w:numId w:val="15"/>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qFormat/>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6"/>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3"/>
      </w:numPr>
    </w:pPr>
  </w:style>
  <w:style w:type="numbering" w:customStyle="1" w:styleId="Annex13A">
    <w:name w:val="Annex 13A"/>
    <w:uiPriority w:val="99"/>
    <w:rsid w:val="000564A9"/>
    <w:pPr>
      <w:numPr>
        <w:numId w:val="24"/>
      </w:numPr>
    </w:pPr>
  </w:style>
  <w:style w:type="numbering" w:customStyle="1" w:styleId="Annex7A">
    <w:name w:val="Annex 7A"/>
    <w:uiPriority w:val="99"/>
    <w:rsid w:val="003D7C59"/>
    <w:pPr>
      <w:numPr>
        <w:numId w:val="25"/>
      </w:numPr>
    </w:pPr>
  </w:style>
  <w:style w:type="numbering" w:customStyle="1" w:styleId="Annex9A">
    <w:name w:val="Annex 9A"/>
    <w:uiPriority w:val="99"/>
    <w:rsid w:val="00055B0B"/>
    <w:pPr>
      <w:numPr>
        <w:numId w:val="2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2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2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link w:val="FigureCaptionChar"/>
    <w:qFormat/>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30"/>
      </w:numPr>
      <w:spacing w:after="120"/>
    </w:pPr>
    <w:rPr>
      <w:rFonts w:ascii="Times New Roman" w:eastAsia="Times New Roman" w:hAnsi="Times New Roman"/>
    </w:rPr>
  </w:style>
  <w:style w:type="paragraph" w:customStyle="1" w:styleId="Bulletedtextindent">
    <w:name w:val="Bulleted text indent"/>
    <w:rsid w:val="00EC26B9"/>
    <w:pPr>
      <w:numPr>
        <w:numId w:val="3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3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qFormat/>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qFormat/>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34"/>
      </w:numPr>
    </w:pPr>
  </w:style>
  <w:style w:type="paragraph" w:customStyle="1" w:styleId="Normallettered">
    <w:name w:val="Normal lettered"/>
    <w:basedOn w:val="Normal"/>
    <w:link w:val="NormalletteredChar"/>
    <w:qFormat/>
    <w:rsid w:val="00622572"/>
    <w:pPr>
      <w:numPr>
        <w:numId w:val="35"/>
      </w:numPr>
    </w:pPr>
    <w:rPr>
      <w:rFonts w:eastAsia="MS Mincho"/>
      <w:lang w:val="en-GB"/>
    </w:rPr>
  </w:style>
  <w:style w:type="character" w:customStyle="1" w:styleId="NormalbulletedChar">
    <w:name w:val="Normal bulleted Char"/>
    <w:basedOn w:val="DefaultParagraphFont"/>
    <w:link w:val="Normalbulleted"/>
    <w:qFormat/>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qFormat/>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37"/>
      </w:numPr>
    </w:pPr>
  </w:style>
  <w:style w:type="numbering" w:customStyle="1" w:styleId="NormalBODY">
    <w:name w:val="Normal BODY"/>
    <w:uiPriority w:val="99"/>
    <w:rsid w:val="009F08AC"/>
    <w:pPr>
      <w:numPr>
        <w:numId w:val="38"/>
      </w:numPr>
    </w:pPr>
  </w:style>
  <w:style w:type="character" w:styleId="PlaceholderText">
    <w:name w:val="Placeholder Text"/>
    <w:basedOn w:val="DefaultParagraphFont"/>
    <w:uiPriority w:val="99"/>
    <w:semiHidden/>
    <w:rsid w:val="00152ABF"/>
    <w:rPr>
      <w:color w:val="808080"/>
    </w:rPr>
  </w:style>
  <w:style w:type="character" w:customStyle="1" w:styleId="UnresolvedMention1">
    <w:name w:val="Unresolved Mention1"/>
    <w:basedOn w:val="DefaultParagraphFont"/>
    <w:uiPriority w:val="99"/>
    <w:semiHidden/>
    <w:unhideWhenUsed/>
    <w:rsid w:val="003C40B9"/>
    <w:rPr>
      <w:color w:val="605E5C"/>
      <w:shd w:val="clear" w:color="auto" w:fill="E1DFDD"/>
    </w:rPr>
  </w:style>
  <w:style w:type="paragraph" w:customStyle="1" w:styleId="enumlist">
    <w:name w:val="enum list"/>
    <w:basedOn w:val="ListParagraph"/>
    <w:qFormat/>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 w:type="paragraph" w:customStyle="1" w:styleId="IEEEStdsTitlePgHead">
    <w:name w:val="IEEEStds TitlePgHead"/>
    <w:basedOn w:val="Header"/>
    <w:rsid w:val="00A573DD"/>
    <w:pPr>
      <w:tabs>
        <w:tab w:val="clear" w:pos="4320"/>
        <w:tab w:val="clear" w:pos="8640"/>
      </w:tabs>
    </w:pPr>
    <w:rPr>
      <w:rFonts w:eastAsia="Arial Unicode MS"/>
      <w:b/>
      <w:sz w:val="22"/>
    </w:rPr>
  </w:style>
  <w:style w:type="paragraph" w:customStyle="1" w:styleId="IEEEStdsComputerCode">
    <w:name w:val="IEEEStds Computer Code"/>
    <w:basedOn w:val="IEEEStdsParagraph"/>
    <w:rsid w:val="0047754A"/>
    <w:pPr>
      <w:spacing w:after="0"/>
    </w:pPr>
    <w:rPr>
      <w:rFonts w:ascii="Courier New" w:hAnsi="Courier New"/>
    </w:rPr>
  </w:style>
  <w:style w:type="paragraph" w:customStyle="1" w:styleId="IEEEStdsCRTextReg">
    <w:name w:val="IEEEStds CR TextReg"/>
    <w:basedOn w:val="Normal"/>
    <w:rsid w:val="0047754A"/>
    <w:pPr>
      <w:numPr>
        <w:numId w:val="0"/>
      </w:numPr>
      <w:tabs>
        <w:tab w:val="left" w:pos="540"/>
        <w:tab w:val="left" w:pos="2520"/>
      </w:tabs>
      <w:spacing w:before="0"/>
      <w:jc w:val="left"/>
    </w:pPr>
    <w:rPr>
      <w:rFonts w:ascii="Arial" w:hAnsi="Arial"/>
      <w:sz w:val="14"/>
    </w:rPr>
  </w:style>
  <w:style w:type="character" w:customStyle="1" w:styleId="DeltaViewInsertion">
    <w:name w:val="DeltaView Insertion"/>
    <w:uiPriority w:val="99"/>
    <w:rsid w:val="0047754A"/>
    <w:rPr>
      <w:color w:val="0000FF"/>
      <w:u w:val="double"/>
    </w:rPr>
  </w:style>
  <w:style w:type="character" w:customStyle="1" w:styleId="DeltaViewMoveDestination">
    <w:name w:val="DeltaView Move Destination"/>
    <w:uiPriority w:val="99"/>
    <w:rsid w:val="0047754A"/>
    <w:rPr>
      <w:color w:val="00C000"/>
      <w:u w:val="double"/>
    </w:rPr>
  </w:style>
  <w:style w:type="character" w:customStyle="1" w:styleId="UnresolvedMention11">
    <w:name w:val="Unresolved Mention11"/>
    <w:basedOn w:val="DefaultParagraphFont"/>
    <w:uiPriority w:val="99"/>
    <w:semiHidden/>
    <w:unhideWhenUsed/>
    <w:rsid w:val="008E47AD"/>
    <w:rPr>
      <w:color w:val="605E5C"/>
      <w:shd w:val="clear" w:color="auto" w:fill="E1DFDD"/>
    </w:rPr>
  </w:style>
  <w:style w:type="character" w:customStyle="1" w:styleId="UnresolvedMention2">
    <w:name w:val="Unresolved Mention2"/>
    <w:basedOn w:val="DefaultParagraphFont"/>
    <w:uiPriority w:val="99"/>
    <w:semiHidden/>
    <w:unhideWhenUsed/>
    <w:rsid w:val="00D023DA"/>
    <w:rPr>
      <w:color w:val="605E5C"/>
      <w:shd w:val="clear" w:color="auto" w:fill="E1DFDD"/>
    </w:rPr>
  </w:style>
  <w:style w:type="character" w:customStyle="1" w:styleId="UnresolvedMention3">
    <w:name w:val="Unresolved Mention3"/>
    <w:basedOn w:val="DefaultParagraphFont"/>
    <w:uiPriority w:val="99"/>
    <w:semiHidden/>
    <w:unhideWhenUsed/>
    <w:rsid w:val="003C00BE"/>
    <w:rPr>
      <w:color w:val="605E5C"/>
      <w:shd w:val="clear" w:color="auto" w:fill="E1DFDD"/>
    </w:rPr>
  </w:style>
  <w:style w:type="character" w:customStyle="1" w:styleId="UnresolvedMention4">
    <w:name w:val="Unresolved Mention4"/>
    <w:basedOn w:val="DefaultParagraphFont"/>
    <w:uiPriority w:val="99"/>
    <w:semiHidden/>
    <w:unhideWhenUsed/>
    <w:rsid w:val="00CD3952"/>
    <w:rPr>
      <w:color w:val="605E5C"/>
      <w:shd w:val="clear" w:color="auto" w:fill="E1DFDD"/>
    </w:rPr>
  </w:style>
  <w:style w:type="character" w:customStyle="1" w:styleId="UnresolvedMention5">
    <w:name w:val="Unresolved Mention5"/>
    <w:basedOn w:val="DefaultParagraphFont"/>
    <w:uiPriority w:val="99"/>
    <w:semiHidden/>
    <w:unhideWhenUsed/>
    <w:rsid w:val="004641B2"/>
    <w:rPr>
      <w:color w:val="605E5C"/>
      <w:shd w:val="clear" w:color="auto" w:fill="E1DFDD"/>
    </w:rPr>
  </w:style>
  <w:style w:type="character" w:customStyle="1" w:styleId="fontstyle01">
    <w:name w:val="fontstyle01"/>
    <w:basedOn w:val="DefaultParagraphFont"/>
    <w:rsid w:val="00FE5854"/>
    <w:rPr>
      <w:rFonts w:ascii="Times New Roman" w:hAnsi="Times New Roman" w:cs="Times New Roman" w:hint="default"/>
      <w:b w:val="0"/>
      <w:bCs w:val="0"/>
      <w:i w:val="0"/>
      <w:iCs w:val="0"/>
      <w:color w:val="000000"/>
      <w:sz w:val="20"/>
      <w:szCs w:val="20"/>
    </w:rPr>
  </w:style>
  <w:style w:type="character" w:customStyle="1" w:styleId="fontstyle21">
    <w:name w:val="fontstyle21"/>
    <w:basedOn w:val="DefaultParagraphFont"/>
    <w:rsid w:val="00FE5854"/>
    <w:rPr>
      <w:rFonts w:ascii="Times New Roman" w:hAnsi="Times New Roman" w:cs="Times New Roman" w:hint="default"/>
      <w:b w:val="0"/>
      <w:bCs w:val="0"/>
      <w:i w:val="0"/>
      <w:iCs w:val="0"/>
      <w:color w:val="000000"/>
      <w:sz w:val="20"/>
      <w:szCs w:val="20"/>
    </w:rPr>
  </w:style>
  <w:style w:type="character" w:customStyle="1" w:styleId="UnresolvedMention6">
    <w:name w:val="Unresolved Mention6"/>
    <w:basedOn w:val="DefaultParagraphFont"/>
    <w:uiPriority w:val="99"/>
    <w:semiHidden/>
    <w:unhideWhenUsed/>
    <w:rsid w:val="008D23C9"/>
    <w:rPr>
      <w:color w:val="605E5C"/>
      <w:shd w:val="clear" w:color="auto" w:fill="E1DFDD"/>
    </w:rPr>
  </w:style>
  <w:style w:type="character" w:customStyle="1" w:styleId="FigureCaptionChar">
    <w:name w:val="FigureCaption Char"/>
    <w:link w:val="FigureCaption"/>
    <w:locked/>
    <w:rsid w:val="002D5840"/>
    <w:rPr>
      <w:rFonts w:ascii="Arial" w:eastAsia="Times New Roman" w:hAnsi="Arial"/>
      <w:b/>
      <w:i/>
      <w:sz w:val="18"/>
    </w:rPr>
  </w:style>
  <w:style w:type="character" w:customStyle="1" w:styleId="markedcontent">
    <w:name w:val="markedcontent"/>
    <w:basedOn w:val="DefaultParagraphFont"/>
    <w:rsid w:val="00776614"/>
  </w:style>
  <w:style w:type="character" w:customStyle="1" w:styleId="UnresolvedMention7">
    <w:name w:val="Unresolved Mention7"/>
    <w:basedOn w:val="DefaultParagraphFont"/>
    <w:uiPriority w:val="99"/>
    <w:semiHidden/>
    <w:unhideWhenUsed/>
    <w:rsid w:val="00776614"/>
    <w:rPr>
      <w:color w:val="605E5C"/>
      <w:shd w:val="clear" w:color="auto" w:fill="E1DFDD"/>
    </w:rPr>
  </w:style>
  <w:style w:type="character" w:customStyle="1" w:styleId="UnresolvedMention8">
    <w:name w:val="Unresolved Mention8"/>
    <w:basedOn w:val="DefaultParagraphFont"/>
    <w:uiPriority w:val="99"/>
    <w:semiHidden/>
    <w:unhideWhenUsed/>
    <w:rsid w:val="00855930"/>
    <w:rPr>
      <w:color w:val="605E5C"/>
      <w:shd w:val="clear" w:color="auto" w:fill="E1DFDD"/>
    </w:rPr>
  </w:style>
  <w:style w:type="paragraph" w:customStyle="1" w:styleId="NormalCode">
    <w:name w:val="Normal Code"/>
    <w:basedOn w:val="Normal"/>
    <w:link w:val="NormalCodeChar"/>
    <w:qFormat/>
    <w:rsid w:val="003100E4"/>
    <w:pPr>
      <w:contextualSpacing/>
      <w:jc w:val="left"/>
    </w:pPr>
    <w:rPr>
      <w:rFonts w:ascii="Courier New" w:hAnsi="Courier New" w:cs="Courier New"/>
      <w:sz w:val="16"/>
    </w:rPr>
  </w:style>
  <w:style w:type="character" w:customStyle="1" w:styleId="UnresolvedMention9">
    <w:name w:val="Unresolved Mention9"/>
    <w:basedOn w:val="DefaultParagraphFont"/>
    <w:uiPriority w:val="99"/>
    <w:semiHidden/>
    <w:unhideWhenUsed/>
    <w:rsid w:val="00D17F4F"/>
    <w:rPr>
      <w:color w:val="605E5C"/>
      <w:shd w:val="clear" w:color="auto" w:fill="E1DFDD"/>
    </w:rPr>
  </w:style>
  <w:style w:type="character" w:customStyle="1" w:styleId="NormalCodeChar">
    <w:name w:val="Normal Code Char"/>
    <w:basedOn w:val="NormalprimitivecodeChar"/>
    <w:link w:val="NormalCode"/>
    <w:rsid w:val="003100E4"/>
    <w:rPr>
      <w:rFonts w:ascii="Courier New" w:eastAsia="Times New Roman" w:hAnsi="Courier New" w:cs="Courier New"/>
      <w:sz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111674416">
      <w:bodyDiv w:val="1"/>
      <w:marLeft w:val="0"/>
      <w:marRight w:val="0"/>
      <w:marTop w:val="0"/>
      <w:marBottom w:val="0"/>
      <w:divBdr>
        <w:top w:val="none" w:sz="0" w:space="0" w:color="auto"/>
        <w:left w:val="none" w:sz="0" w:space="0" w:color="auto"/>
        <w:bottom w:val="none" w:sz="0" w:space="0" w:color="auto"/>
        <w:right w:val="none" w:sz="0" w:space="0" w:color="auto"/>
      </w:divBdr>
    </w:div>
    <w:div w:id="165632204">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287511690">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64129150">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57672991">
      <w:bodyDiv w:val="1"/>
      <w:marLeft w:val="0"/>
      <w:marRight w:val="0"/>
      <w:marTop w:val="0"/>
      <w:marBottom w:val="0"/>
      <w:divBdr>
        <w:top w:val="none" w:sz="0" w:space="0" w:color="auto"/>
        <w:left w:val="none" w:sz="0" w:space="0" w:color="auto"/>
        <w:bottom w:val="none" w:sz="0" w:space="0" w:color="auto"/>
        <w:right w:val="none" w:sz="0" w:space="0" w:color="auto"/>
      </w:divBdr>
      <w:divsChild>
        <w:div w:id="739747">
          <w:marLeft w:val="0"/>
          <w:marRight w:val="0"/>
          <w:marTop w:val="0"/>
          <w:marBottom w:val="0"/>
          <w:divBdr>
            <w:top w:val="none" w:sz="0" w:space="0" w:color="auto"/>
            <w:left w:val="none" w:sz="0" w:space="0" w:color="auto"/>
            <w:bottom w:val="none" w:sz="0" w:space="0" w:color="auto"/>
            <w:right w:val="none" w:sz="0" w:space="0" w:color="auto"/>
          </w:divBdr>
        </w:div>
        <w:div w:id="17464317">
          <w:marLeft w:val="0"/>
          <w:marRight w:val="0"/>
          <w:marTop w:val="0"/>
          <w:marBottom w:val="0"/>
          <w:divBdr>
            <w:top w:val="none" w:sz="0" w:space="0" w:color="auto"/>
            <w:left w:val="none" w:sz="0" w:space="0" w:color="auto"/>
            <w:bottom w:val="none" w:sz="0" w:space="0" w:color="auto"/>
            <w:right w:val="none" w:sz="0" w:space="0" w:color="auto"/>
          </w:divBdr>
        </w:div>
        <w:div w:id="173301340">
          <w:marLeft w:val="0"/>
          <w:marRight w:val="0"/>
          <w:marTop w:val="0"/>
          <w:marBottom w:val="0"/>
          <w:divBdr>
            <w:top w:val="none" w:sz="0" w:space="0" w:color="auto"/>
            <w:left w:val="none" w:sz="0" w:space="0" w:color="auto"/>
            <w:bottom w:val="none" w:sz="0" w:space="0" w:color="auto"/>
            <w:right w:val="none" w:sz="0" w:space="0" w:color="auto"/>
          </w:divBdr>
        </w:div>
        <w:div w:id="189925790">
          <w:marLeft w:val="0"/>
          <w:marRight w:val="0"/>
          <w:marTop w:val="0"/>
          <w:marBottom w:val="0"/>
          <w:divBdr>
            <w:top w:val="none" w:sz="0" w:space="0" w:color="auto"/>
            <w:left w:val="none" w:sz="0" w:space="0" w:color="auto"/>
            <w:bottom w:val="none" w:sz="0" w:space="0" w:color="auto"/>
            <w:right w:val="none" w:sz="0" w:space="0" w:color="auto"/>
          </w:divBdr>
        </w:div>
        <w:div w:id="230041650">
          <w:marLeft w:val="0"/>
          <w:marRight w:val="0"/>
          <w:marTop w:val="0"/>
          <w:marBottom w:val="0"/>
          <w:divBdr>
            <w:top w:val="none" w:sz="0" w:space="0" w:color="auto"/>
            <w:left w:val="none" w:sz="0" w:space="0" w:color="auto"/>
            <w:bottom w:val="none" w:sz="0" w:space="0" w:color="auto"/>
            <w:right w:val="none" w:sz="0" w:space="0" w:color="auto"/>
          </w:divBdr>
        </w:div>
        <w:div w:id="411508529">
          <w:marLeft w:val="0"/>
          <w:marRight w:val="0"/>
          <w:marTop w:val="0"/>
          <w:marBottom w:val="0"/>
          <w:divBdr>
            <w:top w:val="none" w:sz="0" w:space="0" w:color="auto"/>
            <w:left w:val="none" w:sz="0" w:space="0" w:color="auto"/>
            <w:bottom w:val="none" w:sz="0" w:space="0" w:color="auto"/>
            <w:right w:val="none" w:sz="0" w:space="0" w:color="auto"/>
          </w:divBdr>
        </w:div>
        <w:div w:id="466817389">
          <w:marLeft w:val="0"/>
          <w:marRight w:val="0"/>
          <w:marTop w:val="0"/>
          <w:marBottom w:val="0"/>
          <w:divBdr>
            <w:top w:val="none" w:sz="0" w:space="0" w:color="auto"/>
            <w:left w:val="none" w:sz="0" w:space="0" w:color="auto"/>
            <w:bottom w:val="none" w:sz="0" w:space="0" w:color="auto"/>
            <w:right w:val="none" w:sz="0" w:space="0" w:color="auto"/>
          </w:divBdr>
        </w:div>
        <w:div w:id="467355469">
          <w:marLeft w:val="0"/>
          <w:marRight w:val="0"/>
          <w:marTop w:val="0"/>
          <w:marBottom w:val="0"/>
          <w:divBdr>
            <w:top w:val="none" w:sz="0" w:space="0" w:color="auto"/>
            <w:left w:val="none" w:sz="0" w:space="0" w:color="auto"/>
            <w:bottom w:val="none" w:sz="0" w:space="0" w:color="auto"/>
            <w:right w:val="none" w:sz="0" w:space="0" w:color="auto"/>
          </w:divBdr>
        </w:div>
        <w:div w:id="600842080">
          <w:marLeft w:val="0"/>
          <w:marRight w:val="0"/>
          <w:marTop w:val="0"/>
          <w:marBottom w:val="0"/>
          <w:divBdr>
            <w:top w:val="none" w:sz="0" w:space="0" w:color="auto"/>
            <w:left w:val="none" w:sz="0" w:space="0" w:color="auto"/>
            <w:bottom w:val="none" w:sz="0" w:space="0" w:color="auto"/>
            <w:right w:val="none" w:sz="0" w:space="0" w:color="auto"/>
          </w:divBdr>
        </w:div>
        <w:div w:id="781923109">
          <w:marLeft w:val="0"/>
          <w:marRight w:val="0"/>
          <w:marTop w:val="0"/>
          <w:marBottom w:val="0"/>
          <w:divBdr>
            <w:top w:val="none" w:sz="0" w:space="0" w:color="auto"/>
            <w:left w:val="none" w:sz="0" w:space="0" w:color="auto"/>
            <w:bottom w:val="none" w:sz="0" w:space="0" w:color="auto"/>
            <w:right w:val="none" w:sz="0" w:space="0" w:color="auto"/>
          </w:divBdr>
        </w:div>
        <w:div w:id="850753287">
          <w:marLeft w:val="0"/>
          <w:marRight w:val="0"/>
          <w:marTop w:val="0"/>
          <w:marBottom w:val="0"/>
          <w:divBdr>
            <w:top w:val="none" w:sz="0" w:space="0" w:color="auto"/>
            <w:left w:val="none" w:sz="0" w:space="0" w:color="auto"/>
            <w:bottom w:val="none" w:sz="0" w:space="0" w:color="auto"/>
            <w:right w:val="none" w:sz="0" w:space="0" w:color="auto"/>
          </w:divBdr>
        </w:div>
        <w:div w:id="856583221">
          <w:marLeft w:val="0"/>
          <w:marRight w:val="0"/>
          <w:marTop w:val="0"/>
          <w:marBottom w:val="0"/>
          <w:divBdr>
            <w:top w:val="none" w:sz="0" w:space="0" w:color="auto"/>
            <w:left w:val="none" w:sz="0" w:space="0" w:color="auto"/>
            <w:bottom w:val="none" w:sz="0" w:space="0" w:color="auto"/>
            <w:right w:val="none" w:sz="0" w:space="0" w:color="auto"/>
          </w:divBdr>
        </w:div>
        <w:div w:id="902518898">
          <w:marLeft w:val="0"/>
          <w:marRight w:val="0"/>
          <w:marTop w:val="0"/>
          <w:marBottom w:val="0"/>
          <w:divBdr>
            <w:top w:val="none" w:sz="0" w:space="0" w:color="auto"/>
            <w:left w:val="none" w:sz="0" w:space="0" w:color="auto"/>
            <w:bottom w:val="none" w:sz="0" w:space="0" w:color="auto"/>
            <w:right w:val="none" w:sz="0" w:space="0" w:color="auto"/>
          </w:divBdr>
        </w:div>
        <w:div w:id="908419280">
          <w:marLeft w:val="0"/>
          <w:marRight w:val="0"/>
          <w:marTop w:val="0"/>
          <w:marBottom w:val="0"/>
          <w:divBdr>
            <w:top w:val="none" w:sz="0" w:space="0" w:color="auto"/>
            <w:left w:val="none" w:sz="0" w:space="0" w:color="auto"/>
            <w:bottom w:val="none" w:sz="0" w:space="0" w:color="auto"/>
            <w:right w:val="none" w:sz="0" w:space="0" w:color="auto"/>
          </w:divBdr>
        </w:div>
        <w:div w:id="915551841">
          <w:marLeft w:val="0"/>
          <w:marRight w:val="0"/>
          <w:marTop w:val="0"/>
          <w:marBottom w:val="0"/>
          <w:divBdr>
            <w:top w:val="none" w:sz="0" w:space="0" w:color="auto"/>
            <w:left w:val="none" w:sz="0" w:space="0" w:color="auto"/>
            <w:bottom w:val="none" w:sz="0" w:space="0" w:color="auto"/>
            <w:right w:val="none" w:sz="0" w:space="0" w:color="auto"/>
          </w:divBdr>
        </w:div>
        <w:div w:id="963655662">
          <w:marLeft w:val="0"/>
          <w:marRight w:val="0"/>
          <w:marTop w:val="0"/>
          <w:marBottom w:val="0"/>
          <w:divBdr>
            <w:top w:val="none" w:sz="0" w:space="0" w:color="auto"/>
            <w:left w:val="none" w:sz="0" w:space="0" w:color="auto"/>
            <w:bottom w:val="none" w:sz="0" w:space="0" w:color="auto"/>
            <w:right w:val="none" w:sz="0" w:space="0" w:color="auto"/>
          </w:divBdr>
        </w:div>
        <w:div w:id="1079519266">
          <w:marLeft w:val="0"/>
          <w:marRight w:val="0"/>
          <w:marTop w:val="0"/>
          <w:marBottom w:val="0"/>
          <w:divBdr>
            <w:top w:val="none" w:sz="0" w:space="0" w:color="auto"/>
            <w:left w:val="none" w:sz="0" w:space="0" w:color="auto"/>
            <w:bottom w:val="none" w:sz="0" w:space="0" w:color="auto"/>
            <w:right w:val="none" w:sz="0" w:space="0" w:color="auto"/>
          </w:divBdr>
        </w:div>
        <w:div w:id="1123353641">
          <w:marLeft w:val="0"/>
          <w:marRight w:val="0"/>
          <w:marTop w:val="0"/>
          <w:marBottom w:val="0"/>
          <w:divBdr>
            <w:top w:val="none" w:sz="0" w:space="0" w:color="auto"/>
            <w:left w:val="none" w:sz="0" w:space="0" w:color="auto"/>
            <w:bottom w:val="none" w:sz="0" w:space="0" w:color="auto"/>
            <w:right w:val="none" w:sz="0" w:space="0" w:color="auto"/>
          </w:divBdr>
        </w:div>
        <w:div w:id="1170293028">
          <w:marLeft w:val="0"/>
          <w:marRight w:val="0"/>
          <w:marTop w:val="0"/>
          <w:marBottom w:val="0"/>
          <w:divBdr>
            <w:top w:val="none" w:sz="0" w:space="0" w:color="auto"/>
            <w:left w:val="none" w:sz="0" w:space="0" w:color="auto"/>
            <w:bottom w:val="none" w:sz="0" w:space="0" w:color="auto"/>
            <w:right w:val="none" w:sz="0" w:space="0" w:color="auto"/>
          </w:divBdr>
        </w:div>
        <w:div w:id="1352293913">
          <w:marLeft w:val="0"/>
          <w:marRight w:val="0"/>
          <w:marTop w:val="0"/>
          <w:marBottom w:val="0"/>
          <w:divBdr>
            <w:top w:val="none" w:sz="0" w:space="0" w:color="auto"/>
            <w:left w:val="none" w:sz="0" w:space="0" w:color="auto"/>
            <w:bottom w:val="none" w:sz="0" w:space="0" w:color="auto"/>
            <w:right w:val="none" w:sz="0" w:space="0" w:color="auto"/>
          </w:divBdr>
        </w:div>
        <w:div w:id="1501237028">
          <w:marLeft w:val="0"/>
          <w:marRight w:val="0"/>
          <w:marTop w:val="0"/>
          <w:marBottom w:val="0"/>
          <w:divBdr>
            <w:top w:val="none" w:sz="0" w:space="0" w:color="auto"/>
            <w:left w:val="none" w:sz="0" w:space="0" w:color="auto"/>
            <w:bottom w:val="none" w:sz="0" w:space="0" w:color="auto"/>
            <w:right w:val="none" w:sz="0" w:space="0" w:color="auto"/>
          </w:divBdr>
        </w:div>
        <w:div w:id="1585340719">
          <w:marLeft w:val="0"/>
          <w:marRight w:val="0"/>
          <w:marTop w:val="0"/>
          <w:marBottom w:val="0"/>
          <w:divBdr>
            <w:top w:val="none" w:sz="0" w:space="0" w:color="auto"/>
            <w:left w:val="none" w:sz="0" w:space="0" w:color="auto"/>
            <w:bottom w:val="none" w:sz="0" w:space="0" w:color="auto"/>
            <w:right w:val="none" w:sz="0" w:space="0" w:color="auto"/>
          </w:divBdr>
        </w:div>
        <w:div w:id="1591815226">
          <w:marLeft w:val="0"/>
          <w:marRight w:val="0"/>
          <w:marTop w:val="0"/>
          <w:marBottom w:val="0"/>
          <w:divBdr>
            <w:top w:val="none" w:sz="0" w:space="0" w:color="auto"/>
            <w:left w:val="none" w:sz="0" w:space="0" w:color="auto"/>
            <w:bottom w:val="none" w:sz="0" w:space="0" w:color="auto"/>
            <w:right w:val="none" w:sz="0" w:space="0" w:color="auto"/>
          </w:divBdr>
        </w:div>
        <w:div w:id="1609967871">
          <w:marLeft w:val="0"/>
          <w:marRight w:val="0"/>
          <w:marTop w:val="0"/>
          <w:marBottom w:val="0"/>
          <w:divBdr>
            <w:top w:val="none" w:sz="0" w:space="0" w:color="auto"/>
            <w:left w:val="none" w:sz="0" w:space="0" w:color="auto"/>
            <w:bottom w:val="none" w:sz="0" w:space="0" w:color="auto"/>
            <w:right w:val="none" w:sz="0" w:space="0" w:color="auto"/>
          </w:divBdr>
        </w:div>
        <w:div w:id="1680428649">
          <w:marLeft w:val="0"/>
          <w:marRight w:val="0"/>
          <w:marTop w:val="0"/>
          <w:marBottom w:val="0"/>
          <w:divBdr>
            <w:top w:val="none" w:sz="0" w:space="0" w:color="auto"/>
            <w:left w:val="none" w:sz="0" w:space="0" w:color="auto"/>
            <w:bottom w:val="none" w:sz="0" w:space="0" w:color="auto"/>
            <w:right w:val="none" w:sz="0" w:space="0" w:color="auto"/>
          </w:divBdr>
        </w:div>
        <w:div w:id="1733576726">
          <w:marLeft w:val="0"/>
          <w:marRight w:val="0"/>
          <w:marTop w:val="0"/>
          <w:marBottom w:val="0"/>
          <w:divBdr>
            <w:top w:val="none" w:sz="0" w:space="0" w:color="auto"/>
            <w:left w:val="none" w:sz="0" w:space="0" w:color="auto"/>
            <w:bottom w:val="none" w:sz="0" w:space="0" w:color="auto"/>
            <w:right w:val="none" w:sz="0" w:space="0" w:color="auto"/>
          </w:divBdr>
        </w:div>
        <w:div w:id="1760253293">
          <w:marLeft w:val="0"/>
          <w:marRight w:val="0"/>
          <w:marTop w:val="0"/>
          <w:marBottom w:val="0"/>
          <w:divBdr>
            <w:top w:val="none" w:sz="0" w:space="0" w:color="auto"/>
            <w:left w:val="none" w:sz="0" w:space="0" w:color="auto"/>
            <w:bottom w:val="none" w:sz="0" w:space="0" w:color="auto"/>
            <w:right w:val="none" w:sz="0" w:space="0" w:color="auto"/>
          </w:divBdr>
        </w:div>
        <w:div w:id="2057926970">
          <w:marLeft w:val="0"/>
          <w:marRight w:val="0"/>
          <w:marTop w:val="0"/>
          <w:marBottom w:val="0"/>
          <w:divBdr>
            <w:top w:val="none" w:sz="0" w:space="0" w:color="auto"/>
            <w:left w:val="none" w:sz="0" w:space="0" w:color="auto"/>
            <w:bottom w:val="none" w:sz="0" w:space="0" w:color="auto"/>
            <w:right w:val="none" w:sz="0" w:space="0" w:color="auto"/>
          </w:divBdr>
        </w:div>
        <w:div w:id="2075542125">
          <w:marLeft w:val="0"/>
          <w:marRight w:val="0"/>
          <w:marTop w:val="0"/>
          <w:marBottom w:val="0"/>
          <w:divBdr>
            <w:top w:val="none" w:sz="0" w:space="0" w:color="auto"/>
            <w:left w:val="none" w:sz="0" w:space="0" w:color="auto"/>
            <w:bottom w:val="none" w:sz="0" w:space="0" w:color="auto"/>
            <w:right w:val="none" w:sz="0" w:space="0" w:color="auto"/>
          </w:divBdr>
        </w:div>
      </w:divsChild>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65864814">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067068195">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F2B7F-AF6F-41D9-87FC-2D3B98C98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Pages>
  <Words>1568</Words>
  <Characters>8938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10486</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Marek Hajduczenia</cp:lastModifiedBy>
  <cp:revision>19</cp:revision>
  <cp:lastPrinted>2021-12-10T20:59:00Z</cp:lastPrinted>
  <dcterms:created xsi:type="dcterms:W3CDTF">2024-06-20T07:07:00Z</dcterms:created>
  <dcterms:modified xsi:type="dcterms:W3CDTF">2024-07-02T14:57:00Z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