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22D00" w14:textId="3B4C8014" w:rsidR="00B058ED" w:rsidRPr="00B058ED" w:rsidRDefault="00B058ED" w:rsidP="00B058ED">
      <w:pPr>
        <w:rPr>
          <w:b/>
        </w:rPr>
      </w:pPr>
      <w:bookmarkStart w:id="0" w:name="_Toc276506518"/>
      <w:bookmarkStart w:id="1" w:name="_Toc276506523"/>
      <w:r w:rsidRPr="00B058ED">
        <w:rPr>
          <w:b/>
        </w:rPr>
        <w:t xml:space="preserve">4A.2.13 </w:t>
      </w:r>
      <w:r w:rsidRPr="00B058ED">
        <w:rPr>
          <w:b/>
          <w:noProof/>
        </w:rPr>
        <w:t>ONU VLAN modes</w:t>
      </w:r>
    </w:p>
    <w:tbl>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8"/>
        <w:gridCol w:w="2673"/>
        <w:gridCol w:w="1466"/>
        <w:gridCol w:w="5246"/>
        <w:gridCol w:w="1352"/>
        <w:gridCol w:w="917"/>
      </w:tblGrid>
      <w:tr w:rsidR="002A4D9A" w:rsidRPr="00514A47" w14:paraId="36C8F4B3" w14:textId="77777777" w:rsidTr="00B058ED">
        <w:trPr>
          <w:cantSplit/>
          <w:tblHeader/>
        </w:trPr>
        <w:tc>
          <w:tcPr>
            <w:tcW w:w="1528" w:type="dxa"/>
            <w:shd w:val="clear" w:color="auto" w:fill="auto"/>
            <w:vAlign w:val="center"/>
          </w:tcPr>
          <w:p w14:paraId="7E414CBF" w14:textId="77777777" w:rsidR="002A4D9A" w:rsidRPr="00514A47" w:rsidRDefault="002A4D9A" w:rsidP="00D202C2">
            <w:pPr>
              <w:pStyle w:val="IEEEStdsParagraph"/>
              <w:keepNext/>
              <w:spacing w:after="0"/>
              <w:jc w:val="center"/>
              <w:rPr>
                <w:b/>
                <w:noProof/>
                <w:szCs w:val="22"/>
              </w:rPr>
            </w:pPr>
            <w:r w:rsidRPr="00514A47">
              <w:rPr>
                <w:b/>
                <w:noProof/>
                <w:szCs w:val="22"/>
              </w:rPr>
              <w:t>Item</w:t>
            </w:r>
          </w:p>
        </w:tc>
        <w:tc>
          <w:tcPr>
            <w:tcW w:w="2673" w:type="dxa"/>
            <w:shd w:val="clear" w:color="auto" w:fill="auto"/>
            <w:vAlign w:val="center"/>
          </w:tcPr>
          <w:p w14:paraId="2A2A4A47" w14:textId="77777777" w:rsidR="002A4D9A" w:rsidRPr="00514A47" w:rsidRDefault="002A4D9A" w:rsidP="00D202C2">
            <w:pPr>
              <w:pStyle w:val="IEEEStdsParagraph"/>
              <w:keepNext/>
              <w:spacing w:after="0"/>
              <w:jc w:val="center"/>
              <w:rPr>
                <w:b/>
                <w:noProof/>
                <w:szCs w:val="22"/>
              </w:rPr>
            </w:pPr>
            <w:r w:rsidRPr="00514A47">
              <w:rPr>
                <w:b/>
                <w:noProof/>
                <w:szCs w:val="22"/>
              </w:rPr>
              <w:t>Description</w:t>
            </w:r>
          </w:p>
        </w:tc>
        <w:tc>
          <w:tcPr>
            <w:tcW w:w="1466" w:type="dxa"/>
            <w:shd w:val="clear" w:color="auto" w:fill="auto"/>
            <w:vAlign w:val="center"/>
          </w:tcPr>
          <w:p w14:paraId="33704841" w14:textId="77777777" w:rsidR="002A4D9A" w:rsidRPr="00514A47" w:rsidRDefault="002A4D9A" w:rsidP="00D202C2">
            <w:pPr>
              <w:pStyle w:val="IEEEStdsParagraph"/>
              <w:keepNext/>
              <w:spacing w:after="0"/>
              <w:jc w:val="center"/>
              <w:rPr>
                <w:b/>
                <w:noProof/>
                <w:szCs w:val="22"/>
              </w:rPr>
            </w:pPr>
            <w:r w:rsidRPr="00514A47">
              <w:rPr>
                <w:b/>
                <w:noProof/>
                <w:szCs w:val="22"/>
              </w:rPr>
              <w:t>Subclause</w:t>
            </w:r>
          </w:p>
        </w:tc>
        <w:tc>
          <w:tcPr>
            <w:tcW w:w="5246" w:type="dxa"/>
            <w:shd w:val="clear" w:color="auto" w:fill="auto"/>
            <w:vAlign w:val="center"/>
          </w:tcPr>
          <w:p w14:paraId="7590C3DF" w14:textId="77777777" w:rsidR="002A4D9A" w:rsidRPr="00514A47" w:rsidRDefault="002A4D9A" w:rsidP="00D202C2">
            <w:pPr>
              <w:pStyle w:val="IEEEStdsParagraph"/>
              <w:keepNext/>
              <w:spacing w:after="0"/>
              <w:jc w:val="center"/>
              <w:rPr>
                <w:b/>
                <w:noProof/>
                <w:szCs w:val="22"/>
              </w:rPr>
            </w:pPr>
            <w:r w:rsidRPr="00514A47">
              <w:rPr>
                <w:b/>
                <w:noProof/>
                <w:szCs w:val="22"/>
              </w:rPr>
              <w:t>Value/Comment</w:t>
            </w:r>
          </w:p>
        </w:tc>
        <w:tc>
          <w:tcPr>
            <w:tcW w:w="1352" w:type="dxa"/>
            <w:shd w:val="clear" w:color="auto" w:fill="auto"/>
            <w:vAlign w:val="center"/>
          </w:tcPr>
          <w:p w14:paraId="4DB72F2F" w14:textId="77777777" w:rsidR="002A4D9A" w:rsidRPr="00514A47" w:rsidRDefault="002A4D9A" w:rsidP="00D202C2">
            <w:pPr>
              <w:pStyle w:val="IEEEStdsParagraph"/>
              <w:keepNext/>
              <w:spacing w:after="0"/>
              <w:jc w:val="center"/>
              <w:rPr>
                <w:b/>
                <w:noProof/>
                <w:szCs w:val="22"/>
              </w:rPr>
            </w:pPr>
            <w:r w:rsidRPr="00514A47">
              <w:rPr>
                <w:b/>
                <w:noProof/>
                <w:szCs w:val="22"/>
              </w:rPr>
              <w:t>Status</w:t>
            </w:r>
          </w:p>
        </w:tc>
        <w:tc>
          <w:tcPr>
            <w:tcW w:w="917" w:type="dxa"/>
            <w:shd w:val="clear" w:color="auto" w:fill="auto"/>
            <w:vAlign w:val="center"/>
          </w:tcPr>
          <w:p w14:paraId="0799EA94" w14:textId="77777777" w:rsidR="002A4D9A" w:rsidRPr="00514A47" w:rsidRDefault="002A4D9A" w:rsidP="00D202C2">
            <w:pPr>
              <w:pStyle w:val="IEEEStdsParagraph"/>
              <w:keepNext/>
              <w:spacing w:after="0"/>
              <w:jc w:val="center"/>
              <w:rPr>
                <w:b/>
                <w:noProof/>
                <w:szCs w:val="22"/>
              </w:rPr>
            </w:pPr>
            <w:r w:rsidRPr="00514A47">
              <w:rPr>
                <w:b/>
                <w:noProof/>
                <w:szCs w:val="22"/>
              </w:rPr>
              <w:t>Support</w:t>
            </w:r>
          </w:p>
        </w:tc>
      </w:tr>
      <w:tr w:rsidR="00EE6D54" w:rsidRPr="00514A47" w14:paraId="34CF5693" w14:textId="77777777" w:rsidTr="00B058ED">
        <w:trPr>
          <w:cantSplit/>
        </w:trPr>
        <w:tc>
          <w:tcPr>
            <w:tcW w:w="1528" w:type="dxa"/>
            <w:shd w:val="clear" w:color="auto" w:fill="auto"/>
            <w:vAlign w:val="center"/>
          </w:tcPr>
          <w:p w14:paraId="56605510" w14:textId="78D398F2" w:rsidR="00EE6D54" w:rsidRPr="00514A47" w:rsidRDefault="00971EA9" w:rsidP="00D202C2">
            <w:pPr>
              <w:spacing w:before="0"/>
              <w:rPr>
                <w:noProof/>
              </w:rPr>
            </w:pPr>
            <w:r w:rsidRPr="00514A47">
              <w:rPr>
                <w:noProof/>
              </w:rPr>
              <w:t>U-</w:t>
            </w:r>
            <w:r w:rsidR="00EE6D54" w:rsidRPr="00514A47">
              <w:rPr>
                <w:noProof/>
              </w:rPr>
              <w:t>UVM0</w:t>
            </w:r>
          </w:p>
        </w:tc>
        <w:tc>
          <w:tcPr>
            <w:tcW w:w="2673" w:type="dxa"/>
            <w:shd w:val="clear" w:color="auto" w:fill="auto"/>
            <w:vAlign w:val="center"/>
          </w:tcPr>
          <w:p w14:paraId="48AC1F14" w14:textId="77777777" w:rsidR="00EE6D54" w:rsidRPr="00514A47" w:rsidRDefault="00EE6D54" w:rsidP="00D202C2">
            <w:pPr>
              <w:spacing w:before="0"/>
              <w:jc w:val="left"/>
              <w:rPr>
                <w:noProof/>
              </w:rPr>
            </w:pPr>
            <w:r w:rsidRPr="00514A47">
              <w:rPr>
                <w:noProof/>
              </w:rPr>
              <w:t>Implements ONU VLAN modes</w:t>
            </w:r>
          </w:p>
        </w:tc>
        <w:tc>
          <w:tcPr>
            <w:tcW w:w="1466" w:type="dxa"/>
            <w:shd w:val="clear" w:color="auto" w:fill="auto"/>
            <w:vAlign w:val="center"/>
          </w:tcPr>
          <w:p w14:paraId="0E311B0F" w14:textId="6FECFBB0" w:rsidR="00EE6D54" w:rsidRPr="00514A47" w:rsidRDefault="000F2570" w:rsidP="00D202C2">
            <w:pPr>
              <w:spacing w:before="0"/>
              <w:rPr>
                <w:noProof/>
              </w:rPr>
            </w:pPr>
            <w:r w:rsidRPr="00514A47">
              <w:rPr>
                <w:noProof/>
              </w:rPr>
              <w:fldChar w:fldCharType="begin" w:fldLock="1"/>
            </w:r>
            <w:r w:rsidRPr="00514A47">
              <w:rPr>
                <w:noProof/>
              </w:rPr>
              <w:instrText xml:space="preserve"> REF _Ref276383127 \h  \* MERGEFORMAT </w:instrText>
            </w:r>
            <w:r w:rsidRPr="00514A47">
              <w:rPr>
                <w:noProof/>
              </w:rPr>
            </w:r>
            <w:r w:rsidRPr="00514A47">
              <w:rPr>
                <w:noProof/>
              </w:rPr>
              <w:fldChar w:fldCharType="separate"/>
            </w:r>
            <w:r w:rsidR="0081131D" w:rsidRPr="00514A47">
              <w:rPr>
                <w:noProof/>
              </w:rPr>
              <w:fldChar w:fldCharType="begin"/>
            </w:r>
            <w:r w:rsidR="0081131D" w:rsidRPr="00514A47">
              <w:rPr>
                <w:noProof/>
              </w:rPr>
              <w:instrText xml:space="preserve"> REF _Ref80868367 \h </w:instrText>
            </w:r>
            <w:r w:rsidR="00514A47">
              <w:rPr>
                <w:noProof/>
              </w:rPr>
              <w:instrText xml:space="preserve"> \* MERGEFORMAT </w:instrText>
            </w:r>
            <w:r w:rsidR="0081131D" w:rsidRPr="00514A47">
              <w:rPr>
                <w:noProof/>
              </w:rPr>
            </w:r>
            <w:r w:rsidR="0081131D" w:rsidRPr="00514A47">
              <w:rPr>
                <w:noProof/>
              </w:rPr>
              <w:fldChar w:fldCharType="separate"/>
            </w:r>
            <w:r w:rsidR="00A8106B">
              <w:t xml:space="preserve">Table </w:t>
            </w:r>
            <w:r w:rsidR="00A8106B">
              <w:rPr>
                <w:noProof/>
              </w:rPr>
              <w:t>5</w:t>
            </w:r>
            <w:r w:rsidR="00A8106B">
              <w:rPr>
                <w:noProof/>
              </w:rPr>
              <w:noBreakHyphen/>
              <w:t>1</w:t>
            </w:r>
            <w:r w:rsidR="0081131D" w:rsidRPr="00514A47">
              <w:rPr>
                <w:noProof/>
              </w:rPr>
              <w:fldChar w:fldCharType="end"/>
            </w:r>
            <w:r w:rsidRPr="00514A47">
              <w:rPr>
                <w:noProof/>
              </w:rPr>
              <w:fldChar w:fldCharType="end"/>
            </w:r>
          </w:p>
        </w:tc>
        <w:tc>
          <w:tcPr>
            <w:tcW w:w="5246" w:type="dxa"/>
            <w:shd w:val="clear" w:color="auto" w:fill="auto"/>
            <w:vAlign w:val="center"/>
          </w:tcPr>
          <w:p w14:paraId="0CE7CB4B" w14:textId="7AC2BC4F" w:rsidR="00EE6D54" w:rsidRPr="00514A47" w:rsidRDefault="00EE6D54" w:rsidP="00980524">
            <w:pPr>
              <w:spacing w:before="0"/>
              <w:jc w:val="left"/>
              <w:rPr>
                <w:noProof/>
              </w:rPr>
            </w:pPr>
            <w:r w:rsidRPr="00514A47">
              <w:rPr>
                <w:noProof/>
              </w:rPr>
              <w:t xml:space="preserve">ONU implements ONU VLAN modes per </w:t>
            </w:r>
            <w:r w:rsidR="000F2570" w:rsidRPr="00514A47">
              <w:rPr>
                <w:noProof/>
              </w:rPr>
              <w:fldChar w:fldCharType="begin" w:fldLock="1"/>
            </w:r>
            <w:r w:rsidR="000F2570" w:rsidRPr="00514A47">
              <w:rPr>
                <w:noProof/>
              </w:rPr>
              <w:instrText xml:space="preserve"> REF _Ref312832827 \w \h  \* MERGEFORMAT </w:instrText>
            </w:r>
            <w:r w:rsidR="000F2570" w:rsidRPr="00514A47">
              <w:rPr>
                <w:noProof/>
              </w:rPr>
            </w:r>
            <w:r w:rsidR="000F2570" w:rsidRPr="00514A47">
              <w:rPr>
                <w:noProof/>
              </w:rPr>
              <w:fldChar w:fldCharType="separate"/>
            </w:r>
            <w:ins w:id="2" w:author="Marek Hajduczenia" w:date="2024-08-26T13:22:00Z">
              <w:r w:rsidR="00980524">
                <w:rPr>
                  <w:noProof/>
                </w:rPr>
                <w:fldChar w:fldCharType="begin"/>
              </w:r>
              <w:r w:rsidR="00980524">
                <w:rPr>
                  <w:noProof/>
                </w:rPr>
                <w:instrText xml:space="preserve"> REF _Ref307500437 \w \h </w:instrText>
              </w:r>
            </w:ins>
            <w:r w:rsidR="00980524">
              <w:rPr>
                <w:noProof/>
              </w:rPr>
            </w:r>
            <w:r w:rsidR="00980524">
              <w:rPr>
                <w:noProof/>
              </w:rPr>
              <w:fldChar w:fldCharType="separate"/>
            </w:r>
            <w:ins w:id="3" w:author="Marek Hajduczenia" w:date="2024-08-26T13:22:00Z">
              <w:r w:rsidR="00980524">
                <w:rPr>
                  <w:noProof/>
                </w:rPr>
                <w:t>7.2</w:t>
              </w:r>
              <w:r w:rsidR="00980524">
                <w:rPr>
                  <w:noProof/>
                </w:rPr>
                <w:fldChar w:fldCharType="end"/>
              </w:r>
            </w:ins>
            <w:del w:id="4" w:author="Marek Hajduczenia" w:date="2024-08-26T13:22:00Z">
              <w:r w:rsidR="00515044" w:rsidRPr="00514A47" w:rsidDel="00980524">
                <w:rPr>
                  <w:noProof/>
                </w:rPr>
                <w:delText>7.2.2.</w:delText>
              </w:r>
            </w:del>
            <w:r w:rsidR="00515044" w:rsidRPr="00514A47">
              <w:rPr>
                <w:noProof/>
              </w:rPr>
              <w:t>3</w:t>
            </w:r>
            <w:r w:rsidR="000F2570" w:rsidRPr="00514A47">
              <w:rPr>
                <w:noProof/>
              </w:rPr>
              <w:fldChar w:fldCharType="end"/>
            </w:r>
            <w:r w:rsidR="0040749F" w:rsidRPr="00514A47">
              <w:rPr>
                <w:noProof/>
              </w:rPr>
              <w:t>.</w:t>
            </w:r>
          </w:p>
        </w:tc>
        <w:tc>
          <w:tcPr>
            <w:tcW w:w="1352" w:type="dxa"/>
            <w:shd w:val="clear" w:color="auto" w:fill="auto"/>
            <w:vAlign w:val="center"/>
          </w:tcPr>
          <w:p w14:paraId="336EC29B" w14:textId="77777777" w:rsidR="00EE6D54" w:rsidRPr="00514A47" w:rsidRDefault="00EE6D54" w:rsidP="00D202C2">
            <w:pPr>
              <w:pStyle w:val="IEEEStdsParagraph"/>
              <w:spacing w:after="0"/>
              <w:jc w:val="center"/>
              <w:rPr>
                <w:noProof/>
              </w:rPr>
            </w:pPr>
            <w:r w:rsidRPr="00514A47">
              <w:rPr>
                <w:noProof/>
              </w:rPr>
              <w:t>M</w:t>
            </w:r>
          </w:p>
        </w:tc>
        <w:tc>
          <w:tcPr>
            <w:tcW w:w="917" w:type="dxa"/>
            <w:shd w:val="clear" w:color="auto" w:fill="auto"/>
            <w:vAlign w:val="center"/>
          </w:tcPr>
          <w:p w14:paraId="3B2C7D4A" w14:textId="77777777" w:rsidR="00EE6D54" w:rsidRPr="00514A47" w:rsidRDefault="00EF7A5B" w:rsidP="00D202C2">
            <w:pPr>
              <w:pStyle w:val="IEEEStdsParagraph"/>
              <w:spacing w:after="0"/>
              <w:jc w:val="left"/>
              <w:rPr>
                <w:noProof/>
              </w:rPr>
            </w:pPr>
            <w:r w:rsidRPr="00514A47">
              <w:rPr>
                <w:noProof/>
              </w:rPr>
              <w:t>[   ] </w:t>
            </w:r>
            <w:r w:rsidR="00EE6D54" w:rsidRPr="00514A47">
              <w:rPr>
                <w:noProof/>
              </w:rPr>
              <w:t>Yes</w:t>
            </w:r>
          </w:p>
        </w:tc>
      </w:tr>
      <w:tr w:rsidR="00EE6D54" w:rsidRPr="00514A47" w14:paraId="46D98B93" w14:textId="77777777" w:rsidTr="00B058ED">
        <w:trPr>
          <w:cantSplit/>
        </w:trPr>
        <w:tc>
          <w:tcPr>
            <w:tcW w:w="1528" w:type="dxa"/>
            <w:shd w:val="clear" w:color="auto" w:fill="auto"/>
            <w:vAlign w:val="center"/>
          </w:tcPr>
          <w:p w14:paraId="11392550" w14:textId="458109A7" w:rsidR="00EE6D54" w:rsidRPr="00980524" w:rsidRDefault="00971EA9" w:rsidP="00D202C2">
            <w:pPr>
              <w:spacing w:before="0"/>
              <w:rPr>
                <w:noProof/>
                <w:rPrChange w:id="5" w:author="Marek Hajduczenia" w:date="2024-08-26T13:14:00Z">
                  <w:rPr>
                    <w:i/>
                    <w:iCs/>
                    <w:noProof/>
                    <w:highlight w:val="yellow"/>
                  </w:rPr>
                </w:rPrChange>
              </w:rPr>
            </w:pPr>
            <w:r w:rsidRPr="00980524">
              <w:rPr>
                <w:noProof/>
                <w:rPrChange w:id="6" w:author="Marek Hajduczenia" w:date="2024-08-26T13:14:00Z">
                  <w:rPr>
                    <w:noProof/>
                    <w:highlight w:val="yellow"/>
                  </w:rPr>
                </w:rPrChange>
              </w:rPr>
              <w:t>U-</w:t>
            </w:r>
            <w:r w:rsidR="00EE6D54" w:rsidRPr="00980524">
              <w:rPr>
                <w:noProof/>
                <w:rPrChange w:id="7" w:author="Marek Hajduczenia" w:date="2024-08-26T13:14:00Z">
                  <w:rPr>
                    <w:noProof/>
                    <w:highlight w:val="yellow"/>
                  </w:rPr>
                </w:rPrChange>
              </w:rPr>
              <w:t xml:space="preserve">UVM1a </w:t>
            </w:r>
          </w:p>
        </w:tc>
        <w:tc>
          <w:tcPr>
            <w:tcW w:w="2673" w:type="dxa"/>
            <w:shd w:val="clear" w:color="auto" w:fill="auto"/>
            <w:vAlign w:val="center"/>
          </w:tcPr>
          <w:p w14:paraId="585934B8" w14:textId="77777777" w:rsidR="00EE6D54" w:rsidRPr="00980524" w:rsidRDefault="0040749F" w:rsidP="00D202C2">
            <w:pPr>
              <w:spacing w:before="0"/>
              <w:jc w:val="left"/>
              <w:rPr>
                <w:noProof/>
                <w:rPrChange w:id="8" w:author="Marek Hajduczenia" w:date="2024-08-26T13:14:00Z">
                  <w:rPr>
                    <w:i/>
                    <w:iCs/>
                    <w:noProof/>
                    <w:highlight w:val="yellow"/>
                  </w:rPr>
                </w:rPrChange>
              </w:rPr>
            </w:pPr>
            <w:r w:rsidRPr="00980524">
              <w:rPr>
                <w:noProof/>
                <w:rPrChange w:id="9" w:author="Marek Hajduczenia" w:date="2024-08-26T13:14:00Z">
                  <w:rPr>
                    <w:noProof/>
                    <w:highlight w:val="yellow"/>
                  </w:rPr>
                </w:rPrChange>
              </w:rPr>
              <w:t>S</w:t>
            </w:r>
            <w:r w:rsidR="00EE6D54" w:rsidRPr="00980524">
              <w:rPr>
                <w:noProof/>
                <w:rPrChange w:id="10" w:author="Marek Hajduczenia" w:date="2024-08-26T13:14:00Z">
                  <w:rPr>
                    <w:noProof/>
                    <w:highlight w:val="yellow"/>
                  </w:rPr>
                </w:rPrChange>
              </w:rPr>
              <w:t>upport PB VLAN modes</w:t>
            </w:r>
          </w:p>
        </w:tc>
        <w:tc>
          <w:tcPr>
            <w:tcW w:w="1466" w:type="dxa"/>
            <w:shd w:val="clear" w:color="auto" w:fill="auto"/>
            <w:vAlign w:val="center"/>
          </w:tcPr>
          <w:p w14:paraId="71485BB2" w14:textId="35AD2006" w:rsidR="00EE6D54" w:rsidRPr="00980524" w:rsidRDefault="00980524" w:rsidP="00D202C2">
            <w:pPr>
              <w:spacing w:before="0"/>
              <w:rPr>
                <w:noProof/>
                <w:rPrChange w:id="11" w:author="Marek Hajduczenia" w:date="2024-08-26T13:14:00Z">
                  <w:rPr>
                    <w:i/>
                    <w:iCs/>
                    <w:noProof/>
                    <w:highlight w:val="yellow"/>
                  </w:rPr>
                </w:rPrChange>
              </w:rPr>
            </w:pPr>
            <w:ins w:id="12" w:author="Marek Hajduczenia" w:date="2024-08-26T13:15:00Z">
              <w:r>
                <w:rPr>
                  <w:noProof/>
                </w:rPr>
                <w:fldChar w:fldCharType="begin"/>
              </w:r>
              <w:r>
                <w:rPr>
                  <w:noProof/>
                </w:rPr>
                <w:instrText xml:space="preserve"> REF _Ref312832827 \w \h </w:instrText>
              </w:r>
            </w:ins>
            <w:r>
              <w:rPr>
                <w:noProof/>
              </w:rPr>
            </w:r>
            <w:r>
              <w:rPr>
                <w:noProof/>
              </w:rPr>
              <w:fldChar w:fldCharType="separate"/>
            </w:r>
            <w:ins w:id="13" w:author="Marek Hajduczenia" w:date="2024-08-26T13:15:00Z">
              <w:r>
                <w:rPr>
                  <w:noProof/>
                </w:rPr>
                <w:t>7.2.1</w:t>
              </w:r>
              <w:r>
                <w:rPr>
                  <w:noProof/>
                </w:rPr>
                <w:fldChar w:fldCharType="end"/>
              </w:r>
            </w:ins>
            <w:del w:id="14" w:author="Marek Hajduczenia" w:date="2024-08-26T13:15:00Z">
              <w:r w:rsidR="000F2570" w:rsidRPr="00980524" w:rsidDel="00980524">
                <w:rPr>
                  <w:noProof/>
                  <w:rPrChange w:id="15" w:author="Marek Hajduczenia" w:date="2024-08-26T13:14:00Z">
                    <w:rPr>
                      <w:noProof/>
                      <w:highlight w:val="yellow"/>
                    </w:rPr>
                  </w:rPrChange>
                </w:rPr>
                <w:fldChar w:fldCharType="begin" w:fldLock="1"/>
              </w:r>
              <w:r w:rsidR="000F2570" w:rsidRPr="00980524" w:rsidDel="00980524">
                <w:rPr>
                  <w:noProof/>
                  <w:rPrChange w:id="16" w:author="Marek Hajduczenia" w:date="2024-08-26T13:14:00Z">
                    <w:rPr>
                      <w:noProof/>
                      <w:highlight w:val="yellow"/>
                    </w:rPr>
                  </w:rPrChange>
                </w:rPr>
                <w:delInstrText xml:space="preserve"> REF _Ref312832827 \w \h  \* MERGEFORMAT </w:delInstrText>
              </w:r>
              <w:r w:rsidR="000F2570" w:rsidRPr="00980524" w:rsidDel="00980524">
                <w:rPr>
                  <w:noProof/>
                  <w:rPrChange w:id="17" w:author="Marek Hajduczenia" w:date="2024-08-26T13:14:00Z">
                    <w:rPr>
                      <w:noProof/>
                    </w:rPr>
                  </w:rPrChange>
                </w:rPr>
              </w:r>
              <w:r w:rsidR="000F2570" w:rsidRPr="00980524" w:rsidDel="00980524">
                <w:rPr>
                  <w:noProof/>
                  <w:rPrChange w:id="18" w:author="Marek Hajduczenia" w:date="2024-08-26T13:14:00Z">
                    <w:rPr>
                      <w:noProof/>
                      <w:highlight w:val="yellow"/>
                    </w:rPr>
                  </w:rPrChange>
                </w:rPr>
                <w:fldChar w:fldCharType="separate"/>
              </w:r>
              <w:r w:rsidR="00515044" w:rsidRPr="00980524" w:rsidDel="00980524">
                <w:rPr>
                  <w:noProof/>
                  <w:rPrChange w:id="19" w:author="Marek Hajduczenia" w:date="2024-08-26T13:14:00Z">
                    <w:rPr>
                      <w:noProof/>
                      <w:highlight w:val="yellow"/>
                    </w:rPr>
                  </w:rPrChange>
                </w:rPr>
                <w:delText>7.2.2.3</w:delText>
              </w:r>
              <w:r w:rsidR="000F2570" w:rsidRPr="00980524" w:rsidDel="00980524">
                <w:rPr>
                  <w:noProof/>
                  <w:rPrChange w:id="20" w:author="Marek Hajduczenia" w:date="2024-08-26T13:14:00Z">
                    <w:rPr>
                      <w:noProof/>
                      <w:highlight w:val="yellow"/>
                    </w:rPr>
                  </w:rPrChange>
                </w:rPr>
                <w:fldChar w:fldCharType="end"/>
              </w:r>
            </w:del>
          </w:p>
        </w:tc>
        <w:tc>
          <w:tcPr>
            <w:tcW w:w="5246" w:type="dxa"/>
            <w:shd w:val="clear" w:color="auto" w:fill="auto"/>
            <w:vAlign w:val="center"/>
          </w:tcPr>
          <w:p w14:paraId="7FF2A83B" w14:textId="1B3CBA9D" w:rsidR="00EE6D54" w:rsidRPr="00980524" w:rsidRDefault="00EE6D54" w:rsidP="00980524">
            <w:pPr>
              <w:spacing w:before="0"/>
              <w:jc w:val="left"/>
              <w:rPr>
                <w:noProof/>
                <w:rPrChange w:id="21" w:author="Marek Hajduczenia" w:date="2024-08-26T13:14:00Z">
                  <w:rPr>
                    <w:i/>
                    <w:iCs/>
                    <w:noProof/>
                    <w:highlight w:val="yellow"/>
                  </w:rPr>
                </w:rPrChange>
              </w:rPr>
            </w:pPr>
            <w:r w:rsidRPr="00980524">
              <w:rPr>
                <w:noProof/>
                <w:rPrChange w:id="22" w:author="Marek Hajduczenia" w:date="2024-08-26T13:14:00Z">
                  <w:rPr>
                    <w:noProof/>
                    <w:highlight w:val="yellow"/>
                  </w:rPr>
                </w:rPrChange>
              </w:rPr>
              <w:t xml:space="preserve">C-ONU is able to able to configure any of the PB VLAN modes as defined in </w:t>
            </w:r>
            <w:ins w:id="23" w:author="Marek Hajduczenia" w:date="2024-08-26T13:15:00Z">
              <w:r w:rsidR="00980524">
                <w:rPr>
                  <w:noProof/>
                </w:rPr>
                <w:fldChar w:fldCharType="begin"/>
              </w:r>
              <w:r w:rsidR="00980524">
                <w:rPr>
                  <w:noProof/>
                </w:rPr>
                <w:instrText xml:space="preserve"> REF _Ref312832827 \w \h </w:instrText>
              </w:r>
            </w:ins>
            <w:r w:rsidR="00980524">
              <w:rPr>
                <w:noProof/>
              </w:rPr>
            </w:r>
            <w:r w:rsidR="00980524">
              <w:rPr>
                <w:noProof/>
              </w:rPr>
              <w:fldChar w:fldCharType="separate"/>
            </w:r>
            <w:ins w:id="24" w:author="Marek Hajduczenia" w:date="2024-08-26T13:15:00Z">
              <w:r w:rsidR="00980524">
                <w:rPr>
                  <w:noProof/>
                </w:rPr>
                <w:t>7.2.1</w:t>
              </w:r>
              <w:r w:rsidR="00980524">
                <w:rPr>
                  <w:noProof/>
                </w:rPr>
                <w:fldChar w:fldCharType="end"/>
              </w:r>
            </w:ins>
            <w:del w:id="25" w:author="Marek Hajduczenia" w:date="2024-08-26T13:15:00Z">
              <w:r w:rsidR="000F2570" w:rsidRPr="00980524" w:rsidDel="00980524">
                <w:rPr>
                  <w:noProof/>
                  <w:rPrChange w:id="26" w:author="Marek Hajduczenia" w:date="2024-08-26T13:14:00Z">
                    <w:rPr>
                      <w:noProof/>
                      <w:highlight w:val="yellow"/>
                    </w:rPr>
                  </w:rPrChange>
                </w:rPr>
                <w:fldChar w:fldCharType="begin" w:fldLock="1"/>
              </w:r>
              <w:r w:rsidR="000F2570" w:rsidRPr="00980524" w:rsidDel="00980524">
                <w:rPr>
                  <w:noProof/>
                  <w:rPrChange w:id="27" w:author="Marek Hajduczenia" w:date="2024-08-26T13:14:00Z">
                    <w:rPr>
                      <w:noProof/>
                      <w:highlight w:val="yellow"/>
                    </w:rPr>
                  </w:rPrChange>
                </w:rPr>
                <w:delInstrText xml:space="preserve"> REF _Ref312832827 \w \h  \* MERGEFORMAT </w:delInstrText>
              </w:r>
              <w:r w:rsidR="000F2570" w:rsidRPr="00980524" w:rsidDel="00980524">
                <w:rPr>
                  <w:noProof/>
                  <w:rPrChange w:id="28" w:author="Marek Hajduczenia" w:date="2024-08-26T13:14:00Z">
                    <w:rPr>
                      <w:noProof/>
                    </w:rPr>
                  </w:rPrChange>
                </w:rPr>
              </w:r>
              <w:r w:rsidR="000F2570" w:rsidRPr="00980524" w:rsidDel="00980524">
                <w:rPr>
                  <w:noProof/>
                  <w:rPrChange w:id="29" w:author="Marek Hajduczenia" w:date="2024-08-26T13:14:00Z">
                    <w:rPr>
                      <w:noProof/>
                      <w:highlight w:val="yellow"/>
                    </w:rPr>
                  </w:rPrChange>
                </w:rPr>
                <w:fldChar w:fldCharType="separate"/>
              </w:r>
              <w:r w:rsidR="00515044" w:rsidRPr="00980524" w:rsidDel="00980524">
                <w:rPr>
                  <w:noProof/>
                  <w:rPrChange w:id="30" w:author="Marek Hajduczenia" w:date="2024-08-26T13:14:00Z">
                    <w:rPr>
                      <w:noProof/>
                      <w:highlight w:val="yellow"/>
                    </w:rPr>
                  </w:rPrChange>
                </w:rPr>
                <w:delText>7.2.2.3</w:delText>
              </w:r>
              <w:r w:rsidR="000F2570" w:rsidRPr="00980524" w:rsidDel="00980524">
                <w:rPr>
                  <w:noProof/>
                  <w:rPrChange w:id="31" w:author="Marek Hajduczenia" w:date="2024-08-26T13:14:00Z">
                    <w:rPr>
                      <w:noProof/>
                      <w:highlight w:val="yellow"/>
                    </w:rPr>
                  </w:rPrChange>
                </w:rPr>
                <w:fldChar w:fldCharType="end"/>
              </w:r>
            </w:del>
            <w:r w:rsidRPr="00980524">
              <w:rPr>
                <w:noProof/>
                <w:rPrChange w:id="32" w:author="Marek Hajduczenia" w:date="2024-08-26T13:14:00Z">
                  <w:rPr>
                    <w:noProof/>
                    <w:highlight w:val="yellow"/>
                  </w:rPr>
                </w:rPrChange>
              </w:rPr>
              <w:t xml:space="preserve"> on any of </w:t>
            </w:r>
            <w:r w:rsidR="00B60C66" w:rsidRPr="00980524">
              <w:rPr>
                <w:noProof/>
                <w:rPrChange w:id="33" w:author="Marek Hajduczenia" w:date="2024-08-26T13:14:00Z">
                  <w:rPr>
                    <w:noProof/>
                    <w:highlight w:val="yellow"/>
                  </w:rPr>
                </w:rPrChange>
              </w:rPr>
              <w:t xml:space="preserve">the </w:t>
            </w:r>
            <w:r w:rsidRPr="00980524">
              <w:rPr>
                <w:noProof/>
                <w:rPrChange w:id="34" w:author="Marek Hajduczenia" w:date="2024-08-26T13:14:00Z">
                  <w:rPr>
                    <w:noProof/>
                    <w:highlight w:val="yellow"/>
                  </w:rPr>
                </w:rPrChange>
              </w:rPr>
              <w:t>UNIs</w:t>
            </w:r>
            <w:r w:rsidR="0040749F" w:rsidRPr="00980524">
              <w:rPr>
                <w:noProof/>
                <w:rPrChange w:id="35" w:author="Marek Hajduczenia" w:date="2024-08-26T13:14:00Z">
                  <w:rPr>
                    <w:noProof/>
                    <w:highlight w:val="yellow"/>
                  </w:rPr>
                </w:rPrChange>
              </w:rPr>
              <w:t>.</w:t>
            </w:r>
          </w:p>
        </w:tc>
        <w:tc>
          <w:tcPr>
            <w:tcW w:w="1352" w:type="dxa"/>
            <w:shd w:val="clear" w:color="auto" w:fill="auto"/>
            <w:vAlign w:val="center"/>
          </w:tcPr>
          <w:p w14:paraId="1B2CE748" w14:textId="77777777" w:rsidR="00EE6D54" w:rsidRPr="00980524" w:rsidRDefault="00EE6D54" w:rsidP="00D202C2">
            <w:pPr>
              <w:pStyle w:val="IEEEStdsParagraph"/>
              <w:numPr>
                <w:ilvl w:val="0"/>
                <w:numId w:val="38"/>
              </w:numPr>
              <w:spacing w:before="240" w:after="0"/>
              <w:jc w:val="center"/>
              <w:rPr>
                <w:noProof/>
                <w:rPrChange w:id="36" w:author="Marek Hajduczenia" w:date="2024-08-26T13:14:00Z">
                  <w:rPr>
                    <w:i/>
                    <w:iCs/>
                    <w:noProof/>
                    <w:highlight w:val="yellow"/>
                  </w:rPr>
                </w:rPrChange>
              </w:rPr>
            </w:pPr>
            <w:r w:rsidRPr="00980524">
              <w:rPr>
                <w:noProof/>
                <w:rPrChange w:id="37" w:author="Marek Hajduczenia" w:date="2024-08-26T13:14:00Z">
                  <w:rPr>
                    <w:noProof/>
                    <w:highlight w:val="yellow"/>
                  </w:rPr>
                </w:rPrChange>
              </w:rPr>
              <w:t>M</w:t>
            </w:r>
          </w:p>
        </w:tc>
        <w:tc>
          <w:tcPr>
            <w:tcW w:w="917" w:type="dxa"/>
            <w:shd w:val="clear" w:color="auto" w:fill="auto"/>
            <w:vAlign w:val="center"/>
          </w:tcPr>
          <w:p w14:paraId="24B174C6" w14:textId="77777777" w:rsidR="00EE6D54" w:rsidRPr="00980524" w:rsidRDefault="00EF7A5B" w:rsidP="00D202C2">
            <w:pPr>
              <w:pStyle w:val="IEEEStdsParagraph"/>
              <w:numPr>
                <w:ilvl w:val="0"/>
                <w:numId w:val="38"/>
              </w:numPr>
              <w:spacing w:before="240" w:after="0"/>
              <w:jc w:val="left"/>
              <w:rPr>
                <w:noProof/>
                <w:rPrChange w:id="38" w:author="Marek Hajduczenia" w:date="2024-08-26T13:14:00Z">
                  <w:rPr>
                    <w:i/>
                    <w:iCs/>
                    <w:noProof/>
                    <w:highlight w:val="yellow"/>
                  </w:rPr>
                </w:rPrChange>
              </w:rPr>
            </w:pPr>
            <w:r w:rsidRPr="00980524">
              <w:rPr>
                <w:noProof/>
                <w:rPrChange w:id="39" w:author="Marek Hajduczenia" w:date="2024-08-26T13:14:00Z">
                  <w:rPr>
                    <w:noProof/>
                    <w:highlight w:val="yellow"/>
                  </w:rPr>
                </w:rPrChange>
              </w:rPr>
              <w:t>[   ] </w:t>
            </w:r>
            <w:r w:rsidR="00EE6D54" w:rsidRPr="00980524">
              <w:rPr>
                <w:noProof/>
                <w:rPrChange w:id="40" w:author="Marek Hajduczenia" w:date="2024-08-26T13:14:00Z">
                  <w:rPr>
                    <w:noProof/>
                    <w:highlight w:val="yellow"/>
                  </w:rPr>
                </w:rPrChange>
              </w:rPr>
              <w:t>Yes</w:t>
            </w:r>
          </w:p>
        </w:tc>
      </w:tr>
      <w:tr w:rsidR="00EE6D54" w:rsidRPr="00514A47" w14:paraId="1B01AD8F" w14:textId="77777777" w:rsidTr="00B058ED">
        <w:trPr>
          <w:cantSplit/>
        </w:trPr>
        <w:tc>
          <w:tcPr>
            <w:tcW w:w="1528" w:type="dxa"/>
            <w:shd w:val="clear" w:color="auto" w:fill="auto"/>
            <w:vAlign w:val="center"/>
          </w:tcPr>
          <w:p w14:paraId="22CC505C" w14:textId="21857B84" w:rsidR="00EE6D54" w:rsidRPr="00980524" w:rsidRDefault="00971EA9" w:rsidP="00D202C2">
            <w:pPr>
              <w:spacing w:before="0"/>
              <w:rPr>
                <w:noProof/>
                <w:rPrChange w:id="41" w:author="Marek Hajduczenia" w:date="2024-08-26T13:14:00Z">
                  <w:rPr>
                    <w:i/>
                    <w:iCs/>
                    <w:noProof/>
                    <w:highlight w:val="yellow"/>
                  </w:rPr>
                </w:rPrChange>
              </w:rPr>
            </w:pPr>
            <w:r w:rsidRPr="00980524">
              <w:rPr>
                <w:noProof/>
                <w:rPrChange w:id="42" w:author="Marek Hajduczenia" w:date="2024-08-26T13:14:00Z">
                  <w:rPr>
                    <w:noProof/>
                    <w:highlight w:val="yellow"/>
                  </w:rPr>
                </w:rPrChange>
              </w:rPr>
              <w:t>U-</w:t>
            </w:r>
            <w:r w:rsidR="00EE6D54" w:rsidRPr="00980524">
              <w:rPr>
                <w:noProof/>
                <w:rPrChange w:id="43" w:author="Marek Hajduczenia" w:date="2024-08-26T13:14:00Z">
                  <w:rPr>
                    <w:noProof/>
                    <w:highlight w:val="yellow"/>
                  </w:rPr>
                </w:rPrChange>
              </w:rPr>
              <w:t>UVM1b</w:t>
            </w:r>
          </w:p>
        </w:tc>
        <w:tc>
          <w:tcPr>
            <w:tcW w:w="2673" w:type="dxa"/>
            <w:shd w:val="clear" w:color="auto" w:fill="auto"/>
            <w:vAlign w:val="center"/>
          </w:tcPr>
          <w:p w14:paraId="1333979E" w14:textId="77777777" w:rsidR="00EE6D54" w:rsidRPr="00980524" w:rsidRDefault="0040749F" w:rsidP="00D202C2">
            <w:pPr>
              <w:spacing w:before="0"/>
              <w:jc w:val="left"/>
              <w:rPr>
                <w:noProof/>
                <w:rPrChange w:id="44" w:author="Marek Hajduczenia" w:date="2024-08-26T13:14:00Z">
                  <w:rPr>
                    <w:i/>
                    <w:iCs/>
                    <w:noProof/>
                    <w:highlight w:val="yellow"/>
                  </w:rPr>
                </w:rPrChange>
              </w:rPr>
            </w:pPr>
            <w:r w:rsidRPr="00980524">
              <w:rPr>
                <w:noProof/>
                <w:rPrChange w:id="45" w:author="Marek Hajduczenia" w:date="2024-08-26T13:14:00Z">
                  <w:rPr>
                    <w:noProof/>
                    <w:highlight w:val="yellow"/>
                  </w:rPr>
                </w:rPrChange>
              </w:rPr>
              <w:t>O</w:t>
            </w:r>
            <w:r w:rsidR="00EE6D54" w:rsidRPr="00980524">
              <w:rPr>
                <w:noProof/>
                <w:rPrChange w:id="46" w:author="Marek Hajduczenia" w:date="2024-08-26T13:14:00Z">
                  <w:rPr>
                    <w:noProof/>
                    <w:highlight w:val="yellow"/>
                  </w:rPr>
                </w:rPrChange>
              </w:rPr>
              <w:t>ne PB VLAN mode per UNI</w:t>
            </w:r>
          </w:p>
        </w:tc>
        <w:tc>
          <w:tcPr>
            <w:tcW w:w="1466" w:type="dxa"/>
            <w:shd w:val="clear" w:color="auto" w:fill="auto"/>
            <w:vAlign w:val="center"/>
          </w:tcPr>
          <w:p w14:paraId="3D4C32BC" w14:textId="12981F33" w:rsidR="00EE6D54" w:rsidRPr="00980524" w:rsidRDefault="00980524" w:rsidP="00D202C2">
            <w:pPr>
              <w:spacing w:before="0"/>
              <w:rPr>
                <w:noProof/>
                <w:rPrChange w:id="47" w:author="Marek Hajduczenia" w:date="2024-08-26T13:14:00Z">
                  <w:rPr>
                    <w:i/>
                    <w:iCs/>
                    <w:noProof/>
                    <w:highlight w:val="yellow"/>
                  </w:rPr>
                </w:rPrChange>
              </w:rPr>
            </w:pPr>
            <w:ins w:id="48" w:author="Marek Hajduczenia" w:date="2024-08-26T13:16:00Z">
              <w:r>
                <w:rPr>
                  <w:noProof/>
                </w:rPr>
                <w:fldChar w:fldCharType="begin"/>
              </w:r>
              <w:r>
                <w:rPr>
                  <w:noProof/>
                </w:rPr>
                <w:instrText xml:space="preserve"> REF _Ref312832827 \w \h </w:instrText>
              </w:r>
            </w:ins>
            <w:r>
              <w:rPr>
                <w:noProof/>
              </w:rPr>
            </w:r>
            <w:r>
              <w:rPr>
                <w:noProof/>
              </w:rPr>
              <w:fldChar w:fldCharType="separate"/>
            </w:r>
            <w:ins w:id="49" w:author="Marek Hajduczenia" w:date="2024-08-26T13:16:00Z">
              <w:r>
                <w:rPr>
                  <w:noProof/>
                </w:rPr>
                <w:t>7.2.1</w:t>
              </w:r>
              <w:r>
                <w:rPr>
                  <w:noProof/>
                </w:rPr>
                <w:fldChar w:fldCharType="end"/>
              </w:r>
            </w:ins>
            <w:del w:id="50" w:author="Marek Hajduczenia" w:date="2024-08-26T13:16:00Z">
              <w:r w:rsidR="000F2570" w:rsidRPr="00980524" w:rsidDel="00980524">
                <w:rPr>
                  <w:noProof/>
                  <w:rPrChange w:id="51" w:author="Marek Hajduczenia" w:date="2024-08-26T13:14:00Z">
                    <w:rPr>
                      <w:noProof/>
                      <w:highlight w:val="yellow"/>
                    </w:rPr>
                  </w:rPrChange>
                </w:rPr>
                <w:fldChar w:fldCharType="begin" w:fldLock="1"/>
              </w:r>
              <w:r w:rsidR="000F2570" w:rsidRPr="00980524" w:rsidDel="00980524">
                <w:rPr>
                  <w:noProof/>
                  <w:rPrChange w:id="52" w:author="Marek Hajduczenia" w:date="2024-08-26T13:14:00Z">
                    <w:rPr>
                      <w:noProof/>
                      <w:highlight w:val="yellow"/>
                    </w:rPr>
                  </w:rPrChange>
                </w:rPr>
                <w:delInstrText xml:space="preserve"> REF _Ref312832827 \w \h  \* MERGEFORMAT </w:delInstrText>
              </w:r>
              <w:r w:rsidR="000F2570" w:rsidRPr="00980524" w:rsidDel="00980524">
                <w:rPr>
                  <w:noProof/>
                  <w:rPrChange w:id="53" w:author="Marek Hajduczenia" w:date="2024-08-26T13:14:00Z">
                    <w:rPr>
                      <w:noProof/>
                    </w:rPr>
                  </w:rPrChange>
                </w:rPr>
              </w:r>
              <w:r w:rsidR="000F2570" w:rsidRPr="00980524" w:rsidDel="00980524">
                <w:rPr>
                  <w:noProof/>
                  <w:rPrChange w:id="54" w:author="Marek Hajduczenia" w:date="2024-08-26T13:14:00Z">
                    <w:rPr>
                      <w:noProof/>
                      <w:highlight w:val="yellow"/>
                    </w:rPr>
                  </w:rPrChange>
                </w:rPr>
                <w:fldChar w:fldCharType="separate"/>
              </w:r>
              <w:r w:rsidR="00515044" w:rsidRPr="00980524" w:rsidDel="00980524">
                <w:rPr>
                  <w:noProof/>
                  <w:rPrChange w:id="55" w:author="Marek Hajduczenia" w:date="2024-08-26T13:14:00Z">
                    <w:rPr>
                      <w:noProof/>
                      <w:highlight w:val="yellow"/>
                    </w:rPr>
                  </w:rPrChange>
                </w:rPr>
                <w:delText>7.2.2.3</w:delText>
              </w:r>
              <w:r w:rsidR="000F2570" w:rsidRPr="00980524" w:rsidDel="00980524">
                <w:rPr>
                  <w:noProof/>
                  <w:rPrChange w:id="56" w:author="Marek Hajduczenia" w:date="2024-08-26T13:14:00Z">
                    <w:rPr>
                      <w:noProof/>
                      <w:highlight w:val="yellow"/>
                    </w:rPr>
                  </w:rPrChange>
                </w:rPr>
                <w:fldChar w:fldCharType="end"/>
              </w:r>
            </w:del>
          </w:p>
        </w:tc>
        <w:tc>
          <w:tcPr>
            <w:tcW w:w="5246" w:type="dxa"/>
            <w:shd w:val="clear" w:color="auto" w:fill="auto"/>
            <w:vAlign w:val="center"/>
          </w:tcPr>
          <w:p w14:paraId="2F4321D3" w14:textId="77777777" w:rsidR="00EE6D54" w:rsidRPr="00980524" w:rsidRDefault="00EE6D54" w:rsidP="00D202C2">
            <w:pPr>
              <w:spacing w:before="0"/>
              <w:jc w:val="left"/>
              <w:rPr>
                <w:noProof/>
                <w:rPrChange w:id="57" w:author="Marek Hajduczenia" w:date="2024-08-26T13:14:00Z">
                  <w:rPr>
                    <w:i/>
                    <w:iCs/>
                    <w:noProof/>
                    <w:highlight w:val="yellow"/>
                  </w:rPr>
                </w:rPrChange>
              </w:rPr>
            </w:pPr>
            <w:r w:rsidRPr="00980524">
              <w:rPr>
                <w:noProof/>
                <w:rPrChange w:id="58" w:author="Marek Hajduczenia" w:date="2024-08-26T13:14:00Z">
                  <w:rPr>
                    <w:noProof/>
                    <w:highlight w:val="yellow"/>
                  </w:rPr>
                </w:rPrChange>
              </w:rPr>
              <w:t>Each UNI on C-ONU operates in one and only one PB VLAN mode at any time. A new provisioned PB VLAN mode for the given UNI overwrites previously existing configuration.</w:t>
            </w:r>
          </w:p>
        </w:tc>
        <w:tc>
          <w:tcPr>
            <w:tcW w:w="1352" w:type="dxa"/>
            <w:shd w:val="clear" w:color="auto" w:fill="auto"/>
            <w:vAlign w:val="center"/>
          </w:tcPr>
          <w:p w14:paraId="3D757917" w14:textId="77777777" w:rsidR="00EE6D54" w:rsidRPr="00980524" w:rsidRDefault="00EE6D54" w:rsidP="00D202C2">
            <w:pPr>
              <w:pStyle w:val="IEEEStdsParagraph"/>
              <w:numPr>
                <w:ilvl w:val="0"/>
                <w:numId w:val="38"/>
              </w:numPr>
              <w:spacing w:before="240" w:after="0"/>
              <w:jc w:val="center"/>
              <w:rPr>
                <w:noProof/>
                <w:rPrChange w:id="59" w:author="Marek Hajduczenia" w:date="2024-08-26T13:14:00Z">
                  <w:rPr>
                    <w:i/>
                    <w:iCs/>
                    <w:noProof/>
                    <w:highlight w:val="yellow"/>
                  </w:rPr>
                </w:rPrChange>
              </w:rPr>
            </w:pPr>
            <w:r w:rsidRPr="00980524">
              <w:rPr>
                <w:noProof/>
                <w:rPrChange w:id="60" w:author="Marek Hajduczenia" w:date="2024-08-26T13:14:00Z">
                  <w:rPr>
                    <w:noProof/>
                    <w:highlight w:val="yellow"/>
                  </w:rPr>
                </w:rPrChange>
              </w:rPr>
              <w:t>M</w:t>
            </w:r>
          </w:p>
        </w:tc>
        <w:tc>
          <w:tcPr>
            <w:tcW w:w="917" w:type="dxa"/>
            <w:shd w:val="clear" w:color="auto" w:fill="auto"/>
            <w:vAlign w:val="center"/>
          </w:tcPr>
          <w:p w14:paraId="5EB32E3C" w14:textId="77777777" w:rsidR="00EE6D54" w:rsidRPr="00980524" w:rsidRDefault="00EF7A5B" w:rsidP="00D202C2">
            <w:pPr>
              <w:pStyle w:val="IEEEStdsParagraph"/>
              <w:numPr>
                <w:ilvl w:val="0"/>
                <w:numId w:val="38"/>
              </w:numPr>
              <w:spacing w:before="240" w:after="0"/>
              <w:jc w:val="left"/>
              <w:rPr>
                <w:noProof/>
                <w:rPrChange w:id="61" w:author="Marek Hajduczenia" w:date="2024-08-26T13:14:00Z">
                  <w:rPr>
                    <w:i/>
                    <w:iCs/>
                    <w:noProof/>
                    <w:highlight w:val="yellow"/>
                  </w:rPr>
                </w:rPrChange>
              </w:rPr>
            </w:pPr>
            <w:r w:rsidRPr="00980524">
              <w:rPr>
                <w:noProof/>
                <w:rPrChange w:id="62" w:author="Marek Hajduczenia" w:date="2024-08-26T13:14:00Z">
                  <w:rPr>
                    <w:noProof/>
                    <w:highlight w:val="yellow"/>
                  </w:rPr>
                </w:rPrChange>
              </w:rPr>
              <w:t>[   ] </w:t>
            </w:r>
            <w:r w:rsidR="00EE6D54" w:rsidRPr="00980524">
              <w:rPr>
                <w:noProof/>
                <w:rPrChange w:id="63" w:author="Marek Hajduczenia" w:date="2024-08-26T13:14:00Z">
                  <w:rPr>
                    <w:noProof/>
                    <w:highlight w:val="yellow"/>
                  </w:rPr>
                </w:rPrChange>
              </w:rPr>
              <w:t>Yes</w:t>
            </w:r>
          </w:p>
        </w:tc>
      </w:tr>
      <w:tr w:rsidR="00EE6D54" w:rsidRPr="00514A47" w:rsidDel="00980524" w14:paraId="4EA243E9" w14:textId="36ADE94F" w:rsidTr="00B058ED">
        <w:trPr>
          <w:cantSplit/>
          <w:del w:id="64" w:author="Marek Hajduczenia" w:date="2024-08-26T13:21:00Z"/>
        </w:trPr>
        <w:tc>
          <w:tcPr>
            <w:tcW w:w="1528" w:type="dxa"/>
            <w:shd w:val="clear" w:color="auto" w:fill="auto"/>
            <w:vAlign w:val="center"/>
          </w:tcPr>
          <w:p w14:paraId="2A6C00CC" w14:textId="4091E872" w:rsidR="00EE6D54" w:rsidRPr="00980524" w:rsidDel="00980524" w:rsidRDefault="00971EA9" w:rsidP="00D202C2">
            <w:pPr>
              <w:spacing w:before="0"/>
              <w:rPr>
                <w:del w:id="65" w:author="Marek Hajduczenia" w:date="2024-08-26T13:21:00Z"/>
                <w:noProof/>
                <w:rPrChange w:id="66" w:author="Marek Hajduczenia" w:date="2024-08-26T13:14:00Z">
                  <w:rPr>
                    <w:del w:id="67" w:author="Marek Hajduczenia" w:date="2024-08-26T13:21:00Z"/>
                    <w:i/>
                    <w:iCs/>
                    <w:noProof/>
                    <w:highlight w:val="yellow"/>
                  </w:rPr>
                </w:rPrChange>
              </w:rPr>
            </w:pPr>
            <w:del w:id="68" w:author="Marek Hajduczenia" w:date="2024-08-26T13:21:00Z">
              <w:r w:rsidRPr="00980524" w:rsidDel="00980524">
                <w:rPr>
                  <w:noProof/>
                  <w:rPrChange w:id="69" w:author="Marek Hajduczenia" w:date="2024-08-26T13:14:00Z">
                    <w:rPr>
                      <w:noProof/>
                      <w:highlight w:val="yellow"/>
                    </w:rPr>
                  </w:rPrChange>
                </w:rPr>
                <w:delText>U-</w:delText>
              </w:r>
              <w:r w:rsidR="00EE6D54" w:rsidRPr="00980524" w:rsidDel="00980524">
                <w:rPr>
                  <w:noProof/>
                  <w:rPrChange w:id="70" w:author="Marek Hajduczenia" w:date="2024-08-26T13:14:00Z">
                    <w:rPr>
                      <w:noProof/>
                      <w:highlight w:val="yellow"/>
                    </w:rPr>
                  </w:rPrChange>
                </w:rPr>
                <w:delText>UVM2</w:delText>
              </w:r>
            </w:del>
          </w:p>
        </w:tc>
        <w:tc>
          <w:tcPr>
            <w:tcW w:w="2673" w:type="dxa"/>
            <w:shd w:val="clear" w:color="auto" w:fill="auto"/>
            <w:vAlign w:val="center"/>
          </w:tcPr>
          <w:p w14:paraId="0C674E48" w14:textId="6944AA6A" w:rsidR="00EE6D54" w:rsidRPr="00980524" w:rsidDel="00980524" w:rsidRDefault="00EE6D54" w:rsidP="00D202C2">
            <w:pPr>
              <w:spacing w:before="0"/>
              <w:jc w:val="left"/>
              <w:rPr>
                <w:del w:id="71" w:author="Marek Hajduczenia" w:date="2024-08-26T13:21:00Z"/>
                <w:noProof/>
                <w:rPrChange w:id="72" w:author="Marek Hajduczenia" w:date="2024-08-26T13:14:00Z">
                  <w:rPr>
                    <w:del w:id="73" w:author="Marek Hajduczenia" w:date="2024-08-26T13:21:00Z"/>
                    <w:i/>
                    <w:iCs/>
                    <w:noProof/>
                    <w:highlight w:val="yellow"/>
                  </w:rPr>
                </w:rPrChange>
              </w:rPr>
            </w:pPr>
            <w:del w:id="74" w:author="Marek Hajduczenia" w:date="2024-08-26T13:21:00Z">
              <w:r w:rsidRPr="00980524" w:rsidDel="00980524">
                <w:rPr>
                  <w:noProof/>
                  <w:rPrChange w:id="75" w:author="Marek Hajduczenia" w:date="2024-08-26T13:14:00Z">
                    <w:rPr>
                      <w:noProof/>
                      <w:highlight w:val="yellow"/>
                    </w:rPr>
                  </w:rPrChange>
                </w:rPr>
                <w:delText>Transport PB VLAN mode</w:delText>
              </w:r>
            </w:del>
          </w:p>
        </w:tc>
        <w:tc>
          <w:tcPr>
            <w:tcW w:w="1466" w:type="dxa"/>
            <w:shd w:val="clear" w:color="auto" w:fill="auto"/>
            <w:vAlign w:val="center"/>
          </w:tcPr>
          <w:p w14:paraId="7232CE29" w14:textId="676AC7AA" w:rsidR="00EE6D54" w:rsidRPr="00980524" w:rsidDel="00980524" w:rsidRDefault="000F2570" w:rsidP="00D202C2">
            <w:pPr>
              <w:spacing w:before="0"/>
              <w:rPr>
                <w:del w:id="76" w:author="Marek Hajduczenia" w:date="2024-08-26T13:21:00Z"/>
                <w:noProof/>
                <w:rPrChange w:id="77" w:author="Marek Hajduczenia" w:date="2024-08-26T13:14:00Z">
                  <w:rPr>
                    <w:del w:id="78" w:author="Marek Hajduczenia" w:date="2024-08-26T13:21:00Z"/>
                    <w:i/>
                    <w:iCs/>
                    <w:noProof/>
                    <w:highlight w:val="yellow"/>
                  </w:rPr>
                </w:rPrChange>
              </w:rPr>
            </w:pPr>
            <w:del w:id="79" w:author="Marek Hajduczenia" w:date="2024-08-26T13:17:00Z">
              <w:r w:rsidRPr="00980524" w:rsidDel="00980524">
                <w:rPr>
                  <w:noProof/>
                  <w:rPrChange w:id="80" w:author="Marek Hajduczenia" w:date="2024-08-26T13:14:00Z">
                    <w:rPr>
                      <w:noProof/>
                      <w:highlight w:val="yellow"/>
                    </w:rPr>
                  </w:rPrChange>
                </w:rPr>
                <w:fldChar w:fldCharType="begin" w:fldLock="1"/>
              </w:r>
              <w:r w:rsidRPr="00980524" w:rsidDel="00980524">
                <w:rPr>
                  <w:noProof/>
                  <w:rPrChange w:id="81" w:author="Marek Hajduczenia" w:date="2024-08-26T13:14:00Z">
                    <w:rPr>
                      <w:noProof/>
                      <w:highlight w:val="yellow"/>
                    </w:rPr>
                  </w:rPrChange>
                </w:rPr>
                <w:delInstrText xml:space="preserve"> REF _Ref312832861 \w \h  \* MERGEFORMAT </w:delInstrText>
              </w:r>
              <w:r w:rsidRPr="00980524" w:rsidDel="00980524">
                <w:rPr>
                  <w:noProof/>
                  <w:rPrChange w:id="82" w:author="Marek Hajduczenia" w:date="2024-08-26T13:14:00Z">
                    <w:rPr>
                      <w:noProof/>
                    </w:rPr>
                  </w:rPrChange>
                </w:rPr>
              </w:r>
              <w:r w:rsidRPr="00980524" w:rsidDel="00980524">
                <w:rPr>
                  <w:noProof/>
                  <w:rPrChange w:id="83" w:author="Marek Hajduczenia" w:date="2024-08-26T13:14:00Z">
                    <w:rPr>
                      <w:noProof/>
                      <w:highlight w:val="yellow"/>
                    </w:rPr>
                  </w:rPrChange>
                </w:rPr>
                <w:fldChar w:fldCharType="separate"/>
              </w:r>
              <w:r w:rsidR="00515044" w:rsidRPr="00980524" w:rsidDel="00980524">
                <w:rPr>
                  <w:noProof/>
                  <w:rPrChange w:id="84" w:author="Marek Hajduczenia" w:date="2024-08-26T13:14:00Z">
                    <w:rPr>
                      <w:noProof/>
                      <w:highlight w:val="yellow"/>
                    </w:rPr>
                  </w:rPrChange>
                </w:rPr>
                <w:delText>7.2.2.3.1</w:delText>
              </w:r>
              <w:r w:rsidRPr="00980524" w:rsidDel="00980524">
                <w:rPr>
                  <w:noProof/>
                  <w:rPrChange w:id="85" w:author="Marek Hajduczenia" w:date="2024-08-26T13:14:00Z">
                    <w:rPr>
                      <w:noProof/>
                      <w:highlight w:val="yellow"/>
                    </w:rPr>
                  </w:rPrChange>
                </w:rPr>
                <w:fldChar w:fldCharType="end"/>
              </w:r>
            </w:del>
          </w:p>
        </w:tc>
        <w:tc>
          <w:tcPr>
            <w:tcW w:w="5246" w:type="dxa"/>
            <w:shd w:val="clear" w:color="auto" w:fill="auto"/>
            <w:vAlign w:val="center"/>
          </w:tcPr>
          <w:p w14:paraId="221BE8F7" w14:textId="4E28016D" w:rsidR="00EE6D54" w:rsidRPr="00980524" w:rsidDel="00980524" w:rsidRDefault="00EE6D54" w:rsidP="00980524">
            <w:pPr>
              <w:spacing w:before="0"/>
              <w:jc w:val="left"/>
              <w:rPr>
                <w:del w:id="86" w:author="Marek Hajduczenia" w:date="2024-08-26T13:21:00Z"/>
                <w:noProof/>
                <w:rPrChange w:id="87" w:author="Marek Hajduczenia" w:date="2024-08-26T13:14:00Z">
                  <w:rPr>
                    <w:del w:id="88" w:author="Marek Hajduczenia" w:date="2024-08-26T13:21:00Z"/>
                    <w:i/>
                    <w:iCs/>
                    <w:noProof/>
                    <w:highlight w:val="yellow"/>
                  </w:rPr>
                </w:rPrChange>
              </w:rPr>
            </w:pPr>
            <w:del w:id="89" w:author="Marek Hajduczenia" w:date="2024-08-26T13:21:00Z">
              <w:r w:rsidRPr="00980524" w:rsidDel="00980524">
                <w:rPr>
                  <w:noProof/>
                  <w:rPrChange w:id="90" w:author="Marek Hajduczenia" w:date="2024-08-26T13:14:00Z">
                    <w:rPr>
                      <w:noProof/>
                      <w:highlight w:val="yellow"/>
                    </w:rPr>
                  </w:rPrChange>
                </w:rPr>
                <w:delText xml:space="preserve">MAC Client at the ONU operates according to </w:delText>
              </w:r>
            </w:del>
            <w:del w:id="91" w:author="Marek Hajduczenia" w:date="2024-08-26T13:18:00Z">
              <w:r w:rsidR="00C162FE" w:rsidRPr="00980524" w:rsidDel="00980524">
                <w:rPr>
                  <w:noProof/>
                  <w:rPrChange w:id="92" w:author="Marek Hajduczenia" w:date="2024-08-26T13:14:00Z">
                    <w:rPr>
                      <w:noProof/>
                      <w:highlight w:val="yellow"/>
                    </w:rPr>
                  </w:rPrChange>
                </w:rPr>
                <w:fldChar w:fldCharType="begin" w:fldLock="1"/>
              </w:r>
              <w:r w:rsidR="00C162FE" w:rsidRPr="00980524" w:rsidDel="00980524">
                <w:rPr>
                  <w:noProof/>
                  <w:rPrChange w:id="93" w:author="Marek Hajduczenia" w:date="2024-08-26T13:14:00Z">
                    <w:rPr>
                      <w:noProof/>
                      <w:highlight w:val="yellow"/>
                    </w:rPr>
                  </w:rPrChange>
                </w:rPr>
                <w:delInstrText xml:space="preserve"> REF _Ref312756464 \h  \* MERGEFORMAT </w:delInstrText>
              </w:r>
              <w:r w:rsidR="00C162FE" w:rsidRPr="00980524" w:rsidDel="00980524">
                <w:rPr>
                  <w:noProof/>
                  <w:rPrChange w:id="94" w:author="Marek Hajduczenia" w:date="2024-08-26T13:14:00Z">
                    <w:rPr>
                      <w:noProof/>
                    </w:rPr>
                  </w:rPrChange>
                </w:rPr>
              </w:r>
              <w:r w:rsidR="00C162FE" w:rsidRPr="00980524" w:rsidDel="00980524">
                <w:rPr>
                  <w:noProof/>
                  <w:rPrChange w:id="95" w:author="Marek Hajduczenia" w:date="2024-08-26T13:14:00Z">
                    <w:rPr>
                      <w:noProof/>
                      <w:highlight w:val="yellow"/>
                    </w:rPr>
                  </w:rPrChange>
                </w:rPr>
                <w:fldChar w:fldCharType="separate"/>
              </w:r>
              <w:r w:rsidR="00515044" w:rsidRPr="00980524" w:rsidDel="00980524">
                <w:rPr>
                  <w:noProof/>
                  <w:rPrChange w:id="96" w:author="Marek Hajduczenia" w:date="2024-08-26T13:14:00Z">
                    <w:rPr>
                      <w:noProof/>
                      <w:highlight w:val="yellow"/>
                    </w:rPr>
                  </w:rPrChange>
                </w:rPr>
                <w:delText>Table 7</w:delText>
              </w:r>
              <w:r w:rsidR="00515044" w:rsidRPr="00980524" w:rsidDel="00980524">
                <w:rPr>
                  <w:noProof/>
                  <w:rPrChange w:id="97" w:author="Marek Hajduczenia" w:date="2024-08-26T13:14:00Z">
                    <w:rPr>
                      <w:noProof/>
                      <w:highlight w:val="yellow"/>
                    </w:rPr>
                  </w:rPrChange>
                </w:rPr>
                <w:noBreakHyphen/>
                <w:delText>25</w:delText>
              </w:r>
              <w:r w:rsidR="00C162FE" w:rsidRPr="00980524" w:rsidDel="00980524">
                <w:rPr>
                  <w:noProof/>
                  <w:rPrChange w:id="98" w:author="Marek Hajduczenia" w:date="2024-08-26T13:14:00Z">
                    <w:rPr>
                      <w:noProof/>
                      <w:highlight w:val="yellow"/>
                    </w:rPr>
                  </w:rPrChange>
                </w:rPr>
                <w:fldChar w:fldCharType="end"/>
              </w:r>
              <w:r w:rsidRPr="00980524" w:rsidDel="00980524">
                <w:rPr>
                  <w:noProof/>
                  <w:rPrChange w:id="99" w:author="Marek Hajduczenia" w:date="2024-08-26T13:14:00Z">
                    <w:rPr>
                      <w:noProof/>
                      <w:highlight w:val="yellow"/>
                    </w:rPr>
                  </w:rPrChange>
                </w:rPr>
                <w:delText xml:space="preserve"> for downstream and upstream ESP</w:delText>
              </w:r>
            </w:del>
            <w:del w:id="100" w:author="Marek Hajduczenia" w:date="2024-08-26T13:21:00Z">
              <w:r w:rsidR="0040749F" w:rsidRPr="00980524" w:rsidDel="00980524">
                <w:rPr>
                  <w:noProof/>
                  <w:rPrChange w:id="101" w:author="Marek Hajduczenia" w:date="2024-08-26T13:14:00Z">
                    <w:rPr>
                      <w:noProof/>
                      <w:highlight w:val="yellow"/>
                    </w:rPr>
                  </w:rPrChange>
                </w:rPr>
                <w:delText>.</w:delText>
              </w:r>
            </w:del>
          </w:p>
        </w:tc>
        <w:tc>
          <w:tcPr>
            <w:tcW w:w="1352" w:type="dxa"/>
            <w:shd w:val="clear" w:color="auto" w:fill="auto"/>
            <w:vAlign w:val="center"/>
          </w:tcPr>
          <w:p w14:paraId="23C51F21" w14:textId="7204F1C2" w:rsidR="00EE6D54" w:rsidRPr="00980524" w:rsidDel="00980524" w:rsidRDefault="00EE6D54" w:rsidP="00D202C2">
            <w:pPr>
              <w:pStyle w:val="IEEEStdsParagraph"/>
              <w:numPr>
                <w:ilvl w:val="0"/>
                <w:numId w:val="38"/>
              </w:numPr>
              <w:spacing w:before="240" w:after="0"/>
              <w:jc w:val="center"/>
              <w:rPr>
                <w:del w:id="102" w:author="Marek Hajduczenia" w:date="2024-08-26T13:21:00Z"/>
                <w:noProof/>
                <w:rPrChange w:id="103" w:author="Marek Hajduczenia" w:date="2024-08-26T13:14:00Z">
                  <w:rPr>
                    <w:del w:id="104" w:author="Marek Hajduczenia" w:date="2024-08-26T13:21:00Z"/>
                    <w:i/>
                    <w:iCs/>
                    <w:noProof/>
                    <w:highlight w:val="yellow"/>
                  </w:rPr>
                </w:rPrChange>
              </w:rPr>
            </w:pPr>
            <w:del w:id="105" w:author="Marek Hajduczenia" w:date="2024-08-26T13:21:00Z">
              <w:r w:rsidRPr="00980524" w:rsidDel="00980524">
                <w:rPr>
                  <w:noProof/>
                  <w:rPrChange w:id="106" w:author="Marek Hajduczenia" w:date="2024-08-26T13:14:00Z">
                    <w:rPr>
                      <w:noProof/>
                      <w:highlight w:val="yellow"/>
                    </w:rPr>
                  </w:rPrChange>
                </w:rPr>
                <w:delText>M</w:delText>
              </w:r>
            </w:del>
          </w:p>
        </w:tc>
        <w:tc>
          <w:tcPr>
            <w:tcW w:w="917" w:type="dxa"/>
            <w:shd w:val="clear" w:color="auto" w:fill="auto"/>
            <w:vAlign w:val="center"/>
          </w:tcPr>
          <w:p w14:paraId="5C47EED5" w14:textId="531A6552" w:rsidR="00EE6D54" w:rsidRPr="00980524" w:rsidDel="00980524" w:rsidRDefault="00EF7A5B" w:rsidP="00D202C2">
            <w:pPr>
              <w:pStyle w:val="IEEEStdsParagraph"/>
              <w:numPr>
                <w:ilvl w:val="0"/>
                <w:numId w:val="38"/>
              </w:numPr>
              <w:spacing w:before="240" w:after="0"/>
              <w:jc w:val="left"/>
              <w:rPr>
                <w:del w:id="107" w:author="Marek Hajduczenia" w:date="2024-08-26T13:21:00Z"/>
                <w:noProof/>
                <w:rPrChange w:id="108" w:author="Marek Hajduczenia" w:date="2024-08-26T13:14:00Z">
                  <w:rPr>
                    <w:del w:id="109" w:author="Marek Hajduczenia" w:date="2024-08-26T13:21:00Z"/>
                    <w:i/>
                    <w:iCs/>
                    <w:noProof/>
                    <w:highlight w:val="yellow"/>
                  </w:rPr>
                </w:rPrChange>
              </w:rPr>
            </w:pPr>
            <w:del w:id="110" w:author="Marek Hajduczenia" w:date="2024-08-26T13:21:00Z">
              <w:r w:rsidRPr="00980524" w:rsidDel="00980524">
                <w:rPr>
                  <w:noProof/>
                  <w:rPrChange w:id="111" w:author="Marek Hajduczenia" w:date="2024-08-26T13:14:00Z">
                    <w:rPr>
                      <w:noProof/>
                      <w:highlight w:val="yellow"/>
                    </w:rPr>
                  </w:rPrChange>
                </w:rPr>
                <w:delText>[   ] </w:delText>
              </w:r>
              <w:r w:rsidR="00EE6D54" w:rsidRPr="00980524" w:rsidDel="00980524">
                <w:rPr>
                  <w:noProof/>
                  <w:rPrChange w:id="112" w:author="Marek Hajduczenia" w:date="2024-08-26T13:14:00Z">
                    <w:rPr>
                      <w:noProof/>
                      <w:highlight w:val="yellow"/>
                    </w:rPr>
                  </w:rPrChange>
                </w:rPr>
                <w:delText>Yes</w:delText>
              </w:r>
            </w:del>
          </w:p>
        </w:tc>
      </w:tr>
      <w:tr w:rsidR="00EE6D54" w:rsidRPr="00514A47" w:rsidDel="00980524" w14:paraId="749FAC14" w14:textId="0815E1DC" w:rsidTr="00B058ED">
        <w:trPr>
          <w:cantSplit/>
          <w:del w:id="113" w:author="Marek Hajduczenia" w:date="2024-08-26T13:21:00Z"/>
        </w:trPr>
        <w:tc>
          <w:tcPr>
            <w:tcW w:w="1528" w:type="dxa"/>
            <w:shd w:val="clear" w:color="auto" w:fill="auto"/>
            <w:vAlign w:val="center"/>
          </w:tcPr>
          <w:p w14:paraId="42141604" w14:textId="10A9A2B6" w:rsidR="00EE6D54" w:rsidRPr="00980524" w:rsidDel="00980524" w:rsidRDefault="00971EA9" w:rsidP="00D202C2">
            <w:pPr>
              <w:spacing w:before="0"/>
              <w:rPr>
                <w:del w:id="114" w:author="Marek Hajduczenia" w:date="2024-08-26T13:21:00Z"/>
                <w:noProof/>
                <w:rPrChange w:id="115" w:author="Marek Hajduczenia" w:date="2024-08-26T13:14:00Z">
                  <w:rPr>
                    <w:del w:id="116" w:author="Marek Hajduczenia" w:date="2024-08-26T13:21:00Z"/>
                    <w:i/>
                    <w:iCs/>
                    <w:noProof/>
                    <w:highlight w:val="yellow"/>
                  </w:rPr>
                </w:rPrChange>
              </w:rPr>
            </w:pPr>
            <w:del w:id="117" w:author="Marek Hajduczenia" w:date="2024-08-26T13:21:00Z">
              <w:r w:rsidRPr="00980524" w:rsidDel="00980524">
                <w:rPr>
                  <w:noProof/>
                  <w:rPrChange w:id="118" w:author="Marek Hajduczenia" w:date="2024-08-26T13:14:00Z">
                    <w:rPr>
                      <w:noProof/>
                      <w:highlight w:val="yellow"/>
                    </w:rPr>
                  </w:rPrChange>
                </w:rPr>
                <w:delText>U-</w:delText>
              </w:r>
              <w:r w:rsidR="00EE6D54" w:rsidRPr="00980524" w:rsidDel="00980524">
                <w:rPr>
                  <w:noProof/>
                  <w:rPrChange w:id="119" w:author="Marek Hajduczenia" w:date="2024-08-26T13:14:00Z">
                    <w:rPr>
                      <w:noProof/>
                      <w:highlight w:val="yellow"/>
                    </w:rPr>
                  </w:rPrChange>
                </w:rPr>
                <w:delText>UVM3a</w:delText>
              </w:r>
            </w:del>
          </w:p>
        </w:tc>
        <w:tc>
          <w:tcPr>
            <w:tcW w:w="2673" w:type="dxa"/>
            <w:shd w:val="clear" w:color="auto" w:fill="auto"/>
            <w:vAlign w:val="center"/>
          </w:tcPr>
          <w:p w14:paraId="179D5F2A" w14:textId="191E2C3C" w:rsidR="00EE6D54" w:rsidRPr="00980524" w:rsidDel="00980524" w:rsidRDefault="00EE6D54" w:rsidP="00D202C2">
            <w:pPr>
              <w:spacing w:before="0"/>
              <w:jc w:val="left"/>
              <w:rPr>
                <w:del w:id="120" w:author="Marek Hajduczenia" w:date="2024-08-26T13:21:00Z"/>
                <w:noProof/>
                <w:rPrChange w:id="121" w:author="Marek Hajduczenia" w:date="2024-08-26T13:14:00Z">
                  <w:rPr>
                    <w:del w:id="122" w:author="Marek Hajduczenia" w:date="2024-08-26T13:21:00Z"/>
                    <w:i/>
                    <w:iCs/>
                    <w:noProof/>
                    <w:highlight w:val="yellow"/>
                  </w:rPr>
                </w:rPrChange>
              </w:rPr>
            </w:pPr>
            <w:del w:id="123" w:author="Marek Hajduczenia" w:date="2024-08-26T13:21:00Z">
              <w:r w:rsidRPr="00980524" w:rsidDel="00980524">
                <w:rPr>
                  <w:noProof/>
                  <w:rPrChange w:id="124" w:author="Marek Hajduczenia" w:date="2024-08-26T13:14:00Z">
                    <w:rPr>
                      <w:noProof/>
                      <w:highlight w:val="yellow"/>
                    </w:rPr>
                  </w:rPrChange>
                </w:rPr>
                <w:delText>Encapsulation PB VLAN mode (downstream)</w:delText>
              </w:r>
            </w:del>
          </w:p>
        </w:tc>
        <w:tc>
          <w:tcPr>
            <w:tcW w:w="1466" w:type="dxa"/>
            <w:shd w:val="clear" w:color="auto" w:fill="auto"/>
            <w:vAlign w:val="center"/>
          </w:tcPr>
          <w:p w14:paraId="0B587B38" w14:textId="0136BC65" w:rsidR="00EE6D54" w:rsidRPr="00980524" w:rsidDel="00980524" w:rsidRDefault="000F2570" w:rsidP="00D202C2">
            <w:pPr>
              <w:spacing w:before="0"/>
              <w:rPr>
                <w:del w:id="125" w:author="Marek Hajduczenia" w:date="2024-08-26T13:21:00Z"/>
                <w:noProof/>
                <w:rPrChange w:id="126" w:author="Marek Hajduczenia" w:date="2024-08-26T13:14:00Z">
                  <w:rPr>
                    <w:del w:id="127" w:author="Marek Hajduczenia" w:date="2024-08-26T13:21:00Z"/>
                    <w:i/>
                    <w:iCs/>
                    <w:noProof/>
                    <w:highlight w:val="yellow"/>
                  </w:rPr>
                </w:rPrChange>
              </w:rPr>
            </w:pPr>
            <w:del w:id="128" w:author="Marek Hajduczenia" w:date="2024-08-26T13:19:00Z">
              <w:r w:rsidRPr="00980524" w:rsidDel="00980524">
                <w:rPr>
                  <w:noProof/>
                  <w:rPrChange w:id="129" w:author="Marek Hajduczenia" w:date="2024-08-26T13:14:00Z">
                    <w:rPr>
                      <w:noProof/>
                      <w:highlight w:val="yellow"/>
                    </w:rPr>
                  </w:rPrChange>
                </w:rPr>
                <w:fldChar w:fldCharType="begin" w:fldLock="1"/>
              </w:r>
              <w:r w:rsidRPr="00980524" w:rsidDel="00980524">
                <w:rPr>
                  <w:noProof/>
                  <w:rPrChange w:id="130" w:author="Marek Hajduczenia" w:date="2024-08-26T13:14:00Z">
                    <w:rPr>
                      <w:noProof/>
                      <w:highlight w:val="yellow"/>
                    </w:rPr>
                  </w:rPrChange>
                </w:rPr>
                <w:delInstrText xml:space="preserve"> REF _Ref312832868 \w \h  \* MERGEFORMAT </w:delInstrText>
              </w:r>
              <w:r w:rsidRPr="00980524" w:rsidDel="00980524">
                <w:rPr>
                  <w:noProof/>
                  <w:rPrChange w:id="131" w:author="Marek Hajduczenia" w:date="2024-08-26T13:14:00Z">
                    <w:rPr>
                      <w:noProof/>
                    </w:rPr>
                  </w:rPrChange>
                </w:rPr>
              </w:r>
              <w:r w:rsidRPr="00980524" w:rsidDel="00980524">
                <w:rPr>
                  <w:noProof/>
                  <w:rPrChange w:id="132" w:author="Marek Hajduczenia" w:date="2024-08-26T13:14:00Z">
                    <w:rPr>
                      <w:noProof/>
                      <w:highlight w:val="yellow"/>
                    </w:rPr>
                  </w:rPrChange>
                </w:rPr>
                <w:fldChar w:fldCharType="separate"/>
              </w:r>
              <w:r w:rsidR="00515044" w:rsidRPr="00980524" w:rsidDel="00980524">
                <w:rPr>
                  <w:noProof/>
                  <w:rPrChange w:id="133" w:author="Marek Hajduczenia" w:date="2024-08-26T13:14:00Z">
                    <w:rPr>
                      <w:noProof/>
                      <w:highlight w:val="yellow"/>
                    </w:rPr>
                  </w:rPrChange>
                </w:rPr>
                <w:delText>7.2.2.3.2</w:delText>
              </w:r>
              <w:r w:rsidRPr="00980524" w:rsidDel="00980524">
                <w:rPr>
                  <w:noProof/>
                  <w:rPrChange w:id="134" w:author="Marek Hajduczenia" w:date="2024-08-26T13:14:00Z">
                    <w:rPr>
                      <w:noProof/>
                      <w:highlight w:val="yellow"/>
                    </w:rPr>
                  </w:rPrChange>
                </w:rPr>
                <w:fldChar w:fldCharType="end"/>
              </w:r>
            </w:del>
          </w:p>
        </w:tc>
        <w:tc>
          <w:tcPr>
            <w:tcW w:w="5246" w:type="dxa"/>
            <w:shd w:val="clear" w:color="auto" w:fill="auto"/>
            <w:vAlign w:val="center"/>
          </w:tcPr>
          <w:p w14:paraId="5C7BC638" w14:textId="487048BF" w:rsidR="00EE6D54" w:rsidRPr="00980524" w:rsidDel="00980524" w:rsidRDefault="00EE6D54" w:rsidP="00980524">
            <w:pPr>
              <w:spacing w:before="0"/>
              <w:jc w:val="left"/>
              <w:rPr>
                <w:del w:id="135" w:author="Marek Hajduczenia" w:date="2024-08-26T13:21:00Z"/>
                <w:noProof/>
                <w:rPrChange w:id="136" w:author="Marek Hajduczenia" w:date="2024-08-26T13:14:00Z">
                  <w:rPr>
                    <w:del w:id="137" w:author="Marek Hajduczenia" w:date="2024-08-26T13:21:00Z"/>
                    <w:i/>
                    <w:iCs/>
                    <w:noProof/>
                    <w:highlight w:val="yellow"/>
                  </w:rPr>
                </w:rPrChange>
              </w:rPr>
            </w:pPr>
            <w:del w:id="138" w:author="Marek Hajduczenia" w:date="2024-08-26T13:21:00Z">
              <w:r w:rsidRPr="00980524" w:rsidDel="00980524">
                <w:rPr>
                  <w:noProof/>
                  <w:rPrChange w:id="139" w:author="Marek Hajduczenia" w:date="2024-08-26T13:14:00Z">
                    <w:rPr>
                      <w:noProof/>
                      <w:highlight w:val="yellow"/>
                    </w:rPr>
                  </w:rPrChange>
                </w:rPr>
                <w:delText xml:space="preserve">MAC Client at the ONU operates according to </w:delText>
              </w:r>
            </w:del>
            <w:del w:id="140" w:author="Marek Hajduczenia" w:date="2024-08-26T13:18:00Z">
              <w:r w:rsidR="00C162FE" w:rsidRPr="00980524" w:rsidDel="00980524">
                <w:rPr>
                  <w:noProof/>
                  <w:rPrChange w:id="141" w:author="Marek Hajduczenia" w:date="2024-08-26T13:14:00Z">
                    <w:rPr>
                      <w:noProof/>
                      <w:highlight w:val="yellow"/>
                    </w:rPr>
                  </w:rPrChange>
                </w:rPr>
                <w:fldChar w:fldCharType="begin" w:fldLock="1"/>
              </w:r>
              <w:r w:rsidR="00C162FE" w:rsidRPr="00980524" w:rsidDel="00980524">
                <w:rPr>
                  <w:noProof/>
                  <w:rPrChange w:id="142" w:author="Marek Hajduczenia" w:date="2024-08-26T13:14:00Z">
                    <w:rPr>
                      <w:noProof/>
                      <w:highlight w:val="yellow"/>
                    </w:rPr>
                  </w:rPrChange>
                </w:rPr>
                <w:delInstrText xml:space="preserve"> REF _Ref312756633 \h  \* MERGEFORMAT </w:delInstrText>
              </w:r>
              <w:r w:rsidR="00C162FE" w:rsidRPr="00980524" w:rsidDel="00980524">
                <w:rPr>
                  <w:noProof/>
                  <w:rPrChange w:id="143" w:author="Marek Hajduczenia" w:date="2024-08-26T13:14:00Z">
                    <w:rPr>
                      <w:noProof/>
                    </w:rPr>
                  </w:rPrChange>
                </w:rPr>
              </w:r>
              <w:r w:rsidR="00C162FE" w:rsidRPr="00980524" w:rsidDel="00980524">
                <w:rPr>
                  <w:noProof/>
                  <w:rPrChange w:id="144" w:author="Marek Hajduczenia" w:date="2024-08-26T13:14:00Z">
                    <w:rPr>
                      <w:noProof/>
                      <w:highlight w:val="yellow"/>
                    </w:rPr>
                  </w:rPrChange>
                </w:rPr>
                <w:fldChar w:fldCharType="separate"/>
              </w:r>
              <w:r w:rsidR="00515044" w:rsidRPr="00980524" w:rsidDel="00980524">
                <w:rPr>
                  <w:noProof/>
                  <w:rPrChange w:id="145" w:author="Marek Hajduczenia" w:date="2024-08-26T13:14:00Z">
                    <w:rPr>
                      <w:noProof/>
                      <w:highlight w:val="yellow"/>
                    </w:rPr>
                  </w:rPrChange>
                </w:rPr>
                <w:delText>Table 7</w:delText>
              </w:r>
              <w:r w:rsidR="00515044" w:rsidRPr="00980524" w:rsidDel="00980524">
                <w:rPr>
                  <w:noProof/>
                  <w:rPrChange w:id="146" w:author="Marek Hajduczenia" w:date="2024-08-26T13:14:00Z">
                    <w:rPr>
                      <w:noProof/>
                      <w:highlight w:val="yellow"/>
                    </w:rPr>
                  </w:rPrChange>
                </w:rPr>
                <w:noBreakHyphen/>
                <w:delText>26</w:delText>
              </w:r>
              <w:r w:rsidR="00C162FE" w:rsidRPr="00980524" w:rsidDel="00980524">
                <w:rPr>
                  <w:noProof/>
                  <w:rPrChange w:id="147" w:author="Marek Hajduczenia" w:date="2024-08-26T13:14:00Z">
                    <w:rPr>
                      <w:noProof/>
                      <w:highlight w:val="yellow"/>
                    </w:rPr>
                  </w:rPrChange>
                </w:rPr>
                <w:fldChar w:fldCharType="end"/>
              </w:r>
              <w:r w:rsidRPr="00980524" w:rsidDel="00980524">
                <w:rPr>
                  <w:noProof/>
                  <w:rPrChange w:id="148" w:author="Marek Hajduczenia" w:date="2024-08-26T13:14:00Z">
                    <w:rPr>
                      <w:noProof/>
                      <w:highlight w:val="yellow"/>
                    </w:rPr>
                  </w:rPrChange>
                </w:rPr>
                <w:delText xml:space="preserve"> for downstream ESP</w:delText>
              </w:r>
              <w:r w:rsidR="0040749F" w:rsidRPr="00980524" w:rsidDel="00980524">
                <w:rPr>
                  <w:noProof/>
                  <w:rPrChange w:id="149" w:author="Marek Hajduczenia" w:date="2024-08-26T13:14:00Z">
                    <w:rPr>
                      <w:noProof/>
                      <w:highlight w:val="yellow"/>
                    </w:rPr>
                  </w:rPrChange>
                </w:rPr>
                <w:delText>.</w:delText>
              </w:r>
            </w:del>
          </w:p>
        </w:tc>
        <w:tc>
          <w:tcPr>
            <w:tcW w:w="1352" w:type="dxa"/>
            <w:shd w:val="clear" w:color="auto" w:fill="auto"/>
            <w:vAlign w:val="center"/>
          </w:tcPr>
          <w:p w14:paraId="13703900" w14:textId="1C8D00CE" w:rsidR="00EE6D54" w:rsidRPr="00980524" w:rsidDel="00980524" w:rsidRDefault="00EE6D54" w:rsidP="00D202C2">
            <w:pPr>
              <w:pStyle w:val="IEEEStdsParagraph"/>
              <w:numPr>
                <w:ilvl w:val="0"/>
                <w:numId w:val="38"/>
              </w:numPr>
              <w:spacing w:before="240" w:after="0"/>
              <w:jc w:val="center"/>
              <w:rPr>
                <w:del w:id="150" w:author="Marek Hajduczenia" w:date="2024-08-26T13:21:00Z"/>
                <w:noProof/>
                <w:rPrChange w:id="151" w:author="Marek Hajduczenia" w:date="2024-08-26T13:14:00Z">
                  <w:rPr>
                    <w:del w:id="152" w:author="Marek Hajduczenia" w:date="2024-08-26T13:21:00Z"/>
                    <w:i/>
                    <w:iCs/>
                    <w:noProof/>
                    <w:highlight w:val="yellow"/>
                  </w:rPr>
                </w:rPrChange>
              </w:rPr>
            </w:pPr>
            <w:del w:id="153" w:author="Marek Hajduczenia" w:date="2024-08-26T13:21:00Z">
              <w:r w:rsidRPr="00980524" w:rsidDel="00980524">
                <w:rPr>
                  <w:noProof/>
                  <w:rPrChange w:id="154" w:author="Marek Hajduczenia" w:date="2024-08-26T13:14:00Z">
                    <w:rPr>
                      <w:noProof/>
                      <w:highlight w:val="yellow"/>
                    </w:rPr>
                  </w:rPrChange>
                </w:rPr>
                <w:delText>M</w:delText>
              </w:r>
            </w:del>
          </w:p>
        </w:tc>
        <w:tc>
          <w:tcPr>
            <w:tcW w:w="917" w:type="dxa"/>
            <w:shd w:val="clear" w:color="auto" w:fill="auto"/>
            <w:vAlign w:val="center"/>
          </w:tcPr>
          <w:p w14:paraId="534762A1" w14:textId="4BB8B573" w:rsidR="00EE6D54" w:rsidRPr="00980524" w:rsidDel="00980524" w:rsidRDefault="00EF7A5B" w:rsidP="00D202C2">
            <w:pPr>
              <w:pStyle w:val="IEEEStdsParagraph"/>
              <w:numPr>
                <w:ilvl w:val="0"/>
                <w:numId w:val="38"/>
              </w:numPr>
              <w:spacing w:before="240" w:after="0"/>
              <w:jc w:val="left"/>
              <w:rPr>
                <w:del w:id="155" w:author="Marek Hajduczenia" w:date="2024-08-26T13:21:00Z"/>
                <w:noProof/>
                <w:rPrChange w:id="156" w:author="Marek Hajduczenia" w:date="2024-08-26T13:14:00Z">
                  <w:rPr>
                    <w:del w:id="157" w:author="Marek Hajduczenia" w:date="2024-08-26T13:21:00Z"/>
                    <w:i/>
                    <w:iCs/>
                    <w:noProof/>
                    <w:highlight w:val="yellow"/>
                  </w:rPr>
                </w:rPrChange>
              </w:rPr>
            </w:pPr>
            <w:del w:id="158" w:author="Marek Hajduczenia" w:date="2024-08-26T13:21:00Z">
              <w:r w:rsidRPr="00980524" w:rsidDel="00980524">
                <w:rPr>
                  <w:noProof/>
                  <w:rPrChange w:id="159" w:author="Marek Hajduczenia" w:date="2024-08-26T13:14:00Z">
                    <w:rPr>
                      <w:noProof/>
                      <w:highlight w:val="yellow"/>
                    </w:rPr>
                  </w:rPrChange>
                </w:rPr>
                <w:delText>[   ] </w:delText>
              </w:r>
              <w:r w:rsidR="00EE6D54" w:rsidRPr="00980524" w:rsidDel="00980524">
                <w:rPr>
                  <w:noProof/>
                  <w:rPrChange w:id="160" w:author="Marek Hajduczenia" w:date="2024-08-26T13:14:00Z">
                    <w:rPr>
                      <w:noProof/>
                      <w:highlight w:val="yellow"/>
                    </w:rPr>
                  </w:rPrChange>
                </w:rPr>
                <w:delText>Yes</w:delText>
              </w:r>
            </w:del>
          </w:p>
        </w:tc>
      </w:tr>
      <w:tr w:rsidR="00EE6D54" w:rsidRPr="00514A47" w:rsidDel="00980524" w14:paraId="029CA7D5" w14:textId="50DEE61B" w:rsidTr="00B058ED">
        <w:trPr>
          <w:cantSplit/>
          <w:del w:id="161" w:author="Marek Hajduczenia" w:date="2024-08-26T13:21:00Z"/>
        </w:trPr>
        <w:tc>
          <w:tcPr>
            <w:tcW w:w="1528" w:type="dxa"/>
            <w:shd w:val="clear" w:color="auto" w:fill="auto"/>
            <w:vAlign w:val="center"/>
          </w:tcPr>
          <w:p w14:paraId="2C996331" w14:textId="4936DB1A" w:rsidR="00EE6D54" w:rsidRPr="00980524" w:rsidDel="00980524" w:rsidRDefault="00971EA9" w:rsidP="00D202C2">
            <w:pPr>
              <w:spacing w:before="0"/>
              <w:rPr>
                <w:del w:id="162" w:author="Marek Hajduczenia" w:date="2024-08-26T13:21:00Z"/>
                <w:noProof/>
                <w:rPrChange w:id="163" w:author="Marek Hajduczenia" w:date="2024-08-26T13:14:00Z">
                  <w:rPr>
                    <w:del w:id="164" w:author="Marek Hajduczenia" w:date="2024-08-26T13:21:00Z"/>
                    <w:i/>
                    <w:iCs/>
                    <w:noProof/>
                    <w:highlight w:val="yellow"/>
                  </w:rPr>
                </w:rPrChange>
              </w:rPr>
            </w:pPr>
            <w:del w:id="165" w:author="Marek Hajduczenia" w:date="2024-08-26T13:21:00Z">
              <w:r w:rsidRPr="00980524" w:rsidDel="00980524">
                <w:rPr>
                  <w:noProof/>
                  <w:rPrChange w:id="166" w:author="Marek Hajduczenia" w:date="2024-08-26T13:14:00Z">
                    <w:rPr>
                      <w:noProof/>
                      <w:highlight w:val="yellow"/>
                    </w:rPr>
                  </w:rPrChange>
                </w:rPr>
                <w:delText>U-</w:delText>
              </w:r>
              <w:r w:rsidR="00EE6D54" w:rsidRPr="00980524" w:rsidDel="00980524">
                <w:rPr>
                  <w:noProof/>
                  <w:rPrChange w:id="167" w:author="Marek Hajduczenia" w:date="2024-08-26T13:14:00Z">
                    <w:rPr>
                      <w:noProof/>
                      <w:highlight w:val="yellow"/>
                    </w:rPr>
                  </w:rPrChange>
                </w:rPr>
                <w:delText>UVM3b</w:delText>
              </w:r>
            </w:del>
          </w:p>
        </w:tc>
        <w:tc>
          <w:tcPr>
            <w:tcW w:w="2673" w:type="dxa"/>
            <w:shd w:val="clear" w:color="auto" w:fill="auto"/>
            <w:vAlign w:val="center"/>
          </w:tcPr>
          <w:p w14:paraId="137F263F" w14:textId="4C7EE13E" w:rsidR="00EE6D54" w:rsidRPr="00980524" w:rsidDel="00980524" w:rsidRDefault="00EE6D54" w:rsidP="00D202C2">
            <w:pPr>
              <w:spacing w:before="0"/>
              <w:jc w:val="left"/>
              <w:rPr>
                <w:del w:id="168" w:author="Marek Hajduczenia" w:date="2024-08-26T13:21:00Z"/>
                <w:noProof/>
                <w:rPrChange w:id="169" w:author="Marek Hajduczenia" w:date="2024-08-26T13:14:00Z">
                  <w:rPr>
                    <w:del w:id="170" w:author="Marek Hajduczenia" w:date="2024-08-26T13:21:00Z"/>
                    <w:i/>
                    <w:iCs/>
                    <w:noProof/>
                    <w:highlight w:val="yellow"/>
                  </w:rPr>
                </w:rPrChange>
              </w:rPr>
            </w:pPr>
            <w:del w:id="171" w:author="Marek Hajduczenia" w:date="2024-08-26T13:21:00Z">
              <w:r w:rsidRPr="00980524" w:rsidDel="00980524">
                <w:rPr>
                  <w:noProof/>
                  <w:rPrChange w:id="172" w:author="Marek Hajduczenia" w:date="2024-08-26T13:14:00Z">
                    <w:rPr>
                      <w:noProof/>
                      <w:highlight w:val="yellow"/>
                    </w:rPr>
                  </w:rPrChange>
                </w:rPr>
                <w:delText>Encapsulation PB VLAN mode (downstream, operation selection)</w:delText>
              </w:r>
            </w:del>
          </w:p>
        </w:tc>
        <w:tc>
          <w:tcPr>
            <w:tcW w:w="1466" w:type="dxa"/>
            <w:shd w:val="clear" w:color="auto" w:fill="auto"/>
            <w:vAlign w:val="center"/>
          </w:tcPr>
          <w:p w14:paraId="0FEAF164" w14:textId="3DC6A25C" w:rsidR="00EE6D54" w:rsidRPr="00980524" w:rsidDel="00980524" w:rsidRDefault="000F2570" w:rsidP="00D202C2">
            <w:pPr>
              <w:spacing w:before="0"/>
              <w:rPr>
                <w:del w:id="173" w:author="Marek Hajduczenia" w:date="2024-08-26T13:21:00Z"/>
                <w:noProof/>
                <w:rPrChange w:id="174" w:author="Marek Hajduczenia" w:date="2024-08-26T13:14:00Z">
                  <w:rPr>
                    <w:del w:id="175" w:author="Marek Hajduczenia" w:date="2024-08-26T13:21:00Z"/>
                    <w:i/>
                    <w:iCs/>
                    <w:noProof/>
                    <w:highlight w:val="yellow"/>
                  </w:rPr>
                </w:rPrChange>
              </w:rPr>
            </w:pPr>
            <w:del w:id="176" w:author="Marek Hajduczenia" w:date="2024-08-26T13:21:00Z">
              <w:r w:rsidRPr="00980524" w:rsidDel="00980524">
                <w:rPr>
                  <w:noProof/>
                  <w:rPrChange w:id="177" w:author="Marek Hajduczenia" w:date="2024-08-26T13:14:00Z">
                    <w:rPr>
                      <w:noProof/>
                      <w:highlight w:val="yellow"/>
                    </w:rPr>
                  </w:rPrChange>
                </w:rPr>
                <w:fldChar w:fldCharType="begin" w:fldLock="1"/>
              </w:r>
              <w:r w:rsidRPr="00980524" w:rsidDel="00980524">
                <w:rPr>
                  <w:noProof/>
                  <w:rPrChange w:id="178" w:author="Marek Hajduczenia" w:date="2024-08-26T13:14:00Z">
                    <w:rPr>
                      <w:noProof/>
                      <w:highlight w:val="yellow"/>
                    </w:rPr>
                  </w:rPrChange>
                </w:rPr>
                <w:delInstrText xml:space="preserve"> REF _Ref312832868 \w \h  \* MERGEFORMAT </w:delInstrText>
              </w:r>
              <w:r w:rsidRPr="00980524" w:rsidDel="00980524">
                <w:rPr>
                  <w:noProof/>
                  <w:rPrChange w:id="179" w:author="Marek Hajduczenia" w:date="2024-08-26T13:14:00Z">
                    <w:rPr>
                      <w:noProof/>
                    </w:rPr>
                  </w:rPrChange>
                </w:rPr>
              </w:r>
              <w:r w:rsidRPr="00980524" w:rsidDel="00980524">
                <w:rPr>
                  <w:noProof/>
                  <w:rPrChange w:id="180" w:author="Marek Hajduczenia" w:date="2024-08-26T13:14:00Z">
                    <w:rPr>
                      <w:noProof/>
                      <w:highlight w:val="yellow"/>
                    </w:rPr>
                  </w:rPrChange>
                </w:rPr>
                <w:fldChar w:fldCharType="separate"/>
              </w:r>
              <w:r w:rsidR="00515044" w:rsidRPr="00980524" w:rsidDel="00980524">
                <w:rPr>
                  <w:noProof/>
                  <w:rPrChange w:id="181" w:author="Marek Hajduczenia" w:date="2024-08-26T13:14:00Z">
                    <w:rPr>
                      <w:noProof/>
                      <w:highlight w:val="yellow"/>
                    </w:rPr>
                  </w:rPrChange>
                </w:rPr>
                <w:delText>7.2.2.3.2</w:delText>
              </w:r>
              <w:r w:rsidRPr="00980524" w:rsidDel="00980524">
                <w:rPr>
                  <w:noProof/>
                  <w:rPrChange w:id="182" w:author="Marek Hajduczenia" w:date="2024-08-26T13:14:00Z">
                    <w:rPr>
                      <w:noProof/>
                      <w:highlight w:val="yellow"/>
                    </w:rPr>
                  </w:rPrChange>
                </w:rPr>
                <w:fldChar w:fldCharType="end"/>
              </w:r>
            </w:del>
          </w:p>
        </w:tc>
        <w:tc>
          <w:tcPr>
            <w:tcW w:w="5246" w:type="dxa"/>
            <w:shd w:val="clear" w:color="auto" w:fill="auto"/>
            <w:vAlign w:val="center"/>
          </w:tcPr>
          <w:p w14:paraId="433B4D23" w14:textId="06E093D0" w:rsidR="00EE6D54" w:rsidRPr="00980524" w:rsidDel="00980524" w:rsidRDefault="00EE6D54" w:rsidP="00D202C2">
            <w:pPr>
              <w:spacing w:before="0"/>
              <w:jc w:val="left"/>
              <w:rPr>
                <w:del w:id="183" w:author="Marek Hajduczenia" w:date="2024-08-26T13:21:00Z"/>
                <w:noProof/>
                <w:rPrChange w:id="184" w:author="Marek Hajduczenia" w:date="2024-08-26T13:14:00Z">
                  <w:rPr>
                    <w:del w:id="185" w:author="Marek Hajduczenia" w:date="2024-08-26T13:21:00Z"/>
                    <w:i/>
                    <w:iCs/>
                    <w:noProof/>
                    <w:highlight w:val="yellow"/>
                  </w:rPr>
                </w:rPrChange>
              </w:rPr>
            </w:pPr>
            <w:del w:id="186" w:author="Marek Hajduczenia" w:date="2024-08-26T13:21:00Z">
              <w:r w:rsidRPr="00980524" w:rsidDel="00980524">
                <w:rPr>
                  <w:noProof/>
                  <w:rPrChange w:id="187" w:author="Marek Hajduczenia" w:date="2024-08-26T13:14:00Z">
                    <w:rPr>
                      <w:noProof/>
                      <w:highlight w:val="yellow"/>
                    </w:rPr>
                  </w:rPrChange>
                </w:rPr>
                <w:delText xml:space="preserve">Only one operation per </w:delText>
              </w:r>
              <w:r w:rsidR="000F2570" w:rsidRPr="00980524" w:rsidDel="00980524">
                <w:rPr>
                  <w:noProof/>
                  <w:rPrChange w:id="188" w:author="Marek Hajduczenia" w:date="2024-08-26T13:14:00Z">
                    <w:rPr>
                      <w:noProof/>
                      <w:highlight w:val="yellow"/>
                    </w:rPr>
                  </w:rPrChange>
                </w:rPr>
                <w:fldChar w:fldCharType="begin" w:fldLock="1"/>
              </w:r>
              <w:r w:rsidR="000F2570" w:rsidRPr="00980524" w:rsidDel="00980524">
                <w:rPr>
                  <w:noProof/>
                  <w:rPrChange w:id="189" w:author="Marek Hajduczenia" w:date="2024-08-26T13:14:00Z">
                    <w:rPr>
                      <w:noProof/>
                      <w:highlight w:val="yellow"/>
                    </w:rPr>
                  </w:rPrChange>
                </w:rPr>
                <w:delInstrText xml:space="preserve"> REF _Ref312756633 \h  \* MERGEFORMAT </w:delInstrText>
              </w:r>
              <w:r w:rsidR="000F2570" w:rsidRPr="00980524" w:rsidDel="00980524">
                <w:rPr>
                  <w:noProof/>
                  <w:rPrChange w:id="190" w:author="Marek Hajduczenia" w:date="2024-08-26T13:14:00Z">
                    <w:rPr>
                      <w:noProof/>
                    </w:rPr>
                  </w:rPrChange>
                </w:rPr>
              </w:r>
              <w:r w:rsidR="000F2570" w:rsidRPr="00980524" w:rsidDel="00980524">
                <w:rPr>
                  <w:noProof/>
                  <w:rPrChange w:id="191" w:author="Marek Hajduczenia" w:date="2024-08-26T13:14:00Z">
                    <w:rPr>
                      <w:noProof/>
                      <w:highlight w:val="yellow"/>
                    </w:rPr>
                  </w:rPrChange>
                </w:rPr>
                <w:fldChar w:fldCharType="separate"/>
              </w:r>
              <w:r w:rsidR="00515044" w:rsidRPr="00980524" w:rsidDel="00980524">
                <w:rPr>
                  <w:noProof/>
                  <w:rPrChange w:id="192" w:author="Marek Hajduczenia" w:date="2024-08-26T13:14:00Z">
                    <w:rPr>
                      <w:noProof/>
                      <w:highlight w:val="yellow"/>
                    </w:rPr>
                  </w:rPrChange>
                </w:rPr>
                <w:delText>Table 7</w:delText>
              </w:r>
              <w:r w:rsidR="00515044" w:rsidRPr="00980524" w:rsidDel="00980524">
                <w:rPr>
                  <w:noProof/>
                  <w:rPrChange w:id="193" w:author="Marek Hajduczenia" w:date="2024-08-26T13:14:00Z">
                    <w:rPr>
                      <w:noProof/>
                      <w:highlight w:val="yellow"/>
                    </w:rPr>
                  </w:rPrChange>
                </w:rPr>
                <w:noBreakHyphen/>
                <w:delText>26</w:delText>
              </w:r>
              <w:r w:rsidR="000F2570" w:rsidRPr="00980524" w:rsidDel="00980524">
                <w:rPr>
                  <w:noProof/>
                  <w:rPrChange w:id="194" w:author="Marek Hajduczenia" w:date="2024-08-26T13:14:00Z">
                    <w:rPr>
                      <w:noProof/>
                      <w:highlight w:val="yellow"/>
                    </w:rPr>
                  </w:rPrChange>
                </w:rPr>
                <w:fldChar w:fldCharType="end"/>
              </w:r>
              <w:r w:rsidRPr="00980524" w:rsidDel="00980524">
                <w:rPr>
                  <w:noProof/>
                  <w:rPrChange w:id="195" w:author="Marek Hajduczenia" w:date="2024-08-26T13:14:00Z">
                    <w:rPr>
                      <w:noProof/>
                      <w:highlight w:val="yellow"/>
                    </w:rPr>
                  </w:rPrChange>
                </w:rPr>
                <w:delText xml:space="preserve"> is provisioned in the MAC Client at the ONU at any time. </w:delText>
              </w:r>
            </w:del>
          </w:p>
        </w:tc>
        <w:tc>
          <w:tcPr>
            <w:tcW w:w="1352" w:type="dxa"/>
            <w:shd w:val="clear" w:color="auto" w:fill="auto"/>
            <w:vAlign w:val="center"/>
          </w:tcPr>
          <w:p w14:paraId="550B2050" w14:textId="5C26A87C" w:rsidR="00EE6D54" w:rsidRPr="00980524" w:rsidDel="00980524" w:rsidRDefault="00EE6D54" w:rsidP="00D202C2">
            <w:pPr>
              <w:pStyle w:val="IEEEStdsParagraph"/>
              <w:numPr>
                <w:ilvl w:val="0"/>
                <w:numId w:val="38"/>
              </w:numPr>
              <w:spacing w:before="240" w:after="0"/>
              <w:jc w:val="center"/>
              <w:rPr>
                <w:del w:id="196" w:author="Marek Hajduczenia" w:date="2024-08-26T13:21:00Z"/>
                <w:noProof/>
                <w:rPrChange w:id="197" w:author="Marek Hajduczenia" w:date="2024-08-26T13:14:00Z">
                  <w:rPr>
                    <w:del w:id="198" w:author="Marek Hajduczenia" w:date="2024-08-26T13:21:00Z"/>
                    <w:i/>
                    <w:iCs/>
                    <w:noProof/>
                    <w:highlight w:val="yellow"/>
                  </w:rPr>
                </w:rPrChange>
              </w:rPr>
            </w:pPr>
            <w:del w:id="199" w:author="Marek Hajduczenia" w:date="2024-08-26T13:21:00Z">
              <w:r w:rsidRPr="00980524" w:rsidDel="00980524">
                <w:rPr>
                  <w:noProof/>
                  <w:rPrChange w:id="200" w:author="Marek Hajduczenia" w:date="2024-08-26T13:14:00Z">
                    <w:rPr>
                      <w:noProof/>
                      <w:highlight w:val="yellow"/>
                    </w:rPr>
                  </w:rPrChange>
                </w:rPr>
                <w:delText>M</w:delText>
              </w:r>
            </w:del>
          </w:p>
        </w:tc>
        <w:tc>
          <w:tcPr>
            <w:tcW w:w="917" w:type="dxa"/>
            <w:shd w:val="clear" w:color="auto" w:fill="auto"/>
            <w:vAlign w:val="center"/>
          </w:tcPr>
          <w:p w14:paraId="26E38CC8" w14:textId="17A9318E" w:rsidR="00EE6D54" w:rsidRPr="00980524" w:rsidDel="00980524" w:rsidRDefault="00EF7A5B" w:rsidP="00D202C2">
            <w:pPr>
              <w:pStyle w:val="IEEEStdsParagraph"/>
              <w:numPr>
                <w:ilvl w:val="0"/>
                <w:numId w:val="38"/>
              </w:numPr>
              <w:spacing w:before="240" w:after="0"/>
              <w:jc w:val="left"/>
              <w:rPr>
                <w:del w:id="201" w:author="Marek Hajduczenia" w:date="2024-08-26T13:21:00Z"/>
                <w:noProof/>
                <w:rPrChange w:id="202" w:author="Marek Hajduczenia" w:date="2024-08-26T13:14:00Z">
                  <w:rPr>
                    <w:del w:id="203" w:author="Marek Hajduczenia" w:date="2024-08-26T13:21:00Z"/>
                    <w:i/>
                    <w:iCs/>
                    <w:noProof/>
                    <w:highlight w:val="yellow"/>
                  </w:rPr>
                </w:rPrChange>
              </w:rPr>
            </w:pPr>
            <w:del w:id="204" w:author="Marek Hajduczenia" w:date="2024-08-26T13:21:00Z">
              <w:r w:rsidRPr="00980524" w:rsidDel="00980524">
                <w:rPr>
                  <w:noProof/>
                  <w:rPrChange w:id="205" w:author="Marek Hajduczenia" w:date="2024-08-26T13:14:00Z">
                    <w:rPr>
                      <w:noProof/>
                      <w:highlight w:val="yellow"/>
                    </w:rPr>
                  </w:rPrChange>
                </w:rPr>
                <w:delText>[   ] </w:delText>
              </w:r>
              <w:r w:rsidR="00EE6D54" w:rsidRPr="00980524" w:rsidDel="00980524">
                <w:rPr>
                  <w:noProof/>
                  <w:rPrChange w:id="206" w:author="Marek Hajduczenia" w:date="2024-08-26T13:14:00Z">
                    <w:rPr>
                      <w:noProof/>
                      <w:highlight w:val="yellow"/>
                    </w:rPr>
                  </w:rPrChange>
                </w:rPr>
                <w:delText>Yes</w:delText>
              </w:r>
            </w:del>
          </w:p>
        </w:tc>
      </w:tr>
      <w:tr w:rsidR="00EE6D54" w:rsidRPr="00514A47" w:rsidDel="00980524" w14:paraId="49DC20B6" w14:textId="307D76A6" w:rsidTr="00B058ED">
        <w:trPr>
          <w:cantSplit/>
          <w:del w:id="207" w:author="Marek Hajduczenia" w:date="2024-08-26T13:21:00Z"/>
        </w:trPr>
        <w:tc>
          <w:tcPr>
            <w:tcW w:w="1528" w:type="dxa"/>
            <w:shd w:val="clear" w:color="auto" w:fill="auto"/>
            <w:vAlign w:val="center"/>
          </w:tcPr>
          <w:p w14:paraId="4EDF3B51" w14:textId="468D4539" w:rsidR="00EE6D54" w:rsidRPr="00980524" w:rsidDel="00980524" w:rsidRDefault="00971EA9" w:rsidP="00D202C2">
            <w:pPr>
              <w:spacing w:before="0"/>
              <w:rPr>
                <w:del w:id="208" w:author="Marek Hajduczenia" w:date="2024-08-26T13:21:00Z"/>
                <w:noProof/>
                <w:rPrChange w:id="209" w:author="Marek Hajduczenia" w:date="2024-08-26T13:14:00Z">
                  <w:rPr>
                    <w:del w:id="210" w:author="Marek Hajduczenia" w:date="2024-08-26T13:21:00Z"/>
                    <w:i/>
                    <w:iCs/>
                    <w:noProof/>
                    <w:highlight w:val="yellow"/>
                  </w:rPr>
                </w:rPrChange>
              </w:rPr>
            </w:pPr>
            <w:del w:id="211" w:author="Marek Hajduczenia" w:date="2024-08-26T13:21:00Z">
              <w:r w:rsidRPr="00980524" w:rsidDel="00980524">
                <w:rPr>
                  <w:noProof/>
                  <w:rPrChange w:id="212" w:author="Marek Hajduczenia" w:date="2024-08-26T13:14:00Z">
                    <w:rPr>
                      <w:noProof/>
                      <w:highlight w:val="yellow"/>
                    </w:rPr>
                  </w:rPrChange>
                </w:rPr>
                <w:delText>U-</w:delText>
              </w:r>
              <w:r w:rsidR="00EE6D54" w:rsidRPr="00980524" w:rsidDel="00980524">
                <w:rPr>
                  <w:noProof/>
                  <w:rPrChange w:id="213" w:author="Marek Hajduczenia" w:date="2024-08-26T13:14:00Z">
                    <w:rPr>
                      <w:noProof/>
                      <w:highlight w:val="yellow"/>
                    </w:rPr>
                  </w:rPrChange>
                </w:rPr>
                <w:delText>UVM3c</w:delText>
              </w:r>
            </w:del>
          </w:p>
        </w:tc>
        <w:tc>
          <w:tcPr>
            <w:tcW w:w="2673" w:type="dxa"/>
            <w:shd w:val="clear" w:color="auto" w:fill="auto"/>
            <w:vAlign w:val="center"/>
          </w:tcPr>
          <w:p w14:paraId="64F38152" w14:textId="4995B94D" w:rsidR="00EE6D54" w:rsidRPr="00980524" w:rsidDel="00980524" w:rsidRDefault="00EE6D54" w:rsidP="00D202C2">
            <w:pPr>
              <w:spacing w:before="0"/>
              <w:jc w:val="left"/>
              <w:rPr>
                <w:del w:id="214" w:author="Marek Hajduczenia" w:date="2024-08-26T13:21:00Z"/>
                <w:noProof/>
                <w:rPrChange w:id="215" w:author="Marek Hajduczenia" w:date="2024-08-26T13:14:00Z">
                  <w:rPr>
                    <w:del w:id="216" w:author="Marek Hajduczenia" w:date="2024-08-26T13:21:00Z"/>
                    <w:i/>
                    <w:iCs/>
                    <w:noProof/>
                    <w:highlight w:val="yellow"/>
                  </w:rPr>
                </w:rPrChange>
              </w:rPr>
            </w:pPr>
            <w:del w:id="217" w:author="Marek Hajduczenia" w:date="2024-08-26T13:21:00Z">
              <w:r w:rsidRPr="00980524" w:rsidDel="00980524">
                <w:rPr>
                  <w:noProof/>
                  <w:rPrChange w:id="218" w:author="Marek Hajduczenia" w:date="2024-08-26T13:14:00Z">
                    <w:rPr>
                      <w:noProof/>
                      <w:highlight w:val="yellow"/>
                    </w:rPr>
                  </w:rPrChange>
                </w:rPr>
                <w:delText>Encapsulation PB VLAN mode (upstream)</w:delText>
              </w:r>
            </w:del>
          </w:p>
        </w:tc>
        <w:tc>
          <w:tcPr>
            <w:tcW w:w="1466" w:type="dxa"/>
            <w:shd w:val="clear" w:color="auto" w:fill="auto"/>
            <w:vAlign w:val="center"/>
          </w:tcPr>
          <w:p w14:paraId="6CB51109" w14:textId="4DEE21DE" w:rsidR="00EE6D54" w:rsidRPr="00980524" w:rsidDel="00980524" w:rsidRDefault="000F2570" w:rsidP="00D202C2">
            <w:pPr>
              <w:spacing w:before="0"/>
              <w:rPr>
                <w:del w:id="219" w:author="Marek Hajduczenia" w:date="2024-08-26T13:21:00Z"/>
                <w:noProof/>
                <w:rPrChange w:id="220" w:author="Marek Hajduczenia" w:date="2024-08-26T13:14:00Z">
                  <w:rPr>
                    <w:del w:id="221" w:author="Marek Hajduczenia" w:date="2024-08-26T13:21:00Z"/>
                    <w:i/>
                    <w:iCs/>
                    <w:noProof/>
                    <w:highlight w:val="yellow"/>
                  </w:rPr>
                </w:rPrChange>
              </w:rPr>
            </w:pPr>
            <w:del w:id="222" w:author="Marek Hajduczenia" w:date="2024-08-26T13:21:00Z">
              <w:r w:rsidRPr="00980524" w:rsidDel="00980524">
                <w:rPr>
                  <w:noProof/>
                  <w:rPrChange w:id="223" w:author="Marek Hajduczenia" w:date="2024-08-26T13:14:00Z">
                    <w:rPr>
                      <w:noProof/>
                      <w:highlight w:val="yellow"/>
                    </w:rPr>
                  </w:rPrChange>
                </w:rPr>
                <w:fldChar w:fldCharType="begin" w:fldLock="1"/>
              </w:r>
              <w:r w:rsidRPr="00980524" w:rsidDel="00980524">
                <w:rPr>
                  <w:noProof/>
                  <w:rPrChange w:id="224" w:author="Marek Hajduczenia" w:date="2024-08-26T13:14:00Z">
                    <w:rPr>
                      <w:noProof/>
                      <w:highlight w:val="yellow"/>
                    </w:rPr>
                  </w:rPrChange>
                </w:rPr>
                <w:delInstrText xml:space="preserve"> REF _Ref312832868 \w \h  \* MERGEFORMAT </w:delInstrText>
              </w:r>
              <w:r w:rsidRPr="00980524" w:rsidDel="00980524">
                <w:rPr>
                  <w:noProof/>
                  <w:rPrChange w:id="225" w:author="Marek Hajduczenia" w:date="2024-08-26T13:14:00Z">
                    <w:rPr>
                      <w:noProof/>
                    </w:rPr>
                  </w:rPrChange>
                </w:rPr>
              </w:r>
              <w:r w:rsidRPr="00980524" w:rsidDel="00980524">
                <w:rPr>
                  <w:noProof/>
                  <w:rPrChange w:id="226" w:author="Marek Hajduczenia" w:date="2024-08-26T13:14:00Z">
                    <w:rPr>
                      <w:noProof/>
                      <w:highlight w:val="yellow"/>
                    </w:rPr>
                  </w:rPrChange>
                </w:rPr>
                <w:fldChar w:fldCharType="separate"/>
              </w:r>
              <w:r w:rsidR="00515044" w:rsidRPr="00980524" w:rsidDel="00980524">
                <w:rPr>
                  <w:noProof/>
                  <w:rPrChange w:id="227" w:author="Marek Hajduczenia" w:date="2024-08-26T13:14:00Z">
                    <w:rPr>
                      <w:noProof/>
                      <w:highlight w:val="yellow"/>
                    </w:rPr>
                  </w:rPrChange>
                </w:rPr>
                <w:delText>7.2.2.3.2</w:delText>
              </w:r>
              <w:r w:rsidRPr="00980524" w:rsidDel="00980524">
                <w:rPr>
                  <w:noProof/>
                  <w:rPrChange w:id="228" w:author="Marek Hajduczenia" w:date="2024-08-26T13:14:00Z">
                    <w:rPr>
                      <w:noProof/>
                      <w:highlight w:val="yellow"/>
                    </w:rPr>
                  </w:rPrChange>
                </w:rPr>
                <w:fldChar w:fldCharType="end"/>
              </w:r>
            </w:del>
          </w:p>
        </w:tc>
        <w:tc>
          <w:tcPr>
            <w:tcW w:w="5246" w:type="dxa"/>
            <w:shd w:val="clear" w:color="auto" w:fill="auto"/>
            <w:vAlign w:val="center"/>
          </w:tcPr>
          <w:p w14:paraId="795B75D6" w14:textId="7A85E7B3" w:rsidR="00EE6D54" w:rsidRPr="00980524" w:rsidDel="00980524" w:rsidRDefault="00EE6D54" w:rsidP="00980524">
            <w:pPr>
              <w:spacing w:before="0"/>
              <w:jc w:val="left"/>
              <w:rPr>
                <w:del w:id="229" w:author="Marek Hajduczenia" w:date="2024-08-26T13:21:00Z"/>
                <w:noProof/>
                <w:rPrChange w:id="230" w:author="Marek Hajduczenia" w:date="2024-08-26T13:14:00Z">
                  <w:rPr>
                    <w:del w:id="231" w:author="Marek Hajduczenia" w:date="2024-08-26T13:21:00Z"/>
                    <w:i/>
                    <w:iCs/>
                    <w:noProof/>
                    <w:highlight w:val="yellow"/>
                  </w:rPr>
                </w:rPrChange>
              </w:rPr>
            </w:pPr>
            <w:del w:id="232" w:author="Marek Hajduczenia" w:date="2024-08-26T13:21:00Z">
              <w:r w:rsidRPr="00980524" w:rsidDel="00980524">
                <w:rPr>
                  <w:noProof/>
                  <w:rPrChange w:id="233" w:author="Marek Hajduczenia" w:date="2024-08-26T13:14:00Z">
                    <w:rPr>
                      <w:noProof/>
                      <w:highlight w:val="yellow"/>
                    </w:rPr>
                  </w:rPrChange>
                </w:rPr>
                <w:delText xml:space="preserve">MAC Client at the ONU operates according to </w:delText>
              </w:r>
            </w:del>
            <w:del w:id="234" w:author="Marek Hajduczenia" w:date="2024-08-26T13:19:00Z">
              <w:r w:rsidR="000F2570" w:rsidRPr="00980524" w:rsidDel="00980524">
                <w:rPr>
                  <w:noProof/>
                  <w:rPrChange w:id="235" w:author="Marek Hajduczenia" w:date="2024-08-26T13:14:00Z">
                    <w:rPr>
                      <w:noProof/>
                      <w:highlight w:val="yellow"/>
                    </w:rPr>
                  </w:rPrChange>
                </w:rPr>
                <w:fldChar w:fldCharType="begin" w:fldLock="1"/>
              </w:r>
              <w:r w:rsidR="000F2570" w:rsidRPr="00980524" w:rsidDel="00980524">
                <w:rPr>
                  <w:noProof/>
                  <w:rPrChange w:id="236" w:author="Marek Hajduczenia" w:date="2024-08-26T13:14:00Z">
                    <w:rPr>
                      <w:noProof/>
                      <w:highlight w:val="yellow"/>
                    </w:rPr>
                  </w:rPrChange>
                </w:rPr>
                <w:delInstrText xml:space="preserve"> REF _Ref312756743 \h  \* MERGEFORMAT </w:delInstrText>
              </w:r>
              <w:r w:rsidR="000F2570" w:rsidRPr="00980524" w:rsidDel="00980524">
                <w:rPr>
                  <w:noProof/>
                  <w:rPrChange w:id="237" w:author="Marek Hajduczenia" w:date="2024-08-26T13:14:00Z">
                    <w:rPr>
                      <w:noProof/>
                    </w:rPr>
                  </w:rPrChange>
                </w:rPr>
              </w:r>
              <w:r w:rsidR="000F2570" w:rsidRPr="00980524" w:rsidDel="00980524">
                <w:rPr>
                  <w:noProof/>
                  <w:rPrChange w:id="238" w:author="Marek Hajduczenia" w:date="2024-08-26T13:14:00Z">
                    <w:rPr>
                      <w:noProof/>
                      <w:highlight w:val="yellow"/>
                    </w:rPr>
                  </w:rPrChange>
                </w:rPr>
                <w:fldChar w:fldCharType="separate"/>
              </w:r>
              <w:r w:rsidR="00515044" w:rsidRPr="00980524" w:rsidDel="00980524">
                <w:rPr>
                  <w:noProof/>
                  <w:rPrChange w:id="239" w:author="Marek Hajduczenia" w:date="2024-08-26T13:14:00Z">
                    <w:rPr>
                      <w:noProof/>
                      <w:highlight w:val="yellow"/>
                    </w:rPr>
                  </w:rPrChange>
                </w:rPr>
                <w:delText>Table 7</w:delText>
              </w:r>
              <w:r w:rsidR="00515044" w:rsidRPr="00980524" w:rsidDel="00980524">
                <w:rPr>
                  <w:noProof/>
                  <w:rPrChange w:id="240" w:author="Marek Hajduczenia" w:date="2024-08-26T13:14:00Z">
                    <w:rPr>
                      <w:noProof/>
                      <w:highlight w:val="yellow"/>
                    </w:rPr>
                  </w:rPrChange>
                </w:rPr>
                <w:noBreakHyphen/>
                <w:delText>27</w:delText>
              </w:r>
              <w:r w:rsidR="000F2570" w:rsidRPr="00980524" w:rsidDel="00980524">
                <w:rPr>
                  <w:noProof/>
                  <w:rPrChange w:id="241" w:author="Marek Hajduczenia" w:date="2024-08-26T13:14:00Z">
                    <w:rPr>
                      <w:noProof/>
                      <w:highlight w:val="yellow"/>
                    </w:rPr>
                  </w:rPrChange>
                </w:rPr>
                <w:fldChar w:fldCharType="end"/>
              </w:r>
              <w:r w:rsidRPr="00980524" w:rsidDel="00980524">
                <w:rPr>
                  <w:noProof/>
                  <w:rPrChange w:id="242" w:author="Marek Hajduczenia" w:date="2024-08-26T13:14:00Z">
                    <w:rPr>
                      <w:noProof/>
                      <w:highlight w:val="yellow"/>
                    </w:rPr>
                  </w:rPrChange>
                </w:rPr>
                <w:delText xml:space="preserve"> for upstream ESP</w:delText>
              </w:r>
            </w:del>
            <w:del w:id="243" w:author="Marek Hajduczenia" w:date="2024-08-26T13:21:00Z">
              <w:r w:rsidR="0040749F" w:rsidRPr="00980524" w:rsidDel="00980524">
                <w:rPr>
                  <w:noProof/>
                  <w:rPrChange w:id="244" w:author="Marek Hajduczenia" w:date="2024-08-26T13:14:00Z">
                    <w:rPr>
                      <w:noProof/>
                      <w:highlight w:val="yellow"/>
                    </w:rPr>
                  </w:rPrChange>
                </w:rPr>
                <w:delText>.</w:delText>
              </w:r>
            </w:del>
          </w:p>
        </w:tc>
        <w:tc>
          <w:tcPr>
            <w:tcW w:w="1352" w:type="dxa"/>
            <w:shd w:val="clear" w:color="auto" w:fill="auto"/>
            <w:vAlign w:val="center"/>
          </w:tcPr>
          <w:p w14:paraId="44C47E6A" w14:textId="467ED25B" w:rsidR="00EE6D54" w:rsidRPr="00980524" w:rsidDel="00980524" w:rsidRDefault="00EE6D54" w:rsidP="00D202C2">
            <w:pPr>
              <w:pStyle w:val="IEEEStdsParagraph"/>
              <w:numPr>
                <w:ilvl w:val="0"/>
                <w:numId w:val="38"/>
              </w:numPr>
              <w:spacing w:before="240" w:after="0"/>
              <w:jc w:val="center"/>
              <w:rPr>
                <w:del w:id="245" w:author="Marek Hajduczenia" w:date="2024-08-26T13:21:00Z"/>
                <w:noProof/>
                <w:rPrChange w:id="246" w:author="Marek Hajduczenia" w:date="2024-08-26T13:14:00Z">
                  <w:rPr>
                    <w:del w:id="247" w:author="Marek Hajduczenia" w:date="2024-08-26T13:21:00Z"/>
                    <w:i/>
                    <w:iCs/>
                    <w:noProof/>
                    <w:highlight w:val="yellow"/>
                  </w:rPr>
                </w:rPrChange>
              </w:rPr>
            </w:pPr>
            <w:del w:id="248" w:author="Marek Hajduczenia" w:date="2024-08-26T13:21:00Z">
              <w:r w:rsidRPr="00980524" w:rsidDel="00980524">
                <w:rPr>
                  <w:noProof/>
                  <w:rPrChange w:id="249" w:author="Marek Hajduczenia" w:date="2024-08-26T13:14:00Z">
                    <w:rPr>
                      <w:noProof/>
                      <w:highlight w:val="yellow"/>
                    </w:rPr>
                  </w:rPrChange>
                </w:rPr>
                <w:delText>M</w:delText>
              </w:r>
            </w:del>
          </w:p>
        </w:tc>
        <w:tc>
          <w:tcPr>
            <w:tcW w:w="917" w:type="dxa"/>
            <w:shd w:val="clear" w:color="auto" w:fill="auto"/>
            <w:vAlign w:val="center"/>
          </w:tcPr>
          <w:p w14:paraId="41328319" w14:textId="0AFD3F99" w:rsidR="00EE6D54" w:rsidRPr="00980524" w:rsidDel="00980524" w:rsidRDefault="00EF7A5B" w:rsidP="00D202C2">
            <w:pPr>
              <w:pStyle w:val="IEEEStdsParagraph"/>
              <w:numPr>
                <w:ilvl w:val="0"/>
                <w:numId w:val="38"/>
              </w:numPr>
              <w:spacing w:before="240" w:after="0"/>
              <w:jc w:val="left"/>
              <w:rPr>
                <w:del w:id="250" w:author="Marek Hajduczenia" w:date="2024-08-26T13:21:00Z"/>
                <w:noProof/>
                <w:rPrChange w:id="251" w:author="Marek Hajduczenia" w:date="2024-08-26T13:14:00Z">
                  <w:rPr>
                    <w:del w:id="252" w:author="Marek Hajduczenia" w:date="2024-08-26T13:21:00Z"/>
                    <w:i/>
                    <w:iCs/>
                    <w:noProof/>
                    <w:highlight w:val="yellow"/>
                  </w:rPr>
                </w:rPrChange>
              </w:rPr>
            </w:pPr>
            <w:del w:id="253" w:author="Marek Hajduczenia" w:date="2024-08-26T13:21:00Z">
              <w:r w:rsidRPr="00980524" w:rsidDel="00980524">
                <w:rPr>
                  <w:noProof/>
                  <w:rPrChange w:id="254" w:author="Marek Hajduczenia" w:date="2024-08-26T13:14:00Z">
                    <w:rPr>
                      <w:noProof/>
                      <w:highlight w:val="yellow"/>
                    </w:rPr>
                  </w:rPrChange>
                </w:rPr>
                <w:delText>[   ] </w:delText>
              </w:r>
              <w:r w:rsidR="00EE6D54" w:rsidRPr="00980524" w:rsidDel="00980524">
                <w:rPr>
                  <w:noProof/>
                  <w:rPrChange w:id="255" w:author="Marek Hajduczenia" w:date="2024-08-26T13:14:00Z">
                    <w:rPr>
                      <w:noProof/>
                      <w:highlight w:val="yellow"/>
                    </w:rPr>
                  </w:rPrChange>
                </w:rPr>
                <w:delText>Yes</w:delText>
              </w:r>
            </w:del>
          </w:p>
        </w:tc>
      </w:tr>
      <w:tr w:rsidR="00862E4A" w:rsidRPr="00514A47" w14:paraId="185BD061" w14:textId="77777777" w:rsidTr="00B058ED">
        <w:trPr>
          <w:cantSplit/>
        </w:trPr>
        <w:tc>
          <w:tcPr>
            <w:tcW w:w="1528" w:type="dxa"/>
            <w:shd w:val="clear" w:color="auto" w:fill="auto"/>
            <w:vAlign w:val="center"/>
          </w:tcPr>
          <w:p w14:paraId="1CDFBCA9" w14:textId="583D7C45" w:rsidR="00862E4A" w:rsidRPr="00980524" w:rsidRDefault="00971EA9" w:rsidP="00D202C2">
            <w:pPr>
              <w:pStyle w:val="IEEEStdsParagraph"/>
              <w:numPr>
                <w:ilvl w:val="0"/>
                <w:numId w:val="38"/>
              </w:numPr>
              <w:spacing w:before="240" w:after="0"/>
              <w:jc w:val="left"/>
              <w:rPr>
                <w:noProof/>
                <w:szCs w:val="22"/>
                <w:rPrChange w:id="256" w:author="Marek Hajduczenia" w:date="2024-08-26T13:14:00Z">
                  <w:rPr>
                    <w:i/>
                    <w:iCs/>
                    <w:noProof/>
                    <w:szCs w:val="22"/>
                    <w:highlight w:val="yellow"/>
                  </w:rPr>
                </w:rPrChange>
              </w:rPr>
            </w:pPr>
            <w:r w:rsidRPr="00980524">
              <w:rPr>
                <w:noProof/>
                <w:rPrChange w:id="257" w:author="Marek Hajduczenia" w:date="2024-08-26T13:14:00Z">
                  <w:rPr>
                    <w:noProof/>
                    <w:highlight w:val="yellow"/>
                  </w:rPr>
                </w:rPrChange>
              </w:rPr>
              <w:t>U-</w:t>
            </w:r>
            <w:r w:rsidR="00862E4A" w:rsidRPr="00980524">
              <w:rPr>
                <w:noProof/>
                <w:rPrChange w:id="258" w:author="Marek Hajduczenia" w:date="2024-08-26T13:14:00Z">
                  <w:rPr>
                    <w:noProof/>
                    <w:highlight w:val="yellow"/>
                  </w:rPr>
                </w:rPrChange>
              </w:rPr>
              <w:t>UVM</w:t>
            </w:r>
            <w:ins w:id="259" w:author="Marek Hajduczenia" w:date="2024-08-26T13:21:00Z">
              <w:r w:rsidR="00980524">
                <w:rPr>
                  <w:noProof/>
                </w:rPr>
                <w:t>2</w:t>
              </w:r>
            </w:ins>
            <w:del w:id="260" w:author="Marek Hajduczenia" w:date="2024-08-26T13:21:00Z">
              <w:r w:rsidR="00862E4A" w:rsidRPr="00980524" w:rsidDel="00980524">
                <w:rPr>
                  <w:noProof/>
                  <w:rPrChange w:id="261" w:author="Marek Hajduczenia" w:date="2024-08-26T13:14:00Z">
                    <w:rPr>
                      <w:noProof/>
                      <w:highlight w:val="yellow"/>
                    </w:rPr>
                  </w:rPrChange>
                </w:rPr>
                <w:delText>4</w:delText>
              </w:r>
            </w:del>
          </w:p>
        </w:tc>
        <w:tc>
          <w:tcPr>
            <w:tcW w:w="2673" w:type="dxa"/>
            <w:shd w:val="clear" w:color="auto" w:fill="auto"/>
            <w:vAlign w:val="center"/>
          </w:tcPr>
          <w:p w14:paraId="4E55715E" w14:textId="77777777" w:rsidR="00862E4A" w:rsidRPr="00980524" w:rsidRDefault="00862E4A" w:rsidP="00D202C2">
            <w:pPr>
              <w:pStyle w:val="IEEEStdsParagraph"/>
              <w:numPr>
                <w:ilvl w:val="0"/>
                <w:numId w:val="38"/>
              </w:numPr>
              <w:spacing w:before="240" w:after="0"/>
              <w:jc w:val="left"/>
              <w:rPr>
                <w:noProof/>
                <w:rPrChange w:id="262" w:author="Marek Hajduczenia" w:date="2024-08-26T13:14:00Z">
                  <w:rPr>
                    <w:i/>
                    <w:iCs/>
                    <w:noProof/>
                    <w:highlight w:val="yellow"/>
                  </w:rPr>
                </w:rPrChange>
              </w:rPr>
            </w:pPr>
            <w:r w:rsidRPr="00980524">
              <w:rPr>
                <w:noProof/>
                <w:rPrChange w:id="263" w:author="Marek Hajduczenia" w:date="2024-08-26T13:14:00Z">
                  <w:rPr>
                    <w:noProof/>
                    <w:highlight w:val="yellow"/>
                  </w:rPr>
                </w:rPrChange>
              </w:rPr>
              <w:t xml:space="preserve">Drop traffic with </w:t>
            </w:r>
            <w:r w:rsidR="00162C57" w:rsidRPr="00980524">
              <w:rPr>
                <w:noProof/>
                <w:rPrChange w:id="264" w:author="Marek Hajduczenia" w:date="2024-08-26T13:14:00Z">
                  <w:rPr>
                    <w:noProof/>
                    <w:highlight w:val="yellow"/>
                  </w:rPr>
                </w:rPrChange>
              </w:rPr>
              <w:t>unknown</w:t>
            </w:r>
            <w:r w:rsidRPr="00980524">
              <w:rPr>
                <w:noProof/>
                <w:rPrChange w:id="265" w:author="Marek Hajduczenia" w:date="2024-08-26T13:14:00Z">
                  <w:rPr>
                    <w:noProof/>
                    <w:highlight w:val="yellow"/>
                  </w:rPr>
                </w:rPrChange>
              </w:rPr>
              <w:t xml:space="preserve"> MAC address</w:t>
            </w:r>
          </w:p>
        </w:tc>
        <w:tc>
          <w:tcPr>
            <w:tcW w:w="1466" w:type="dxa"/>
            <w:shd w:val="clear" w:color="auto" w:fill="auto"/>
            <w:vAlign w:val="center"/>
          </w:tcPr>
          <w:p w14:paraId="3EEAF20C" w14:textId="46792184" w:rsidR="00862E4A" w:rsidRPr="00980524" w:rsidRDefault="00980524" w:rsidP="00D202C2">
            <w:pPr>
              <w:pStyle w:val="IEEEStdsParagraph"/>
              <w:numPr>
                <w:ilvl w:val="0"/>
                <w:numId w:val="38"/>
              </w:numPr>
              <w:spacing w:before="240" w:after="0"/>
              <w:jc w:val="left"/>
              <w:rPr>
                <w:noProof/>
                <w:rPrChange w:id="266" w:author="Marek Hajduczenia" w:date="2024-08-26T13:14:00Z">
                  <w:rPr>
                    <w:i/>
                    <w:iCs/>
                    <w:noProof/>
                    <w:highlight w:val="yellow"/>
                  </w:rPr>
                </w:rPrChange>
              </w:rPr>
            </w:pPr>
            <w:ins w:id="267" w:author="Marek Hajduczenia" w:date="2024-08-26T13:21:00Z">
              <w:r>
                <w:rPr>
                  <w:noProof/>
                </w:rPr>
                <w:fldChar w:fldCharType="begin"/>
              </w:r>
              <w:r>
                <w:rPr>
                  <w:noProof/>
                </w:rPr>
                <w:instrText xml:space="preserve"> REF _Ref327539970 \w \h </w:instrText>
              </w:r>
            </w:ins>
            <w:r>
              <w:rPr>
                <w:noProof/>
              </w:rPr>
            </w:r>
            <w:r>
              <w:rPr>
                <w:noProof/>
              </w:rPr>
              <w:fldChar w:fldCharType="separate"/>
            </w:r>
            <w:ins w:id="268" w:author="Marek Hajduczenia" w:date="2024-08-26T13:21:00Z">
              <w:r>
                <w:rPr>
                  <w:noProof/>
                </w:rPr>
                <w:t>7.2.1.1</w:t>
              </w:r>
              <w:r>
                <w:rPr>
                  <w:noProof/>
                </w:rPr>
                <w:fldChar w:fldCharType="end"/>
              </w:r>
            </w:ins>
            <w:del w:id="269" w:author="Marek Hajduczenia" w:date="2024-08-26T13:21:00Z">
              <w:r w:rsidR="000F2570" w:rsidRPr="00980524" w:rsidDel="00980524">
                <w:rPr>
                  <w:noProof/>
                  <w:rPrChange w:id="270" w:author="Marek Hajduczenia" w:date="2024-08-26T13:14:00Z">
                    <w:rPr>
                      <w:noProof/>
                      <w:highlight w:val="yellow"/>
                    </w:rPr>
                  </w:rPrChange>
                </w:rPr>
                <w:fldChar w:fldCharType="begin" w:fldLock="1"/>
              </w:r>
              <w:r w:rsidR="000F2570" w:rsidRPr="00980524" w:rsidDel="00980524">
                <w:rPr>
                  <w:noProof/>
                  <w:rPrChange w:id="271" w:author="Marek Hajduczenia" w:date="2024-08-26T13:14:00Z">
                    <w:rPr>
                      <w:noProof/>
                      <w:highlight w:val="yellow"/>
                    </w:rPr>
                  </w:rPrChange>
                </w:rPr>
                <w:delInstrText xml:space="preserve"> REF _Ref327539970 \w \h  \* MERGEFORMAT </w:delInstrText>
              </w:r>
              <w:r w:rsidR="000F2570" w:rsidRPr="00980524" w:rsidDel="00980524">
                <w:rPr>
                  <w:noProof/>
                  <w:rPrChange w:id="272" w:author="Marek Hajduczenia" w:date="2024-08-26T13:14:00Z">
                    <w:rPr>
                      <w:noProof/>
                    </w:rPr>
                  </w:rPrChange>
                </w:rPr>
              </w:r>
              <w:r w:rsidR="000F2570" w:rsidRPr="00980524" w:rsidDel="00980524">
                <w:rPr>
                  <w:noProof/>
                  <w:rPrChange w:id="273" w:author="Marek Hajduczenia" w:date="2024-08-26T13:14:00Z">
                    <w:rPr>
                      <w:noProof/>
                      <w:highlight w:val="yellow"/>
                    </w:rPr>
                  </w:rPrChange>
                </w:rPr>
                <w:fldChar w:fldCharType="separate"/>
              </w:r>
              <w:r w:rsidR="00515044" w:rsidRPr="00980524" w:rsidDel="00980524">
                <w:rPr>
                  <w:noProof/>
                  <w:rPrChange w:id="274" w:author="Marek Hajduczenia" w:date="2024-08-26T13:14:00Z">
                    <w:rPr>
                      <w:noProof/>
                      <w:highlight w:val="yellow"/>
                    </w:rPr>
                  </w:rPrChange>
                </w:rPr>
                <w:delText>7.2.2.3.3</w:delText>
              </w:r>
              <w:r w:rsidR="000F2570" w:rsidRPr="00980524" w:rsidDel="00980524">
                <w:rPr>
                  <w:noProof/>
                  <w:rPrChange w:id="275" w:author="Marek Hajduczenia" w:date="2024-08-26T13:14:00Z">
                    <w:rPr>
                      <w:noProof/>
                      <w:highlight w:val="yellow"/>
                    </w:rPr>
                  </w:rPrChange>
                </w:rPr>
                <w:fldChar w:fldCharType="end"/>
              </w:r>
            </w:del>
          </w:p>
        </w:tc>
        <w:tc>
          <w:tcPr>
            <w:tcW w:w="5246" w:type="dxa"/>
            <w:shd w:val="clear" w:color="auto" w:fill="auto"/>
            <w:vAlign w:val="center"/>
          </w:tcPr>
          <w:p w14:paraId="56549A76" w14:textId="77777777" w:rsidR="00862E4A" w:rsidRPr="00980524" w:rsidRDefault="00862E4A" w:rsidP="00D202C2">
            <w:pPr>
              <w:pStyle w:val="IEEEStdsParagraph"/>
              <w:numPr>
                <w:ilvl w:val="0"/>
                <w:numId w:val="38"/>
              </w:numPr>
              <w:spacing w:before="240" w:after="0"/>
              <w:jc w:val="left"/>
              <w:rPr>
                <w:noProof/>
                <w:rPrChange w:id="276" w:author="Marek Hajduczenia" w:date="2024-08-26T13:14:00Z">
                  <w:rPr>
                    <w:i/>
                    <w:iCs/>
                    <w:noProof/>
                    <w:highlight w:val="yellow"/>
                  </w:rPr>
                </w:rPrChange>
              </w:rPr>
            </w:pPr>
            <w:r w:rsidRPr="00980524">
              <w:rPr>
                <w:noProof/>
                <w:rPrChange w:id="277" w:author="Marek Hajduczenia" w:date="2024-08-26T13:14:00Z">
                  <w:rPr>
                    <w:noProof/>
                    <w:highlight w:val="yellow"/>
                  </w:rPr>
                </w:rPrChange>
              </w:rPr>
              <w:t>When the Source Address Admission Control is enabled for the given UNI, ONU drops any frame received from the ONU UNI port if the MAC Source Address for such a frame is not present in the MAC address admission control table on the ONU</w:t>
            </w:r>
            <w:r w:rsidR="0040749F" w:rsidRPr="00980524">
              <w:rPr>
                <w:noProof/>
                <w:rPrChange w:id="278" w:author="Marek Hajduczenia" w:date="2024-08-26T13:14:00Z">
                  <w:rPr>
                    <w:noProof/>
                    <w:highlight w:val="yellow"/>
                  </w:rPr>
                </w:rPrChange>
              </w:rPr>
              <w:t>.</w:t>
            </w:r>
          </w:p>
        </w:tc>
        <w:tc>
          <w:tcPr>
            <w:tcW w:w="1352" w:type="dxa"/>
            <w:shd w:val="clear" w:color="auto" w:fill="auto"/>
            <w:vAlign w:val="center"/>
          </w:tcPr>
          <w:p w14:paraId="06B6947C" w14:textId="77777777" w:rsidR="00862E4A" w:rsidRPr="00980524" w:rsidRDefault="00862E4A" w:rsidP="00D202C2">
            <w:pPr>
              <w:pStyle w:val="IEEEStdsParagraph"/>
              <w:numPr>
                <w:ilvl w:val="0"/>
                <w:numId w:val="38"/>
              </w:numPr>
              <w:spacing w:before="240" w:after="0"/>
              <w:jc w:val="center"/>
              <w:rPr>
                <w:noProof/>
                <w:szCs w:val="22"/>
                <w:rPrChange w:id="279" w:author="Marek Hajduczenia" w:date="2024-08-26T13:14:00Z">
                  <w:rPr>
                    <w:i/>
                    <w:iCs/>
                    <w:noProof/>
                    <w:szCs w:val="22"/>
                    <w:highlight w:val="yellow"/>
                  </w:rPr>
                </w:rPrChange>
              </w:rPr>
            </w:pPr>
            <w:r w:rsidRPr="00980524">
              <w:rPr>
                <w:noProof/>
                <w:szCs w:val="22"/>
                <w:rPrChange w:id="280" w:author="Marek Hajduczenia" w:date="2024-08-26T13:14:00Z">
                  <w:rPr>
                    <w:noProof/>
                    <w:szCs w:val="22"/>
                    <w:highlight w:val="yellow"/>
                  </w:rPr>
                </w:rPrChange>
              </w:rPr>
              <w:t>M</w:t>
            </w:r>
          </w:p>
        </w:tc>
        <w:tc>
          <w:tcPr>
            <w:tcW w:w="917" w:type="dxa"/>
            <w:shd w:val="clear" w:color="auto" w:fill="auto"/>
            <w:vAlign w:val="center"/>
          </w:tcPr>
          <w:p w14:paraId="256B16F1" w14:textId="77777777" w:rsidR="00862E4A" w:rsidRPr="00980524" w:rsidRDefault="00EF7A5B" w:rsidP="00D202C2">
            <w:pPr>
              <w:pStyle w:val="IEEEStdsParagraph"/>
              <w:numPr>
                <w:ilvl w:val="0"/>
                <w:numId w:val="38"/>
              </w:numPr>
              <w:spacing w:before="240" w:after="0"/>
              <w:jc w:val="left"/>
              <w:rPr>
                <w:noProof/>
                <w:rPrChange w:id="281" w:author="Marek Hajduczenia" w:date="2024-08-26T13:14:00Z">
                  <w:rPr>
                    <w:i/>
                    <w:iCs/>
                    <w:noProof/>
                    <w:highlight w:val="yellow"/>
                  </w:rPr>
                </w:rPrChange>
              </w:rPr>
            </w:pPr>
            <w:r w:rsidRPr="00980524">
              <w:rPr>
                <w:noProof/>
                <w:rPrChange w:id="282" w:author="Marek Hajduczenia" w:date="2024-08-26T13:14:00Z">
                  <w:rPr>
                    <w:noProof/>
                    <w:highlight w:val="yellow"/>
                  </w:rPr>
                </w:rPrChange>
              </w:rPr>
              <w:t>[   ] </w:t>
            </w:r>
            <w:r w:rsidR="00862E4A" w:rsidRPr="00980524">
              <w:rPr>
                <w:noProof/>
                <w:rPrChange w:id="283" w:author="Marek Hajduczenia" w:date="2024-08-26T13:14:00Z">
                  <w:rPr>
                    <w:noProof/>
                    <w:highlight w:val="yellow"/>
                  </w:rPr>
                </w:rPrChange>
              </w:rPr>
              <w:t>Yes</w:t>
            </w:r>
          </w:p>
        </w:tc>
      </w:tr>
    </w:tbl>
    <w:p w14:paraId="1555CEE4" w14:textId="2EDB7606" w:rsidR="002A4D9A" w:rsidRPr="00B058ED" w:rsidRDefault="00B058ED" w:rsidP="00B058ED">
      <w:pPr>
        <w:rPr>
          <w:b/>
          <w:noProof/>
        </w:rPr>
      </w:pPr>
      <w:bookmarkStart w:id="284" w:name="_Toc351404570"/>
      <w:bookmarkStart w:id="285" w:name="_Toc359764527"/>
      <w:bookmarkStart w:id="286" w:name="_Toc175226742"/>
      <w:r>
        <w:rPr>
          <w:b/>
          <w:noProof/>
        </w:rPr>
        <w:t xml:space="preserve">4A.2.14 </w:t>
      </w:r>
      <w:r w:rsidR="002A4D9A" w:rsidRPr="00B058ED">
        <w:rPr>
          <w:b/>
          <w:noProof/>
        </w:rPr>
        <w:t>ONU tunneling modes</w:t>
      </w:r>
      <w:bookmarkEnd w:id="284"/>
      <w:bookmarkEnd w:id="285"/>
      <w:bookmarkEnd w:id="286"/>
    </w:p>
    <w:tbl>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4"/>
        <w:gridCol w:w="2684"/>
        <w:gridCol w:w="1413"/>
        <w:gridCol w:w="5277"/>
        <w:gridCol w:w="1357"/>
        <w:gridCol w:w="917"/>
      </w:tblGrid>
      <w:tr w:rsidR="002A4D9A" w:rsidRPr="00514A47" w14:paraId="3F6FE822" w14:textId="77777777" w:rsidTr="00A701A7">
        <w:trPr>
          <w:cantSplit/>
          <w:tblHeader/>
        </w:trPr>
        <w:tc>
          <w:tcPr>
            <w:tcW w:w="1534" w:type="dxa"/>
            <w:shd w:val="clear" w:color="auto" w:fill="auto"/>
            <w:vAlign w:val="center"/>
          </w:tcPr>
          <w:p w14:paraId="17EEB668" w14:textId="77777777" w:rsidR="002A4D9A" w:rsidRPr="00514A47" w:rsidRDefault="002A4D9A" w:rsidP="00D202C2">
            <w:pPr>
              <w:pStyle w:val="IEEEStdsParagraph"/>
              <w:spacing w:after="0"/>
              <w:jc w:val="center"/>
              <w:rPr>
                <w:b/>
                <w:noProof/>
                <w:szCs w:val="22"/>
              </w:rPr>
            </w:pPr>
            <w:r w:rsidRPr="00514A47">
              <w:rPr>
                <w:b/>
                <w:noProof/>
                <w:szCs w:val="22"/>
              </w:rPr>
              <w:t>Item</w:t>
            </w:r>
          </w:p>
        </w:tc>
        <w:tc>
          <w:tcPr>
            <w:tcW w:w="2684" w:type="dxa"/>
            <w:shd w:val="clear" w:color="auto" w:fill="auto"/>
            <w:vAlign w:val="center"/>
          </w:tcPr>
          <w:p w14:paraId="3BD86263" w14:textId="77777777" w:rsidR="002A4D9A" w:rsidRPr="00514A47" w:rsidRDefault="002A4D9A" w:rsidP="00D202C2">
            <w:pPr>
              <w:pStyle w:val="IEEEStdsParagraph"/>
              <w:spacing w:after="0"/>
              <w:jc w:val="center"/>
              <w:rPr>
                <w:b/>
                <w:noProof/>
                <w:szCs w:val="22"/>
              </w:rPr>
            </w:pPr>
            <w:r w:rsidRPr="00514A47">
              <w:rPr>
                <w:b/>
                <w:noProof/>
                <w:szCs w:val="22"/>
              </w:rPr>
              <w:t>Description</w:t>
            </w:r>
          </w:p>
        </w:tc>
        <w:tc>
          <w:tcPr>
            <w:tcW w:w="1413" w:type="dxa"/>
            <w:shd w:val="clear" w:color="auto" w:fill="auto"/>
            <w:vAlign w:val="center"/>
          </w:tcPr>
          <w:p w14:paraId="7743490D" w14:textId="77777777" w:rsidR="002A4D9A" w:rsidRPr="00514A47" w:rsidRDefault="002A4D9A" w:rsidP="00D202C2">
            <w:pPr>
              <w:pStyle w:val="IEEEStdsParagraph"/>
              <w:spacing w:after="0"/>
              <w:jc w:val="center"/>
              <w:rPr>
                <w:b/>
                <w:noProof/>
                <w:szCs w:val="22"/>
              </w:rPr>
            </w:pPr>
            <w:r w:rsidRPr="00514A47">
              <w:rPr>
                <w:b/>
                <w:noProof/>
                <w:szCs w:val="22"/>
              </w:rPr>
              <w:t>Subclause</w:t>
            </w:r>
          </w:p>
        </w:tc>
        <w:tc>
          <w:tcPr>
            <w:tcW w:w="5277" w:type="dxa"/>
            <w:shd w:val="clear" w:color="auto" w:fill="auto"/>
            <w:vAlign w:val="center"/>
          </w:tcPr>
          <w:p w14:paraId="6B5676CC" w14:textId="77777777" w:rsidR="002A4D9A" w:rsidRPr="00514A47" w:rsidRDefault="002A4D9A" w:rsidP="00D202C2">
            <w:pPr>
              <w:pStyle w:val="IEEEStdsParagraph"/>
              <w:spacing w:after="0"/>
              <w:jc w:val="center"/>
              <w:rPr>
                <w:b/>
                <w:noProof/>
                <w:szCs w:val="22"/>
              </w:rPr>
            </w:pPr>
            <w:r w:rsidRPr="00514A47">
              <w:rPr>
                <w:b/>
                <w:noProof/>
                <w:szCs w:val="22"/>
              </w:rPr>
              <w:t>Value/Comment</w:t>
            </w:r>
          </w:p>
        </w:tc>
        <w:tc>
          <w:tcPr>
            <w:tcW w:w="1357" w:type="dxa"/>
            <w:shd w:val="clear" w:color="auto" w:fill="auto"/>
            <w:vAlign w:val="center"/>
          </w:tcPr>
          <w:p w14:paraId="6F1872B5" w14:textId="77777777" w:rsidR="002A4D9A" w:rsidRPr="00514A47" w:rsidRDefault="002A4D9A" w:rsidP="00D202C2">
            <w:pPr>
              <w:pStyle w:val="IEEEStdsParagraph"/>
              <w:spacing w:after="0"/>
              <w:jc w:val="center"/>
              <w:rPr>
                <w:b/>
                <w:noProof/>
                <w:szCs w:val="22"/>
              </w:rPr>
            </w:pPr>
            <w:r w:rsidRPr="00514A47">
              <w:rPr>
                <w:b/>
                <w:noProof/>
                <w:szCs w:val="22"/>
              </w:rPr>
              <w:t>Status</w:t>
            </w:r>
          </w:p>
        </w:tc>
        <w:tc>
          <w:tcPr>
            <w:tcW w:w="917" w:type="dxa"/>
            <w:shd w:val="clear" w:color="auto" w:fill="auto"/>
            <w:vAlign w:val="center"/>
          </w:tcPr>
          <w:p w14:paraId="17F57AAC" w14:textId="77777777" w:rsidR="002A4D9A" w:rsidRPr="00514A47" w:rsidRDefault="002A4D9A" w:rsidP="00D202C2">
            <w:pPr>
              <w:pStyle w:val="IEEEStdsParagraph"/>
              <w:spacing w:after="0"/>
              <w:jc w:val="center"/>
              <w:rPr>
                <w:b/>
                <w:noProof/>
                <w:szCs w:val="22"/>
              </w:rPr>
            </w:pPr>
            <w:r w:rsidRPr="00514A47">
              <w:rPr>
                <w:b/>
                <w:noProof/>
                <w:szCs w:val="22"/>
              </w:rPr>
              <w:t>Support</w:t>
            </w:r>
          </w:p>
        </w:tc>
      </w:tr>
      <w:tr w:rsidR="00EE6D54" w:rsidRPr="00514A47" w14:paraId="2E12CDAC" w14:textId="77777777" w:rsidTr="00A701A7">
        <w:trPr>
          <w:cantSplit/>
        </w:trPr>
        <w:tc>
          <w:tcPr>
            <w:tcW w:w="1534" w:type="dxa"/>
            <w:shd w:val="clear" w:color="auto" w:fill="auto"/>
            <w:vAlign w:val="center"/>
          </w:tcPr>
          <w:p w14:paraId="43293D6A" w14:textId="5B9D0EB5" w:rsidR="00EE6D54" w:rsidRPr="00514A47" w:rsidRDefault="00971EA9" w:rsidP="00D202C2">
            <w:pPr>
              <w:spacing w:before="0"/>
              <w:rPr>
                <w:noProof/>
              </w:rPr>
            </w:pPr>
            <w:r w:rsidRPr="00514A47">
              <w:rPr>
                <w:noProof/>
              </w:rPr>
              <w:t>U-</w:t>
            </w:r>
            <w:r w:rsidR="00EE6D54" w:rsidRPr="00514A47">
              <w:rPr>
                <w:noProof/>
              </w:rPr>
              <w:t>UTM0</w:t>
            </w:r>
          </w:p>
        </w:tc>
        <w:tc>
          <w:tcPr>
            <w:tcW w:w="2684" w:type="dxa"/>
            <w:shd w:val="clear" w:color="auto" w:fill="auto"/>
            <w:vAlign w:val="center"/>
          </w:tcPr>
          <w:p w14:paraId="2025D5EA" w14:textId="77777777" w:rsidR="00EE6D54" w:rsidRPr="00514A47" w:rsidRDefault="00EE6D54" w:rsidP="00D202C2">
            <w:pPr>
              <w:spacing w:before="0"/>
              <w:jc w:val="left"/>
              <w:rPr>
                <w:noProof/>
              </w:rPr>
            </w:pPr>
            <w:r w:rsidRPr="00514A47">
              <w:rPr>
                <w:noProof/>
              </w:rPr>
              <w:t>Implements ONU tunneling modes</w:t>
            </w:r>
          </w:p>
        </w:tc>
        <w:tc>
          <w:tcPr>
            <w:tcW w:w="1413" w:type="dxa"/>
            <w:shd w:val="clear" w:color="auto" w:fill="auto"/>
            <w:vAlign w:val="center"/>
          </w:tcPr>
          <w:p w14:paraId="668C33A5" w14:textId="785B5D52" w:rsidR="00EE6D54" w:rsidRPr="00514A47" w:rsidRDefault="000F2570" w:rsidP="00D202C2">
            <w:pPr>
              <w:spacing w:before="0"/>
              <w:rPr>
                <w:noProof/>
              </w:rPr>
            </w:pPr>
            <w:r w:rsidRPr="00514A47">
              <w:rPr>
                <w:noProof/>
              </w:rPr>
              <w:fldChar w:fldCharType="begin" w:fldLock="1"/>
            </w:r>
            <w:r w:rsidRPr="00514A47">
              <w:rPr>
                <w:noProof/>
              </w:rPr>
              <w:instrText xml:space="preserve"> REF _Ref276383127 \h  \* MERGEFORMAT </w:instrText>
            </w:r>
            <w:r w:rsidRPr="00514A47">
              <w:rPr>
                <w:noProof/>
              </w:rPr>
            </w:r>
            <w:r w:rsidRPr="00514A47">
              <w:rPr>
                <w:noProof/>
              </w:rPr>
              <w:fldChar w:fldCharType="separate"/>
            </w:r>
            <w:r w:rsidR="0081131D" w:rsidRPr="00514A47">
              <w:rPr>
                <w:noProof/>
              </w:rPr>
              <w:fldChar w:fldCharType="begin"/>
            </w:r>
            <w:r w:rsidR="0081131D" w:rsidRPr="00514A47">
              <w:rPr>
                <w:noProof/>
              </w:rPr>
              <w:instrText xml:space="preserve"> REF _Ref80868367 \h </w:instrText>
            </w:r>
            <w:r w:rsidR="00514A47">
              <w:rPr>
                <w:noProof/>
              </w:rPr>
              <w:instrText xml:space="preserve"> \* MERGEFORMAT </w:instrText>
            </w:r>
            <w:r w:rsidR="0081131D" w:rsidRPr="00514A47">
              <w:rPr>
                <w:noProof/>
              </w:rPr>
            </w:r>
            <w:r w:rsidR="0081131D" w:rsidRPr="00514A47">
              <w:rPr>
                <w:noProof/>
              </w:rPr>
              <w:fldChar w:fldCharType="separate"/>
            </w:r>
            <w:r w:rsidR="00A8106B">
              <w:t xml:space="preserve">Table </w:t>
            </w:r>
            <w:r w:rsidR="00A8106B">
              <w:rPr>
                <w:noProof/>
              </w:rPr>
              <w:t>5</w:t>
            </w:r>
            <w:r w:rsidR="00A8106B">
              <w:rPr>
                <w:noProof/>
              </w:rPr>
              <w:noBreakHyphen/>
              <w:t>1</w:t>
            </w:r>
            <w:r w:rsidR="0081131D" w:rsidRPr="00514A47">
              <w:rPr>
                <w:noProof/>
              </w:rPr>
              <w:fldChar w:fldCharType="end"/>
            </w:r>
            <w:r w:rsidRPr="00514A47">
              <w:rPr>
                <w:noProof/>
              </w:rPr>
              <w:fldChar w:fldCharType="end"/>
            </w:r>
          </w:p>
        </w:tc>
        <w:tc>
          <w:tcPr>
            <w:tcW w:w="5277" w:type="dxa"/>
            <w:shd w:val="clear" w:color="auto" w:fill="auto"/>
            <w:vAlign w:val="center"/>
          </w:tcPr>
          <w:p w14:paraId="2BA61F47" w14:textId="1BB7FC3D" w:rsidR="00EE6D54" w:rsidRPr="00514A47" w:rsidRDefault="00EE6D54" w:rsidP="00980524">
            <w:pPr>
              <w:spacing w:before="0"/>
              <w:jc w:val="left"/>
              <w:rPr>
                <w:noProof/>
              </w:rPr>
            </w:pPr>
            <w:r w:rsidRPr="00514A47">
              <w:rPr>
                <w:noProof/>
              </w:rPr>
              <w:t xml:space="preserve">ONU implements ONU tunneling modes per </w:t>
            </w:r>
            <w:ins w:id="287" w:author="Marek Hajduczenia" w:date="2024-08-26T13:22:00Z">
              <w:r w:rsidR="00980524">
                <w:rPr>
                  <w:noProof/>
                </w:rPr>
                <w:fldChar w:fldCharType="begin"/>
              </w:r>
              <w:r w:rsidR="00980524">
                <w:rPr>
                  <w:noProof/>
                </w:rPr>
                <w:instrText xml:space="preserve"> REF _Ref164842505 \w \h </w:instrText>
              </w:r>
            </w:ins>
            <w:r w:rsidR="00980524">
              <w:rPr>
                <w:noProof/>
              </w:rPr>
            </w:r>
            <w:r w:rsidR="00980524">
              <w:rPr>
                <w:noProof/>
              </w:rPr>
              <w:fldChar w:fldCharType="separate"/>
            </w:r>
            <w:ins w:id="288" w:author="Marek Hajduczenia" w:date="2024-08-26T13:22:00Z">
              <w:r w:rsidR="00980524">
                <w:rPr>
                  <w:noProof/>
                </w:rPr>
                <w:t>7.3</w:t>
              </w:r>
              <w:r w:rsidR="00980524">
                <w:rPr>
                  <w:noProof/>
                </w:rPr>
                <w:fldChar w:fldCharType="end"/>
              </w:r>
            </w:ins>
            <w:del w:id="289" w:author="Marek Hajduczenia" w:date="2024-08-26T13:22:00Z">
              <w:r w:rsidR="000F2570" w:rsidRPr="00514A47" w:rsidDel="00980524">
                <w:rPr>
                  <w:noProof/>
                </w:rPr>
                <w:fldChar w:fldCharType="begin" w:fldLock="1"/>
              </w:r>
              <w:r w:rsidR="000F2570" w:rsidRPr="00514A47" w:rsidDel="00980524">
                <w:rPr>
                  <w:noProof/>
                </w:rPr>
                <w:delInstrText xml:space="preserve"> REF _Ref297212263 \w \h  \* MERGEFORMAT </w:delInstrText>
              </w:r>
              <w:r w:rsidR="000F2570" w:rsidRPr="00514A47" w:rsidDel="00980524">
                <w:rPr>
                  <w:noProof/>
                </w:rPr>
              </w:r>
              <w:r w:rsidR="000F2570" w:rsidRPr="00514A47" w:rsidDel="00980524">
                <w:rPr>
                  <w:noProof/>
                </w:rPr>
                <w:fldChar w:fldCharType="separate"/>
              </w:r>
              <w:r w:rsidR="00515044" w:rsidRPr="00514A47" w:rsidDel="00980524">
                <w:rPr>
                  <w:noProof/>
                </w:rPr>
                <w:delText>7.3.2</w:delText>
              </w:r>
              <w:r w:rsidR="000F2570" w:rsidRPr="00514A47" w:rsidDel="00980524">
                <w:rPr>
                  <w:noProof/>
                </w:rPr>
                <w:fldChar w:fldCharType="end"/>
              </w:r>
            </w:del>
            <w:r w:rsidR="0040749F" w:rsidRPr="00514A47">
              <w:rPr>
                <w:noProof/>
              </w:rPr>
              <w:t>.</w:t>
            </w:r>
          </w:p>
        </w:tc>
        <w:tc>
          <w:tcPr>
            <w:tcW w:w="1357" w:type="dxa"/>
            <w:shd w:val="clear" w:color="auto" w:fill="auto"/>
            <w:vAlign w:val="center"/>
          </w:tcPr>
          <w:p w14:paraId="1F0AB492" w14:textId="77777777" w:rsidR="00EE6D54" w:rsidRPr="00514A47" w:rsidRDefault="00EE6D54" w:rsidP="00D202C2">
            <w:pPr>
              <w:pStyle w:val="IEEEStdsParagraph"/>
              <w:spacing w:after="0"/>
              <w:jc w:val="center"/>
              <w:rPr>
                <w:noProof/>
              </w:rPr>
            </w:pPr>
            <w:r w:rsidRPr="00514A47">
              <w:rPr>
                <w:noProof/>
              </w:rPr>
              <w:t>M</w:t>
            </w:r>
          </w:p>
        </w:tc>
        <w:tc>
          <w:tcPr>
            <w:tcW w:w="917" w:type="dxa"/>
            <w:shd w:val="clear" w:color="auto" w:fill="auto"/>
            <w:vAlign w:val="center"/>
          </w:tcPr>
          <w:p w14:paraId="78BE0D57" w14:textId="77777777" w:rsidR="00EE6D54" w:rsidRPr="00514A47" w:rsidRDefault="00EF7A5B" w:rsidP="00D202C2">
            <w:pPr>
              <w:pStyle w:val="IEEEStdsParagraph"/>
              <w:spacing w:after="0"/>
              <w:jc w:val="left"/>
              <w:rPr>
                <w:noProof/>
              </w:rPr>
            </w:pPr>
            <w:r w:rsidRPr="00514A47">
              <w:rPr>
                <w:noProof/>
              </w:rPr>
              <w:t>[   ] </w:t>
            </w:r>
            <w:r w:rsidR="00EE6D54" w:rsidRPr="00514A47">
              <w:rPr>
                <w:noProof/>
              </w:rPr>
              <w:t>Yes</w:t>
            </w:r>
          </w:p>
        </w:tc>
      </w:tr>
      <w:tr w:rsidR="00EE6D54" w:rsidRPr="00514A47" w14:paraId="7DF8FB3C" w14:textId="77777777" w:rsidTr="00A701A7">
        <w:trPr>
          <w:cantSplit/>
        </w:trPr>
        <w:tc>
          <w:tcPr>
            <w:tcW w:w="1534" w:type="dxa"/>
            <w:shd w:val="clear" w:color="auto" w:fill="auto"/>
            <w:vAlign w:val="center"/>
          </w:tcPr>
          <w:p w14:paraId="22691E1F" w14:textId="3C927CE4" w:rsidR="00EE6D54" w:rsidRPr="00980524" w:rsidRDefault="00971EA9" w:rsidP="00D202C2">
            <w:pPr>
              <w:spacing w:before="0"/>
              <w:rPr>
                <w:noProof/>
                <w:rPrChange w:id="290" w:author="Marek Hajduczenia" w:date="2024-08-26T13:15:00Z">
                  <w:rPr>
                    <w:i/>
                    <w:iCs/>
                    <w:noProof/>
                    <w:highlight w:val="yellow"/>
                  </w:rPr>
                </w:rPrChange>
              </w:rPr>
            </w:pPr>
            <w:r w:rsidRPr="00980524">
              <w:rPr>
                <w:noProof/>
                <w:rPrChange w:id="291" w:author="Marek Hajduczenia" w:date="2024-08-26T13:15:00Z">
                  <w:rPr>
                    <w:noProof/>
                    <w:highlight w:val="yellow"/>
                  </w:rPr>
                </w:rPrChange>
              </w:rPr>
              <w:t>U-</w:t>
            </w:r>
            <w:r w:rsidR="00EE6D54" w:rsidRPr="00980524">
              <w:rPr>
                <w:noProof/>
                <w:rPrChange w:id="292" w:author="Marek Hajduczenia" w:date="2024-08-26T13:15:00Z">
                  <w:rPr>
                    <w:noProof/>
                    <w:highlight w:val="yellow"/>
                  </w:rPr>
                </w:rPrChange>
              </w:rPr>
              <w:t xml:space="preserve">UTM1a </w:t>
            </w:r>
          </w:p>
        </w:tc>
        <w:tc>
          <w:tcPr>
            <w:tcW w:w="2684" w:type="dxa"/>
            <w:shd w:val="clear" w:color="auto" w:fill="auto"/>
            <w:vAlign w:val="center"/>
          </w:tcPr>
          <w:p w14:paraId="35B54E8C" w14:textId="77777777" w:rsidR="00EE6D54" w:rsidRPr="00980524" w:rsidRDefault="0040749F" w:rsidP="00D202C2">
            <w:pPr>
              <w:spacing w:before="0"/>
              <w:jc w:val="left"/>
              <w:rPr>
                <w:noProof/>
                <w:rPrChange w:id="293" w:author="Marek Hajduczenia" w:date="2024-08-26T13:15:00Z">
                  <w:rPr>
                    <w:i/>
                    <w:iCs/>
                    <w:noProof/>
                    <w:highlight w:val="yellow"/>
                  </w:rPr>
                </w:rPrChange>
              </w:rPr>
            </w:pPr>
            <w:r w:rsidRPr="00980524">
              <w:rPr>
                <w:noProof/>
                <w:rPrChange w:id="294" w:author="Marek Hajduczenia" w:date="2024-08-26T13:15:00Z">
                  <w:rPr>
                    <w:noProof/>
                    <w:highlight w:val="yellow"/>
                  </w:rPr>
                </w:rPrChange>
              </w:rPr>
              <w:t>S</w:t>
            </w:r>
            <w:r w:rsidR="00EE6D54" w:rsidRPr="00980524">
              <w:rPr>
                <w:noProof/>
                <w:rPrChange w:id="295" w:author="Marek Hajduczenia" w:date="2024-08-26T13:15:00Z">
                  <w:rPr>
                    <w:noProof/>
                    <w:highlight w:val="yellow"/>
                  </w:rPr>
                </w:rPrChange>
              </w:rPr>
              <w:t xml:space="preserve">upport </w:t>
            </w:r>
            <w:r w:rsidR="00F819CD" w:rsidRPr="00980524">
              <w:rPr>
                <w:noProof/>
                <w:rPrChange w:id="296" w:author="Marek Hajduczenia" w:date="2024-08-26T13:15:00Z">
                  <w:rPr>
                    <w:noProof/>
                    <w:highlight w:val="yellow"/>
                  </w:rPr>
                </w:rPrChange>
              </w:rPr>
              <w:t>t</w:t>
            </w:r>
            <w:r w:rsidR="00EE6D54" w:rsidRPr="00980524">
              <w:rPr>
                <w:noProof/>
                <w:rPrChange w:id="297" w:author="Marek Hajduczenia" w:date="2024-08-26T13:15:00Z">
                  <w:rPr>
                    <w:noProof/>
                    <w:highlight w:val="yellow"/>
                  </w:rPr>
                </w:rPrChange>
              </w:rPr>
              <w:t>unneling modes</w:t>
            </w:r>
          </w:p>
        </w:tc>
        <w:tc>
          <w:tcPr>
            <w:tcW w:w="1413" w:type="dxa"/>
            <w:shd w:val="clear" w:color="auto" w:fill="auto"/>
            <w:vAlign w:val="center"/>
          </w:tcPr>
          <w:p w14:paraId="07932F0C" w14:textId="5FFD1ED0" w:rsidR="00EE6D54" w:rsidRPr="00980524" w:rsidRDefault="00980524" w:rsidP="00D202C2">
            <w:pPr>
              <w:spacing w:before="0"/>
              <w:rPr>
                <w:noProof/>
                <w:rPrChange w:id="298" w:author="Marek Hajduczenia" w:date="2024-08-26T13:15:00Z">
                  <w:rPr>
                    <w:i/>
                    <w:iCs/>
                    <w:noProof/>
                    <w:highlight w:val="yellow"/>
                  </w:rPr>
                </w:rPrChange>
              </w:rPr>
            </w:pPr>
            <w:ins w:id="299" w:author="Marek Hajduczenia" w:date="2024-08-26T13:22:00Z">
              <w:r>
                <w:rPr>
                  <w:noProof/>
                </w:rPr>
                <w:fldChar w:fldCharType="begin"/>
              </w:r>
              <w:r>
                <w:rPr>
                  <w:noProof/>
                </w:rPr>
                <w:instrText xml:space="preserve"> REF _Ref164842505 \w \h </w:instrText>
              </w:r>
            </w:ins>
            <w:r>
              <w:rPr>
                <w:noProof/>
              </w:rPr>
            </w:r>
            <w:r>
              <w:rPr>
                <w:noProof/>
              </w:rPr>
              <w:fldChar w:fldCharType="separate"/>
            </w:r>
            <w:ins w:id="300" w:author="Marek Hajduczenia" w:date="2024-08-26T13:22:00Z">
              <w:r>
                <w:rPr>
                  <w:noProof/>
                </w:rPr>
                <w:t>7.3</w:t>
              </w:r>
              <w:r>
                <w:rPr>
                  <w:noProof/>
                </w:rPr>
                <w:fldChar w:fldCharType="end"/>
              </w:r>
            </w:ins>
            <w:del w:id="301" w:author="Marek Hajduczenia" w:date="2024-08-26T13:22:00Z">
              <w:r w:rsidR="000F2570" w:rsidRPr="00980524" w:rsidDel="00980524">
                <w:rPr>
                  <w:noProof/>
                  <w:rPrChange w:id="302" w:author="Marek Hajduczenia" w:date="2024-08-26T13:15:00Z">
                    <w:rPr>
                      <w:noProof/>
                      <w:highlight w:val="yellow"/>
                    </w:rPr>
                  </w:rPrChange>
                </w:rPr>
                <w:fldChar w:fldCharType="begin" w:fldLock="1"/>
              </w:r>
              <w:r w:rsidR="000F2570" w:rsidRPr="00980524" w:rsidDel="00980524">
                <w:rPr>
                  <w:noProof/>
                  <w:rPrChange w:id="303" w:author="Marek Hajduczenia" w:date="2024-08-26T13:15:00Z">
                    <w:rPr>
                      <w:noProof/>
                      <w:highlight w:val="yellow"/>
                    </w:rPr>
                  </w:rPrChange>
                </w:rPr>
                <w:delInstrText xml:space="preserve"> REF _Ref297212263 \w \h  \* MERGEFORMAT </w:delInstrText>
              </w:r>
              <w:r w:rsidR="000F2570" w:rsidRPr="00980524" w:rsidDel="00980524">
                <w:rPr>
                  <w:noProof/>
                  <w:rPrChange w:id="304" w:author="Marek Hajduczenia" w:date="2024-08-26T13:15:00Z">
                    <w:rPr>
                      <w:noProof/>
                    </w:rPr>
                  </w:rPrChange>
                </w:rPr>
              </w:r>
              <w:r w:rsidR="000F2570" w:rsidRPr="00980524" w:rsidDel="00980524">
                <w:rPr>
                  <w:noProof/>
                  <w:rPrChange w:id="305" w:author="Marek Hajduczenia" w:date="2024-08-26T13:15:00Z">
                    <w:rPr>
                      <w:noProof/>
                      <w:highlight w:val="yellow"/>
                    </w:rPr>
                  </w:rPrChange>
                </w:rPr>
                <w:fldChar w:fldCharType="separate"/>
              </w:r>
              <w:r w:rsidR="00515044" w:rsidRPr="00980524" w:rsidDel="00980524">
                <w:rPr>
                  <w:noProof/>
                  <w:rPrChange w:id="306" w:author="Marek Hajduczenia" w:date="2024-08-26T13:15:00Z">
                    <w:rPr>
                      <w:noProof/>
                      <w:highlight w:val="yellow"/>
                    </w:rPr>
                  </w:rPrChange>
                </w:rPr>
                <w:delText>7.3.2</w:delText>
              </w:r>
              <w:r w:rsidR="000F2570" w:rsidRPr="00980524" w:rsidDel="00980524">
                <w:rPr>
                  <w:noProof/>
                  <w:rPrChange w:id="307" w:author="Marek Hajduczenia" w:date="2024-08-26T13:15:00Z">
                    <w:rPr>
                      <w:noProof/>
                      <w:highlight w:val="yellow"/>
                    </w:rPr>
                  </w:rPrChange>
                </w:rPr>
                <w:fldChar w:fldCharType="end"/>
              </w:r>
            </w:del>
          </w:p>
        </w:tc>
        <w:tc>
          <w:tcPr>
            <w:tcW w:w="5277" w:type="dxa"/>
            <w:shd w:val="clear" w:color="auto" w:fill="auto"/>
            <w:vAlign w:val="center"/>
          </w:tcPr>
          <w:p w14:paraId="34809F33" w14:textId="0CF73EC8" w:rsidR="00EE6D54" w:rsidRPr="00980524" w:rsidRDefault="00EE6D54" w:rsidP="00980524">
            <w:pPr>
              <w:spacing w:before="0"/>
              <w:jc w:val="left"/>
              <w:rPr>
                <w:noProof/>
                <w:rPrChange w:id="308" w:author="Marek Hajduczenia" w:date="2024-08-26T13:15:00Z">
                  <w:rPr>
                    <w:i/>
                    <w:iCs/>
                    <w:noProof/>
                    <w:highlight w:val="yellow"/>
                  </w:rPr>
                </w:rPrChange>
              </w:rPr>
            </w:pPr>
            <w:r w:rsidRPr="00980524">
              <w:rPr>
                <w:noProof/>
                <w:rPrChange w:id="309" w:author="Marek Hajduczenia" w:date="2024-08-26T13:15:00Z">
                  <w:rPr>
                    <w:noProof/>
                    <w:highlight w:val="yellow"/>
                  </w:rPr>
                </w:rPrChange>
              </w:rPr>
              <w:t xml:space="preserve">C-ONU is able to able to configure any of the </w:t>
            </w:r>
            <w:r w:rsidR="00F819CD" w:rsidRPr="00980524">
              <w:rPr>
                <w:noProof/>
                <w:rPrChange w:id="310" w:author="Marek Hajduczenia" w:date="2024-08-26T13:15:00Z">
                  <w:rPr>
                    <w:noProof/>
                    <w:highlight w:val="yellow"/>
                  </w:rPr>
                </w:rPrChange>
              </w:rPr>
              <w:t>t</w:t>
            </w:r>
            <w:r w:rsidRPr="00980524">
              <w:rPr>
                <w:noProof/>
                <w:rPrChange w:id="311" w:author="Marek Hajduczenia" w:date="2024-08-26T13:15:00Z">
                  <w:rPr>
                    <w:noProof/>
                    <w:highlight w:val="yellow"/>
                  </w:rPr>
                </w:rPrChange>
              </w:rPr>
              <w:t xml:space="preserve">unneling modes as defined in </w:t>
            </w:r>
            <w:ins w:id="312" w:author="Marek Hajduczenia" w:date="2024-08-26T13:22:00Z">
              <w:r w:rsidR="00980524">
                <w:rPr>
                  <w:noProof/>
                </w:rPr>
                <w:fldChar w:fldCharType="begin"/>
              </w:r>
              <w:r w:rsidR="00980524">
                <w:rPr>
                  <w:noProof/>
                </w:rPr>
                <w:instrText xml:space="preserve"> REF _Ref164842505 \w \h </w:instrText>
              </w:r>
            </w:ins>
            <w:r w:rsidR="00980524">
              <w:rPr>
                <w:noProof/>
              </w:rPr>
            </w:r>
            <w:r w:rsidR="00980524">
              <w:rPr>
                <w:noProof/>
              </w:rPr>
              <w:fldChar w:fldCharType="separate"/>
            </w:r>
            <w:ins w:id="313" w:author="Marek Hajduczenia" w:date="2024-08-26T13:22:00Z">
              <w:r w:rsidR="00980524">
                <w:rPr>
                  <w:noProof/>
                </w:rPr>
                <w:t>7.3</w:t>
              </w:r>
              <w:r w:rsidR="00980524">
                <w:rPr>
                  <w:noProof/>
                </w:rPr>
                <w:fldChar w:fldCharType="end"/>
              </w:r>
            </w:ins>
            <w:del w:id="314" w:author="Marek Hajduczenia" w:date="2024-08-26T13:22:00Z">
              <w:r w:rsidR="000F2570" w:rsidRPr="00980524" w:rsidDel="00980524">
                <w:rPr>
                  <w:noProof/>
                  <w:rPrChange w:id="315" w:author="Marek Hajduczenia" w:date="2024-08-26T13:15:00Z">
                    <w:rPr>
                      <w:noProof/>
                      <w:highlight w:val="yellow"/>
                    </w:rPr>
                  </w:rPrChange>
                </w:rPr>
                <w:fldChar w:fldCharType="begin" w:fldLock="1"/>
              </w:r>
              <w:r w:rsidR="000F2570" w:rsidRPr="00980524" w:rsidDel="00980524">
                <w:rPr>
                  <w:noProof/>
                  <w:rPrChange w:id="316" w:author="Marek Hajduczenia" w:date="2024-08-26T13:15:00Z">
                    <w:rPr>
                      <w:noProof/>
                      <w:highlight w:val="yellow"/>
                    </w:rPr>
                  </w:rPrChange>
                </w:rPr>
                <w:delInstrText xml:space="preserve"> REF _Ref297212263 \w \h  \* MERGEFORMAT </w:delInstrText>
              </w:r>
              <w:r w:rsidR="000F2570" w:rsidRPr="00980524" w:rsidDel="00980524">
                <w:rPr>
                  <w:noProof/>
                  <w:rPrChange w:id="317" w:author="Marek Hajduczenia" w:date="2024-08-26T13:15:00Z">
                    <w:rPr>
                      <w:noProof/>
                    </w:rPr>
                  </w:rPrChange>
                </w:rPr>
              </w:r>
              <w:r w:rsidR="000F2570" w:rsidRPr="00980524" w:rsidDel="00980524">
                <w:rPr>
                  <w:noProof/>
                  <w:rPrChange w:id="318" w:author="Marek Hajduczenia" w:date="2024-08-26T13:15:00Z">
                    <w:rPr>
                      <w:noProof/>
                      <w:highlight w:val="yellow"/>
                    </w:rPr>
                  </w:rPrChange>
                </w:rPr>
                <w:fldChar w:fldCharType="separate"/>
              </w:r>
              <w:r w:rsidR="00515044" w:rsidRPr="00980524" w:rsidDel="00980524">
                <w:rPr>
                  <w:noProof/>
                  <w:rPrChange w:id="319" w:author="Marek Hajduczenia" w:date="2024-08-26T13:15:00Z">
                    <w:rPr>
                      <w:noProof/>
                      <w:highlight w:val="yellow"/>
                    </w:rPr>
                  </w:rPrChange>
                </w:rPr>
                <w:delText>7.3.2</w:delText>
              </w:r>
              <w:r w:rsidR="000F2570" w:rsidRPr="00980524" w:rsidDel="00980524">
                <w:rPr>
                  <w:noProof/>
                  <w:rPrChange w:id="320" w:author="Marek Hajduczenia" w:date="2024-08-26T13:15:00Z">
                    <w:rPr>
                      <w:noProof/>
                      <w:highlight w:val="yellow"/>
                    </w:rPr>
                  </w:rPrChange>
                </w:rPr>
                <w:fldChar w:fldCharType="end"/>
              </w:r>
            </w:del>
            <w:r w:rsidRPr="00980524">
              <w:rPr>
                <w:noProof/>
                <w:rPrChange w:id="321" w:author="Marek Hajduczenia" w:date="2024-08-26T13:15:00Z">
                  <w:rPr>
                    <w:noProof/>
                    <w:highlight w:val="yellow"/>
                  </w:rPr>
                </w:rPrChange>
              </w:rPr>
              <w:t xml:space="preserve"> on any of </w:t>
            </w:r>
            <w:r w:rsidR="009833F2" w:rsidRPr="00980524">
              <w:rPr>
                <w:noProof/>
                <w:rPrChange w:id="322" w:author="Marek Hajduczenia" w:date="2024-08-26T13:15:00Z">
                  <w:rPr>
                    <w:noProof/>
                    <w:highlight w:val="yellow"/>
                  </w:rPr>
                </w:rPrChange>
              </w:rPr>
              <w:t xml:space="preserve">the </w:t>
            </w:r>
            <w:r w:rsidRPr="00980524">
              <w:rPr>
                <w:noProof/>
                <w:rPrChange w:id="323" w:author="Marek Hajduczenia" w:date="2024-08-26T13:15:00Z">
                  <w:rPr>
                    <w:noProof/>
                    <w:highlight w:val="yellow"/>
                  </w:rPr>
                </w:rPrChange>
              </w:rPr>
              <w:t>UNIs</w:t>
            </w:r>
            <w:r w:rsidR="0040749F" w:rsidRPr="00980524">
              <w:rPr>
                <w:noProof/>
                <w:rPrChange w:id="324" w:author="Marek Hajduczenia" w:date="2024-08-26T13:15:00Z">
                  <w:rPr>
                    <w:noProof/>
                    <w:highlight w:val="yellow"/>
                  </w:rPr>
                </w:rPrChange>
              </w:rPr>
              <w:t>.</w:t>
            </w:r>
          </w:p>
        </w:tc>
        <w:tc>
          <w:tcPr>
            <w:tcW w:w="1357" w:type="dxa"/>
            <w:shd w:val="clear" w:color="auto" w:fill="auto"/>
            <w:vAlign w:val="center"/>
          </w:tcPr>
          <w:p w14:paraId="45683813" w14:textId="77777777" w:rsidR="00EE6D54" w:rsidRPr="00980524" w:rsidRDefault="00EE6D54" w:rsidP="00D202C2">
            <w:pPr>
              <w:pStyle w:val="IEEEStdsParagraph"/>
              <w:numPr>
                <w:ilvl w:val="0"/>
                <w:numId w:val="38"/>
              </w:numPr>
              <w:spacing w:before="240" w:after="0"/>
              <w:jc w:val="center"/>
              <w:rPr>
                <w:noProof/>
                <w:rPrChange w:id="325" w:author="Marek Hajduczenia" w:date="2024-08-26T13:15:00Z">
                  <w:rPr>
                    <w:i/>
                    <w:iCs/>
                    <w:noProof/>
                    <w:highlight w:val="yellow"/>
                  </w:rPr>
                </w:rPrChange>
              </w:rPr>
            </w:pPr>
            <w:r w:rsidRPr="00980524">
              <w:rPr>
                <w:noProof/>
                <w:rPrChange w:id="326" w:author="Marek Hajduczenia" w:date="2024-08-26T13:15:00Z">
                  <w:rPr>
                    <w:noProof/>
                    <w:highlight w:val="yellow"/>
                  </w:rPr>
                </w:rPrChange>
              </w:rPr>
              <w:t>M</w:t>
            </w:r>
          </w:p>
        </w:tc>
        <w:tc>
          <w:tcPr>
            <w:tcW w:w="917" w:type="dxa"/>
            <w:shd w:val="clear" w:color="auto" w:fill="auto"/>
            <w:vAlign w:val="center"/>
          </w:tcPr>
          <w:p w14:paraId="4A3C14DB" w14:textId="77777777" w:rsidR="00EE6D54" w:rsidRPr="00980524" w:rsidRDefault="00EF7A5B" w:rsidP="00D202C2">
            <w:pPr>
              <w:pStyle w:val="IEEEStdsParagraph"/>
              <w:numPr>
                <w:ilvl w:val="0"/>
                <w:numId w:val="38"/>
              </w:numPr>
              <w:spacing w:before="240" w:after="0"/>
              <w:jc w:val="left"/>
              <w:rPr>
                <w:noProof/>
                <w:rPrChange w:id="327" w:author="Marek Hajduczenia" w:date="2024-08-26T13:15:00Z">
                  <w:rPr>
                    <w:i/>
                    <w:iCs/>
                    <w:noProof/>
                    <w:highlight w:val="yellow"/>
                  </w:rPr>
                </w:rPrChange>
              </w:rPr>
            </w:pPr>
            <w:r w:rsidRPr="00980524">
              <w:rPr>
                <w:noProof/>
                <w:rPrChange w:id="328" w:author="Marek Hajduczenia" w:date="2024-08-26T13:15:00Z">
                  <w:rPr>
                    <w:noProof/>
                    <w:highlight w:val="yellow"/>
                  </w:rPr>
                </w:rPrChange>
              </w:rPr>
              <w:t>[   ] </w:t>
            </w:r>
            <w:r w:rsidR="00EE6D54" w:rsidRPr="00980524">
              <w:rPr>
                <w:noProof/>
                <w:rPrChange w:id="329" w:author="Marek Hajduczenia" w:date="2024-08-26T13:15:00Z">
                  <w:rPr>
                    <w:noProof/>
                    <w:highlight w:val="yellow"/>
                  </w:rPr>
                </w:rPrChange>
              </w:rPr>
              <w:t>Yes</w:t>
            </w:r>
          </w:p>
        </w:tc>
      </w:tr>
      <w:tr w:rsidR="00EE6D54" w:rsidRPr="00514A47" w14:paraId="5DE9049F" w14:textId="77777777" w:rsidTr="00A701A7">
        <w:trPr>
          <w:cantSplit/>
        </w:trPr>
        <w:tc>
          <w:tcPr>
            <w:tcW w:w="1534" w:type="dxa"/>
            <w:shd w:val="clear" w:color="auto" w:fill="auto"/>
            <w:vAlign w:val="center"/>
          </w:tcPr>
          <w:p w14:paraId="53CB194B" w14:textId="2BAAA117" w:rsidR="00EE6D54" w:rsidRPr="00980524" w:rsidRDefault="00971EA9" w:rsidP="00D202C2">
            <w:pPr>
              <w:spacing w:before="0"/>
              <w:rPr>
                <w:noProof/>
                <w:rPrChange w:id="330" w:author="Marek Hajduczenia" w:date="2024-08-26T13:15:00Z">
                  <w:rPr>
                    <w:i/>
                    <w:iCs/>
                    <w:noProof/>
                    <w:highlight w:val="yellow"/>
                  </w:rPr>
                </w:rPrChange>
              </w:rPr>
            </w:pPr>
            <w:r w:rsidRPr="00980524">
              <w:rPr>
                <w:noProof/>
                <w:rPrChange w:id="331" w:author="Marek Hajduczenia" w:date="2024-08-26T13:15:00Z">
                  <w:rPr>
                    <w:noProof/>
                    <w:highlight w:val="yellow"/>
                  </w:rPr>
                </w:rPrChange>
              </w:rPr>
              <w:t>U-</w:t>
            </w:r>
            <w:r w:rsidR="00EE6D54" w:rsidRPr="00980524">
              <w:rPr>
                <w:noProof/>
                <w:rPrChange w:id="332" w:author="Marek Hajduczenia" w:date="2024-08-26T13:15:00Z">
                  <w:rPr>
                    <w:noProof/>
                    <w:highlight w:val="yellow"/>
                  </w:rPr>
                </w:rPrChange>
              </w:rPr>
              <w:t>UTM1b</w:t>
            </w:r>
          </w:p>
        </w:tc>
        <w:tc>
          <w:tcPr>
            <w:tcW w:w="2684" w:type="dxa"/>
            <w:shd w:val="clear" w:color="auto" w:fill="auto"/>
            <w:vAlign w:val="center"/>
          </w:tcPr>
          <w:p w14:paraId="31962CB0" w14:textId="77777777" w:rsidR="00EE6D54" w:rsidRPr="00980524" w:rsidRDefault="0040749F" w:rsidP="00D202C2">
            <w:pPr>
              <w:spacing w:before="0"/>
              <w:jc w:val="left"/>
              <w:rPr>
                <w:noProof/>
                <w:rPrChange w:id="333" w:author="Marek Hajduczenia" w:date="2024-08-26T13:15:00Z">
                  <w:rPr>
                    <w:i/>
                    <w:iCs/>
                    <w:noProof/>
                    <w:highlight w:val="yellow"/>
                  </w:rPr>
                </w:rPrChange>
              </w:rPr>
            </w:pPr>
            <w:r w:rsidRPr="00980524">
              <w:rPr>
                <w:noProof/>
                <w:rPrChange w:id="334" w:author="Marek Hajduczenia" w:date="2024-08-26T13:15:00Z">
                  <w:rPr>
                    <w:noProof/>
                    <w:highlight w:val="yellow"/>
                  </w:rPr>
                </w:rPrChange>
              </w:rPr>
              <w:t>O</w:t>
            </w:r>
            <w:r w:rsidR="00EE6D54" w:rsidRPr="00980524">
              <w:rPr>
                <w:noProof/>
                <w:rPrChange w:id="335" w:author="Marek Hajduczenia" w:date="2024-08-26T13:15:00Z">
                  <w:rPr>
                    <w:noProof/>
                    <w:highlight w:val="yellow"/>
                  </w:rPr>
                </w:rPrChange>
              </w:rPr>
              <w:t xml:space="preserve">ne </w:t>
            </w:r>
            <w:r w:rsidR="00F819CD" w:rsidRPr="00980524">
              <w:rPr>
                <w:noProof/>
                <w:rPrChange w:id="336" w:author="Marek Hajduczenia" w:date="2024-08-26T13:15:00Z">
                  <w:rPr>
                    <w:noProof/>
                    <w:highlight w:val="yellow"/>
                  </w:rPr>
                </w:rPrChange>
              </w:rPr>
              <w:t>t</w:t>
            </w:r>
            <w:r w:rsidR="00EE6D54" w:rsidRPr="00980524">
              <w:rPr>
                <w:noProof/>
                <w:rPrChange w:id="337" w:author="Marek Hajduczenia" w:date="2024-08-26T13:15:00Z">
                  <w:rPr>
                    <w:noProof/>
                    <w:highlight w:val="yellow"/>
                  </w:rPr>
                </w:rPrChange>
              </w:rPr>
              <w:t>unneling mode per UNI</w:t>
            </w:r>
          </w:p>
        </w:tc>
        <w:tc>
          <w:tcPr>
            <w:tcW w:w="1413" w:type="dxa"/>
            <w:shd w:val="clear" w:color="auto" w:fill="auto"/>
            <w:vAlign w:val="center"/>
          </w:tcPr>
          <w:p w14:paraId="693D18A1" w14:textId="4892EA07" w:rsidR="00EE6D54" w:rsidRPr="00980524" w:rsidRDefault="00980524" w:rsidP="00D202C2">
            <w:pPr>
              <w:spacing w:before="0"/>
              <w:rPr>
                <w:noProof/>
                <w:rPrChange w:id="338" w:author="Marek Hajduczenia" w:date="2024-08-26T13:15:00Z">
                  <w:rPr>
                    <w:i/>
                    <w:iCs/>
                    <w:noProof/>
                    <w:highlight w:val="yellow"/>
                  </w:rPr>
                </w:rPrChange>
              </w:rPr>
            </w:pPr>
            <w:ins w:id="339" w:author="Marek Hajduczenia" w:date="2024-08-26T13:23:00Z">
              <w:r>
                <w:rPr>
                  <w:noProof/>
                </w:rPr>
                <w:fldChar w:fldCharType="begin"/>
              </w:r>
              <w:r>
                <w:rPr>
                  <w:noProof/>
                </w:rPr>
                <w:instrText xml:space="preserve"> REF _Ref164842505 \w \h </w:instrText>
              </w:r>
            </w:ins>
            <w:r>
              <w:rPr>
                <w:noProof/>
              </w:rPr>
            </w:r>
            <w:r>
              <w:rPr>
                <w:noProof/>
              </w:rPr>
              <w:fldChar w:fldCharType="separate"/>
            </w:r>
            <w:ins w:id="340" w:author="Marek Hajduczenia" w:date="2024-08-26T13:23:00Z">
              <w:r>
                <w:rPr>
                  <w:noProof/>
                </w:rPr>
                <w:t>7.3</w:t>
              </w:r>
              <w:r>
                <w:rPr>
                  <w:noProof/>
                </w:rPr>
                <w:fldChar w:fldCharType="end"/>
              </w:r>
            </w:ins>
            <w:del w:id="341" w:author="Marek Hajduczenia" w:date="2024-08-26T13:23:00Z">
              <w:r w:rsidR="000F2570" w:rsidRPr="00980524" w:rsidDel="00980524">
                <w:rPr>
                  <w:noProof/>
                  <w:rPrChange w:id="342" w:author="Marek Hajduczenia" w:date="2024-08-26T13:15:00Z">
                    <w:rPr>
                      <w:noProof/>
                      <w:highlight w:val="yellow"/>
                    </w:rPr>
                  </w:rPrChange>
                </w:rPr>
                <w:fldChar w:fldCharType="begin" w:fldLock="1"/>
              </w:r>
              <w:r w:rsidR="000F2570" w:rsidRPr="00980524" w:rsidDel="00980524">
                <w:rPr>
                  <w:noProof/>
                  <w:rPrChange w:id="343" w:author="Marek Hajduczenia" w:date="2024-08-26T13:15:00Z">
                    <w:rPr>
                      <w:noProof/>
                      <w:highlight w:val="yellow"/>
                    </w:rPr>
                  </w:rPrChange>
                </w:rPr>
                <w:delInstrText xml:space="preserve"> REF _Ref297212263 \w \h  \* MERGEFORMAT </w:delInstrText>
              </w:r>
              <w:r w:rsidR="000F2570" w:rsidRPr="00980524" w:rsidDel="00980524">
                <w:rPr>
                  <w:noProof/>
                  <w:rPrChange w:id="344" w:author="Marek Hajduczenia" w:date="2024-08-26T13:15:00Z">
                    <w:rPr>
                      <w:noProof/>
                    </w:rPr>
                  </w:rPrChange>
                </w:rPr>
              </w:r>
              <w:r w:rsidR="000F2570" w:rsidRPr="00980524" w:rsidDel="00980524">
                <w:rPr>
                  <w:noProof/>
                  <w:rPrChange w:id="345" w:author="Marek Hajduczenia" w:date="2024-08-26T13:15:00Z">
                    <w:rPr>
                      <w:noProof/>
                      <w:highlight w:val="yellow"/>
                    </w:rPr>
                  </w:rPrChange>
                </w:rPr>
                <w:fldChar w:fldCharType="separate"/>
              </w:r>
              <w:r w:rsidR="00515044" w:rsidRPr="00980524" w:rsidDel="00980524">
                <w:rPr>
                  <w:noProof/>
                  <w:rPrChange w:id="346" w:author="Marek Hajduczenia" w:date="2024-08-26T13:15:00Z">
                    <w:rPr>
                      <w:noProof/>
                      <w:highlight w:val="yellow"/>
                    </w:rPr>
                  </w:rPrChange>
                </w:rPr>
                <w:delText>7.3.2</w:delText>
              </w:r>
              <w:r w:rsidR="000F2570" w:rsidRPr="00980524" w:rsidDel="00980524">
                <w:rPr>
                  <w:noProof/>
                  <w:rPrChange w:id="347" w:author="Marek Hajduczenia" w:date="2024-08-26T13:15:00Z">
                    <w:rPr>
                      <w:noProof/>
                      <w:highlight w:val="yellow"/>
                    </w:rPr>
                  </w:rPrChange>
                </w:rPr>
                <w:fldChar w:fldCharType="end"/>
              </w:r>
            </w:del>
          </w:p>
        </w:tc>
        <w:tc>
          <w:tcPr>
            <w:tcW w:w="5277" w:type="dxa"/>
            <w:shd w:val="clear" w:color="auto" w:fill="auto"/>
            <w:vAlign w:val="center"/>
          </w:tcPr>
          <w:p w14:paraId="67E6B745" w14:textId="77777777" w:rsidR="00EE6D54" w:rsidRPr="00980524" w:rsidRDefault="00EE6D54" w:rsidP="00D202C2">
            <w:pPr>
              <w:spacing w:before="0"/>
              <w:jc w:val="left"/>
              <w:rPr>
                <w:noProof/>
                <w:rPrChange w:id="348" w:author="Marek Hajduczenia" w:date="2024-08-26T13:15:00Z">
                  <w:rPr>
                    <w:i/>
                    <w:iCs/>
                    <w:noProof/>
                    <w:highlight w:val="yellow"/>
                  </w:rPr>
                </w:rPrChange>
              </w:rPr>
            </w:pPr>
            <w:r w:rsidRPr="00980524">
              <w:rPr>
                <w:noProof/>
                <w:rPrChange w:id="349" w:author="Marek Hajduczenia" w:date="2024-08-26T13:15:00Z">
                  <w:rPr>
                    <w:noProof/>
                    <w:highlight w:val="yellow"/>
                  </w:rPr>
                </w:rPrChange>
              </w:rPr>
              <w:t xml:space="preserve">Each UNI on C-ONU operates in one and only one </w:t>
            </w:r>
            <w:r w:rsidR="00F819CD" w:rsidRPr="00980524">
              <w:rPr>
                <w:noProof/>
                <w:rPrChange w:id="350" w:author="Marek Hajduczenia" w:date="2024-08-26T13:15:00Z">
                  <w:rPr>
                    <w:noProof/>
                    <w:highlight w:val="yellow"/>
                  </w:rPr>
                </w:rPrChange>
              </w:rPr>
              <w:t>t</w:t>
            </w:r>
            <w:r w:rsidRPr="00980524">
              <w:rPr>
                <w:noProof/>
                <w:rPrChange w:id="351" w:author="Marek Hajduczenia" w:date="2024-08-26T13:15:00Z">
                  <w:rPr>
                    <w:noProof/>
                    <w:highlight w:val="yellow"/>
                  </w:rPr>
                </w:rPrChange>
              </w:rPr>
              <w:t xml:space="preserve">unneling mode at any time. A new provisioned </w:t>
            </w:r>
            <w:r w:rsidR="00F819CD" w:rsidRPr="00980524">
              <w:rPr>
                <w:noProof/>
                <w:rPrChange w:id="352" w:author="Marek Hajduczenia" w:date="2024-08-26T13:15:00Z">
                  <w:rPr>
                    <w:noProof/>
                    <w:highlight w:val="yellow"/>
                  </w:rPr>
                </w:rPrChange>
              </w:rPr>
              <w:t>t</w:t>
            </w:r>
            <w:r w:rsidRPr="00980524">
              <w:rPr>
                <w:noProof/>
                <w:rPrChange w:id="353" w:author="Marek Hajduczenia" w:date="2024-08-26T13:15:00Z">
                  <w:rPr>
                    <w:noProof/>
                    <w:highlight w:val="yellow"/>
                  </w:rPr>
                </w:rPrChange>
              </w:rPr>
              <w:t>unneling mode for the given UNI overwrites previously existing configuration.</w:t>
            </w:r>
          </w:p>
        </w:tc>
        <w:tc>
          <w:tcPr>
            <w:tcW w:w="1357" w:type="dxa"/>
            <w:shd w:val="clear" w:color="auto" w:fill="auto"/>
            <w:vAlign w:val="center"/>
          </w:tcPr>
          <w:p w14:paraId="1911C9A8" w14:textId="77777777" w:rsidR="00EE6D54" w:rsidRPr="00980524" w:rsidRDefault="00EE6D54" w:rsidP="00D202C2">
            <w:pPr>
              <w:pStyle w:val="IEEEStdsParagraph"/>
              <w:numPr>
                <w:ilvl w:val="0"/>
                <w:numId w:val="38"/>
              </w:numPr>
              <w:spacing w:before="240" w:after="0"/>
              <w:jc w:val="center"/>
              <w:rPr>
                <w:noProof/>
                <w:rPrChange w:id="354" w:author="Marek Hajduczenia" w:date="2024-08-26T13:15:00Z">
                  <w:rPr>
                    <w:i/>
                    <w:iCs/>
                    <w:noProof/>
                    <w:highlight w:val="yellow"/>
                  </w:rPr>
                </w:rPrChange>
              </w:rPr>
            </w:pPr>
            <w:r w:rsidRPr="00980524">
              <w:rPr>
                <w:noProof/>
                <w:rPrChange w:id="355" w:author="Marek Hajduczenia" w:date="2024-08-26T13:15:00Z">
                  <w:rPr>
                    <w:noProof/>
                    <w:highlight w:val="yellow"/>
                  </w:rPr>
                </w:rPrChange>
              </w:rPr>
              <w:t>M</w:t>
            </w:r>
          </w:p>
        </w:tc>
        <w:tc>
          <w:tcPr>
            <w:tcW w:w="917" w:type="dxa"/>
            <w:shd w:val="clear" w:color="auto" w:fill="auto"/>
            <w:vAlign w:val="center"/>
          </w:tcPr>
          <w:p w14:paraId="5A71E19C" w14:textId="77777777" w:rsidR="00EE6D54" w:rsidRPr="00980524" w:rsidRDefault="00EF7A5B" w:rsidP="00D202C2">
            <w:pPr>
              <w:pStyle w:val="IEEEStdsParagraph"/>
              <w:numPr>
                <w:ilvl w:val="0"/>
                <w:numId w:val="38"/>
              </w:numPr>
              <w:spacing w:before="240" w:after="0"/>
              <w:jc w:val="left"/>
              <w:rPr>
                <w:noProof/>
                <w:rPrChange w:id="356" w:author="Marek Hajduczenia" w:date="2024-08-26T13:15:00Z">
                  <w:rPr>
                    <w:i/>
                    <w:iCs/>
                    <w:noProof/>
                    <w:highlight w:val="yellow"/>
                  </w:rPr>
                </w:rPrChange>
              </w:rPr>
            </w:pPr>
            <w:r w:rsidRPr="00980524">
              <w:rPr>
                <w:noProof/>
                <w:rPrChange w:id="357" w:author="Marek Hajduczenia" w:date="2024-08-26T13:15:00Z">
                  <w:rPr>
                    <w:noProof/>
                    <w:highlight w:val="yellow"/>
                  </w:rPr>
                </w:rPrChange>
              </w:rPr>
              <w:t>[   ] </w:t>
            </w:r>
            <w:r w:rsidR="00EE6D54" w:rsidRPr="00980524">
              <w:rPr>
                <w:noProof/>
                <w:rPrChange w:id="358" w:author="Marek Hajduczenia" w:date="2024-08-26T13:15:00Z">
                  <w:rPr>
                    <w:noProof/>
                    <w:highlight w:val="yellow"/>
                  </w:rPr>
                </w:rPrChange>
              </w:rPr>
              <w:t>Yes</w:t>
            </w:r>
          </w:p>
        </w:tc>
      </w:tr>
      <w:tr w:rsidR="00EE6D54" w:rsidRPr="00514A47" w:rsidDel="00980524" w14:paraId="7EA51DB1" w14:textId="17C286D8" w:rsidTr="00A701A7">
        <w:trPr>
          <w:cantSplit/>
          <w:del w:id="359" w:author="Marek Hajduczenia" w:date="2024-08-26T13:23:00Z"/>
        </w:trPr>
        <w:tc>
          <w:tcPr>
            <w:tcW w:w="1534" w:type="dxa"/>
            <w:shd w:val="clear" w:color="auto" w:fill="auto"/>
            <w:vAlign w:val="center"/>
          </w:tcPr>
          <w:p w14:paraId="4F6337A1" w14:textId="2F571F44" w:rsidR="00EE6D54" w:rsidRPr="00980524" w:rsidDel="00980524" w:rsidRDefault="00971EA9" w:rsidP="00D202C2">
            <w:pPr>
              <w:spacing w:before="0"/>
              <w:rPr>
                <w:del w:id="360" w:author="Marek Hajduczenia" w:date="2024-08-26T13:23:00Z"/>
                <w:noProof/>
                <w:rPrChange w:id="361" w:author="Marek Hajduczenia" w:date="2024-08-26T13:15:00Z">
                  <w:rPr>
                    <w:del w:id="362" w:author="Marek Hajduczenia" w:date="2024-08-26T13:23:00Z"/>
                    <w:i/>
                    <w:iCs/>
                    <w:noProof/>
                    <w:highlight w:val="yellow"/>
                  </w:rPr>
                </w:rPrChange>
              </w:rPr>
            </w:pPr>
            <w:del w:id="363" w:author="Marek Hajduczenia" w:date="2024-08-26T13:23:00Z">
              <w:r w:rsidRPr="00980524" w:rsidDel="00980524">
                <w:rPr>
                  <w:noProof/>
                  <w:rPrChange w:id="364" w:author="Marek Hajduczenia" w:date="2024-08-26T13:15:00Z">
                    <w:rPr>
                      <w:noProof/>
                      <w:highlight w:val="yellow"/>
                    </w:rPr>
                  </w:rPrChange>
                </w:rPr>
                <w:lastRenderedPageBreak/>
                <w:delText>U-</w:delText>
              </w:r>
              <w:r w:rsidR="00EE6D54" w:rsidRPr="00980524" w:rsidDel="00980524">
                <w:rPr>
                  <w:noProof/>
                  <w:rPrChange w:id="365" w:author="Marek Hajduczenia" w:date="2024-08-26T13:15:00Z">
                    <w:rPr>
                      <w:noProof/>
                      <w:highlight w:val="yellow"/>
                    </w:rPr>
                  </w:rPrChange>
                </w:rPr>
                <w:delText>UTM2</w:delText>
              </w:r>
            </w:del>
          </w:p>
        </w:tc>
        <w:tc>
          <w:tcPr>
            <w:tcW w:w="2684" w:type="dxa"/>
            <w:shd w:val="clear" w:color="auto" w:fill="auto"/>
            <w:vAlign w:val="center"/>
          </w:tcPr>
          <w:p w14:paraId="2C59FC99" w14:textId="11C876DB" w:rsidR="00EE6D54" w:rsidRPr="00980524" w:rsidDel="00980524" w:rsidRDefault="00EE6D54" w:rsidP="00D202C2">
            <w:pPr>
              <w:spacing w:before="0"/>
              <w:jc w:val="left"/>
              <w:rPr>
                <w:del w:id="366" w:author="Marek Hajduczenia" w:date="2024-08-26T13:23:00Z"/>
                <w:noProof/>
                <w:rPrChange w:id="367" w:author="Marek Hajduczenia" w:date="2024-08-26T13:15:00Z">
                  <w:rPr>
                    <w:del w:id="368" w:author="Marek Hajduczenia" w:date="2024-08-26T13:23:00Z"/>
                    <w:i/>
                    <w:iCs/>
                    <w:noProof/>
                    <w:highlight w:val="yellow"/>
                  </w:rPr>
                </w:rPrChange>
              </w:rPr>
            </w:pPr>
            <w:del w:id="369" w:author="Marek Hajduczenia" w:date="2024-08-26T13:23:00Z">
              <w:r w:rsidRPr="00980524" w:rsidDel="00980524">
                <w:rPr>
                  <w:noProof/>
                  <w:rPrChange w:id="370" w:author="Marek Hajduczenia" w:date="2024-08-26T13:15:00Z">
                    <w:rPr>
                      <w:noProof/>
                      <w:highlight w:val="yellow"/>
                    </w:rPr>
                  </w:rPrChange>
                </w:rPr>
                <w:delText xml:space="preserve">Transport </w:delText>
              </w:r>
              <w:r w:rsidR="00F819CD" w:rsidRPr="00980524" w:rsidDel="00980524">
                <w:rPr>
                  <w:noProof/>
                  <w:rPrChange w:id="371" w:author="Marek Hajduczenia" w:date="2024-08-26T13:15:00Z">
                    <w:rPr>
                      <w:noProof/>
                      <w:highlight w:val="yellow"/>
                    </w:rPr>
                  </w:rPrChange>
                </w:rPr>
                <w:delText>t</w:delText>
              </w:r>
              <w:r w:rsidRPr="00980524" w:rsidDel="00980524">
                <w:rPr>
                  <w:noProof/>
                  <w:rPrChange w:id="372" w:author="Marek Hajduczenia" w:date="2024-08-26T13:15:00Z">
                    <w:rPr>
                      <w:noProof/>
                      <w:highlight w:val="yellow"/>
                    </w:rPr>
                  </w:rPrChange>
                </w:rPr>
                <w:delText>unneling mode</w:delText>
              </w:r>
            </w:del>
          </w:p>
        </w:tc>
        <w:tc>
          <w:tcPr>
            <w:tcW w:w="1413" w:type="dxa"/>
            <w:shd w:val="clear" w:color="auto" w:fill="auto"/>
            <w:vAlign w:val="center"/>
          </w:tcPr>
          <w:p w14:paraId="133C3CA5" w14:textId="49A4F161" w:rsidR="00EE6D54" w:rsidRPr="00980524" w:rsidDel="00980524" w:rsidRDefault="000F2570" w:rsidP="00D202C2">
            <w:pPr>
              <w:spacing w:before="0"/>
              <w:rPr>
                <w:del w:id="373" w:author="Marek Hajduczenia" w:date="2024-08-26T13:23:00Z"/>
                <w:noProof/>
                <w:rPrChange w:id="374" w:author="Marek Hajduczenia" w:date="2024-08-26T13:15:00Z">
                  <w:rPr>
                    <w:del w:id="375" w:author="Marek Hajduczenia" w:date="2024-08-26T13:23:00Z"/>
                    <w:i/>
                    <w:iCs/>
                    <w:noProof/>
                    <w:highlight w:val="yellow"/>
                  </w:rPr>
                </w:rPrChange>
              </w:rPr>
            </w:pPr>
            <w:del w:id="376" w:author="Marek Hajduczenia" w:date="2024-08-26T13:23:00Z">
              <w:r w:rsidRPr="00980524" w:rsidDel="00980524">
                <w:rPr>
                  <w:noProof/>
                  <w:rPrChange w:id="377" w:author="Marek Hajduczenia" w:date="2024-08-26T13:15:00Z">
                    <w:rPr>
                      <w:noProof/>
                      <w:highlight w:val="yellow"/>
                    </w:rPr>
                  </w:rPrChange>
                </w:rPr>
                <w:fldChar w:fldCharType="begin" w:fldLock="1"/>
              </w:r>
              <w:r w:rsidRPr="00980524" w:rsidDel="00980524">
                <w:rPr>
                  <w:noProof/>
                  <w:rPrChange w:id="378" w:author="Marek Hajduczenia" w:date="2024-08-26T13:15:00Z">
                    <w:rPr>
                      <w:noProof/>
                      <w:highlight w:val="yellow"/>
                    </w:rPr>
                  </w:rPrChange>
                </w:rPr>
                <w:delInstrText xml:space="preserve"> REF _Ref312833118 \w \h  \* MERGEFORMAT </w:delInstrText>
              </w:r>
              <w:r w:rsidRPr="00980524" w:rsidDel="00980524">
                <w:rPr>
                  <w:noProof/>
                  <w:rPrChange w:id="379" w:author="Marek Hajduczenia" w:date="2024-08-26T13:15:00Z">
                    <w:rPr>
                      <w:noProof/>
                    </w:rPr>
                  </w:rPrChange>
                </w:rPr>
              </w:r>
              <w:r w:rsidRPr="00980524" w:rsidDel="00980524">
                <w:rPr>
                  <w:noProof/>
                  <w:rPrChange w:id="380" w:author="Marek Hajduczenia" w:date="2024-08-26T13:15:00Z">
                    <w:rPr>
                      <w:noProof/>
                      <w:highlight w:val="yellow"/>
                    </w:rPr>
                  </w:rPrChange>
                </w:rPr>
                <w:fldChar w:fldCharType="separate"/>
              </w:r>
              <w:r w:rsidR="00515044" w:rsidRPr="00980524" w:rsidDel="00980524">
                <w:rPr>
                  <w:noProof/>
                  <w:rPrChange w:id="381" w:author="Marek Hajduczenia" w:date="2024-08-26T13:15:00Z">
                    <w:rPr>
                      <w:noProof/>
                      <w:highlight w:val="yellow"/>
                    </w:rPr>
                  </w:rPrChange>
                </w:rPr>
                <w:delText>7.3.2.1</w:delText>
              </w:r>
              <w:r w:rsidRPr="00980524" w:rsidDel="00980524">
                <w:rPr>
                  <w:noProof/>
                  <w:rPrChange w:id="382" w:author="Marek Hajduczenia" w:date="2024-08-26T13:15:00Z">
                    <w:rPr>
                      <w:noProof/>
                      <w:highlight w:val="yellow"/>
                    </w:rPr>
                  </w:rPrChange>
                </w:rPr>
                <w:fldChar w:fldCharType="end"/>
              </w:r>
            </w:del>
          </w:p>
        </w:tc>
        <w:tc>
          <w:tcPr>
            <w:tcW w:w="5277" w:type="dxa"/>
            <w:shd w:val="clear" w:color="auto" w:fill="auto"/>
            <w:vAlign w:val="center"/>
          </w:tcPr>
          <w:p w14:paraId="08EF4F3A" w14:textId="373D22D4" w:rsidR="00EE6D54" w:rsidRPr="00980524" w:rsidDel="00980524" w:rsidRDefault="00EE6D54" w:rsidP="00D202C2">
            <w:pPr>
              <w:spacing w:before="0"/>
              <w:jc w:val="left"/>
              <w:rPr>
                <w:del w:id="383" w:author="Marek Hajduczenia" w:date="2024-08-26T13:23:00Z"/>
                <w:noProof/>
                <w:rPrChange w:id="384" w:author="Marek Hajduczenia" w:date="2024-08-26T13:15:00Z">
                  <w:rPr>
                    <w:del w:id="385" w:author="Marek Hajduczenia" w:date="2024-08-26T13:23:00Z"/>
                    <w:i/>
                    <w:iCs/>
                    <w:noProof/>
                    <w:highlight w:val="yellow"/>
                  </w:rPr>
                </w:rPrChange>
              </w:rPr>
            </w:pPr>
            <w:del w:id="386" w:author="Marek Hajduczenia" w:date="2024-08-26T13:23:00Z">
              <w:r w:rsidRPr="00980524" w:rsidDel="00980524">
                <w:rPr>
                  <w:noProof/>
                  <w:rPrChange w:id="387" w:author="Marek Hajduczenia" w:date="2024-08-26T13:15:00Z">
                    <w:rPr>
                      <w:noProof/>
                      <w:highlight w:val="yellow"/>
                    </w:rPr>
                  </w:rPrChange>
                </w:rPr>
                <w:delText xml:space="preserve">MAC Client at the ONU operates according to </w:delText>
              </w:r>
              <w:r w:rsidR="00C162FE" w:rsidRPr="00980524" w:rsidDel="00980524">
                <w:rPr>
                  <w:noProof/>
                  <w:rPrChange w:id="388" w:author="Marek Hajduczenia" w:date="2024-08-26T13:15:00Z">
                    <w:rPr>
                      <w:noProof/>
                      <w:highlight w:val="yellow"/>
                    </w:rPr>
                  </w:rPrChange>
                </w:rPr>
                <w:fldChar w:fldCharType="begin" w:fldLock="1"/>
              </w:r>
              <w:r w:rsidR="00C162FE" w:rsidRPr="00980524" w:rsidDel="00980524">
                <w:rPr>
                  <w:noProof/>
                  <w:rPrChange w:id="389" w:author="Marek Hajduczenia" w:date="2024-08-26T13:15:00Z">
                    <w:rPr>
                      <w:noProof/>
                      <w:highlight w:val="yellow"/>
                    </w:rPr>
                  </w:rPrChange>
                </w:rPr>
                <w:delInstrText xml:space="preserve"> REF _Ref297752506 \h  \* MERGEFORMAT </w:delInstrText>
              </w:r>
              <w:r w:rsidR="00C162FE" w:rsidRPr="00980524" w:rsidDel="00980524">
                <w:rPr>
                  <w:noProof/>
                  <w:rPrChange w:id="390" w:author="Marek Hajduczenia" w:date="2024-08-26T13:15:00Z">
                    <w:rPr>
                      <w:noProof/>
                    </w:rPr>
                  </w:rPrChange>
                </w:rPr>
              </w:r>
              <w:r w:rsidR="00C162FE" w:rsidRPr="00980524" w:rsidDel="00980524">
                <w:rPr>
                  <w:noProof/>
                  <w:rPrChange w:id="391" w:author="Marek Hajduczenia" w:date="2024-08-26T13:15:00Z">
                    <w:rPr>
                      <w:noProof/>
                      <w:highlight w:val="yellow"/>
                    </w:rPr>
                  </w:rPrChange>
                </w:rPr>
                <w:fldChar w:fldCharType="separate"/>
              </w:r>
              <w:r w:rsidR="00515044" w:rsidRPr="00980524" w:rsidDel="00980524">
                <w:rPr>
                  <w:noProof/>
                  <w:rPrChange w:id="392" w:author="Marek Hajduczenia" w:date="2024-08-26T13:15:00Z">
                    <w:rPr>
                      <w:noProof/>
                      <w:highlight w:val="yellow"/>
                    </w:rPr>
                  </w:rPrChange>
                </w:rPr>
                <w:delText>Table 7</w:delText>
              </w:r>
              <w:r w:rsidR="00515044" w:rsidRPr="00980524" w:rsidDel="00980524">
                <w:rPr>
                  <w:noProof/>
                  <w:rPrChange w:id="393" w:author="Marek Hajduczenia" w:date="2024-08-26T13:15:00Z">
                    <w:rPr>
                      <w:noProof/>
                      <w:highlight w:val="yellow"/>
                    </w:rPr>
                  </w:rPrChange>
                </w:rPr>
                <w:noBreakHyphen/>
                <w:delText>29</w:delText>
              </w:r>
              <w:r w:rsidR="00C162FE" w:rsidRPr="00980524" w:rsidDel="00980524">
                <w:rPr>
                  <w:noProof/>
                  <w:rPrChange w:id="394" w:author="Marek Hajduczenia" w:date="2024-08-26T13:15:00Z">
                    <w:rPr>
                      <w:noProof/>
                      <w:highlight w:val="yellow"/>
                    </w:rPr>
                  </w:rPrChange>
                </w:rPr>
                <w:fldChar w:fldCharType="end"/>
              </w:r>
              <w:r w:rsidRPr="00980524" w:rsidDel="00980524">
                <w:rPr>
                  <w:noProof/>
                  <w:rPrChange w:id="395" w:author="Marek Hajduczenia" w:date="2024-08-26T13:15:00Z">
                    <w:rPr>
                      <w:noProof/>
                      <w:highlight w:val="yellow"/>
                    </w:rPr>
                  </w:rPrChange>
                </w:rPr>
                <w:delText xml:space="preserve"> for downstream and upstream ESP</w:delText>
              </w:r>
              <w:r w:rsidR="0040749F" w:rsidRPr="00980524" w:rsidDel="00980524">
                <w:rPr>
                  <w:noProof/>
                  <w:rPrChange w:id="396" w:author="Marek Hajduczenia" w:date="2024-08-26T13:15:00Z">
                    <w:rPr>
                      <w:noProof/>
                      <w:highlight w:val="yellow"/>
                    </w:rPr>
                  </w:rPrChange>
                </w:rPr>
                <w:delText>.</w:delText>
              </w:r>
            </w:del>
          </w:p>
        </w:tc>
        <w:tc>
          <w:tcPr>
            <w:tcW w:w="1357" w:type="dxa"/>
            <w:shd w:val="clear" w:color="auto" w:fill="auto"/>
            <w:vAlign w:val="center"/>
          </w:tcPr>
          <w:p w14:paraId="5FBF09E8" w14:textId="7516C796" w:rsidR="00EE6D54" w:rsidRPr="00980524" w:rsidDel="00980524" w:rsidRDefault="00EE6D54" w:rsidP="00D202C2">
            <w:pPr>
              <w:pStyle w:val="IEEEStdsParagraph"/>
              <w:numPr>
                <w:ilvl w:val="0"/>
                <w:numId w:val="38"/>
              </w:numPr>
              <w:spacing w:before="240" w:after="0"/>
              <w:jc w:val="center"/>
              <w:rPr>
                <w:del w:id="397" w:author="Marek Hajduczenia" w:date="2024-08-26T13:23:00Z"/>
                <w:noProof/>
                <w:rPrChange w:id="398" w:author="Marek Hajduczenia" w:date="2024-08-26T13:15:00Z">
                  <w:rPr>
                    <w:del w:id="399" w:author="Marek Hajduczenia" w:date="2024-08-26T13:23:00Z"/>
                    <w:i/>
                    <w:iCs/>
                    <w:noProof/>
                    <w:highlight w:val="yellow"/>
                  </w:rPr>
                </w:rPrChange>
              </w:rPr>
            </w:pPr>
            <w:del w:id="400" w:author="Marek Hajduczenia" w:date="2024-08-26T13:23:00Z">
              <w:r w:rsidRPr="00980524" w:rsidDel="00980524">
                <w:rPr>
                  <w:noProof/>
                  <w:rPrChange w:id="401" w:author="Marek Hajduczenia" w:date="2024-08-26T13:15:00Z">
                    <w:rPr>
                      <w:noProof/>
                      <w:highlight w:val="yellow"/>
                    </w:rPr>
                  </w:rPrChange>
                </w:rPr>
                <w:delText>M</w:delText>
              </w:r>
            </w:del>
          </w:p>
        </w:tc>
        <w:tc>
          <w:tcPr>
            <w:tcW w:w="917" w:type="dxa"/>
            <w:shd w:val="clear" w:color="auto" w:fill="auto"/>
            <w:vAlign w:val="center"/>
          </w:tcPr>
          <w:p w14:paraId="3EEBFF12" w14:textId="579C06ED" w:rsidR="00EE6D54" w:rsidRPr="00980524" w:rsidDel="00980524" w:rsidRDefault="00EF7A5B" w:rsidP="00D202C2">
            <w:pPr>
              <w:pStyle w:val="IEEEStdsParagraph"/>
              <w:numPr>
                <w:ilvl w:val="0"/>
                <w:numId w:val="38"/>
              </w:numPr>
              <w:spacing w:before="240" w:after="0"/>
              <w:jc w:val="left"/>
              <w:rPr>
                <w:del w:id="402" w:author="Marek Hajduczenia" w:date="2024-08-26T13:23:00Z"/>
                <w:noProof/>
                <w:rPrChange w:id="403" w:author="Marek Hajduczenia" w:date="2024-08-26T13:15:00Z">
                  <w:rPr>
                    <w:del w:id="404" w:author="Marek Hajduczenia" w:date="2024-08-26T13:23:00Z"/>
                    <w:i/>
                    <w:iCs/>
                    <w:noProof/>
                    <w:highlight w:val="yellow"/>
                  </w:rPr>
                </w:rPrChange>
              </w:rPr>
            </w:pPr>
            <w:del w:id="405" w:author="Marek Hajduczenia" w:date="2024-08-26T13:23:00Z">
              <w:r w:rsidRPr="00980524" w:rsidDel="00980524">
                <w:rPr>
                  <w:noProof/>
                  <w:rPrChange w:id="406" w:author="Marek Hajduczenia" w:date="2024-08-26T13:15:00Z">
                    <w:rPr>
                      <w:noProof/>
                      <w:highlight w:val="yellow"/>
                    </w:rPr>
                  </w:rPrChange>
                </w:rPr>
                <w:delText>[   ] </w:delText>
              </w:r>
              <w:r w:rsidR="00EE6D54" w:rsidRPr="00980524" w:rsidDel="00980524">
                <w:rPr>
                  <w:noProof/>
                  <w:rPrChange w:id="407" w:author="Marek Hajduczenia" w:date="2024-08-26T13:15:00Z">
                    <w:rPr>
                      <w:noProof/>
                      <w:highlight w:val="yellow"/>
                    </w:rPr>
                  </w:rPrChange>
                </w:rPr>
                <w:delText>Yes</w:delText>
              </w:r>
            </w:del>
          </w:p>
        </w:tc>
      </w:tr>
      <w:tr w:rsidR="00EE6D54" w:rsidRPr="00514A47" w:rsidDel="00980524" w14:paraId="3D3E6516" w14:textId="03104B6D" w:rsidTr="00A701A7">
        <w:trPr>
          <w:cantSplit/>
          <w:del w:id="408" w:author="Marek Hajduczenia" w:date="2024-08-26T13:23:00Z"/>
        </w:trPr>
        <w:tc>
          <w:tcPr>
            <w:tcW w:w="1534" w:type="dxa"/>
            <w:shd w:val="clear" w:color="auto" w:fill="auto"/>
            <w:vAlign w:val="center"/>
          </w:tcPr>
          <w:p w14:paraId="1F710C6F" w14:textId="00D82981" w:rsidR="00EE6D54" w:rsidRPr="00980524" w:rsidDel="00980524" w:rsidRDefault="00971EA9" w:rsidP="00D202C2">
            <w:pPr>
              <w:spacing w:before="0"/>
              <w:rPr>
                <w:del w:id="409" w:author="Marek Hajduczenia" w:date="2024-08-26T13:23:00Z"/>
                <w:noProof/>
                <w:rPrChange w:id="410" w:author="Marek Hajduczenia" w:date="2024-08-26T13:15:00Z">
                  <w:rPr>
                    <w:del w:id="411" w:author="Marek Hajduczenia" w:date="2024-08-26T13:23:00Z"/>
                    <w:i/>
                    <w:iCs/>
                    <w:noProof/>
                    <w:highlight w:val="yellow"/>
                  </w:rPr>
                </w:rPrChange>
              </w:rPr>
            </w:pPr>
            <w:del w:id="412" w:author="Marek Hajduczenia" w:date="2024-08-26T13:23:00Z">
              <w:r w:rsidRPr="00980524" w:rsidDel="00980524">
                <w:rPr>
                  <w:noProof/>
                  <w:rPrChange w:id="413" w:author="Marek Hajduczenia" w:date="2024-08-26T13:15:00Z">
                    <w:rPr>
                      <w:noProof/>
                      <w:highlight w:val="yellow"/>
                    </w:rPr>
                  </w:rPrChange>
                </w:rPr>
                <w:delText>U-</w:delText>
              </w:r>
              <w:r w:rsidR="00EE6D54" w:rsidRPr="00980524" w:rsidDel="00980524">
                <w:rPr>
                  <w:noProof/>
                  <w:rPrChange w:id="414" w:author="Marek Hajduczenia" w:date="2024-08-26T13:15:00Z">
                    <w:rPr>
                      <w:noProof/>
                      <w:highlight w:val="yellow"/>
                    </w:rPr>
                  </w:rPrChange>
                </w:rPr>
                <w:delText>UTM3a</w:delText>
              </w:r>
            </w:del>
          </w:p>
        </w:tc>
        <w:tc>
          <w:tcPr>
            <w:tcW w:w="2684" w:type="dxa"/>
            <w:shd w:val="clear" w:color="auto" w:fill="auto"/>
            <w:vAlign w:val="center"/>
          </w:tcPr>
          <w:p w14:paraId="4EF6BEFD" w14:textId="4FA57568" w:rsidR="00EE6D54" w:rsidRPr="00980524" w:rsidDel="00980524" w:rsidRDefault="00EE6D54" w:rsidP="00D202C2">
            <w:pPr>
              <w:spacing w:before="0"/>
              <w:jc w:val="left"/>
              <w:rPr>
                <w:del w:id="415" w:author="Marek Hajduczenia" w:date="2024-08-26T13:23:00Z"/>
                <w:noProof/>
                <w:rPrChange w:id="416" w:author="Marek Hajduczenia" w:date="2024-08-26T13:15:00Z">
                  <w:rPr>
                    <w:del w:id="417" w:author="Marek Hajduczenia" w:date="2024-08-26T13:23:00Z"/>
                    <w:i/>
                    <w:iCs/>
                    <w:noProof/>
                    <w:highlight w:val="yellow"/>
                  </w:rPr>
                </w:rPrChange>
              </w:rPr>
            </w:pPr>
            <w:del w:id="418" w:author="Marek Hajduczenia" w:date="2024-08-26T13:23:00Z">
              <w:r w:rsidRPr="00980524" w:rsidDel="00980524">
                <w:rPr>
                  <w:noProof/>
                  <w:rPrChange w:id="419" w:author="Marek Hajduczenia" w:date="2024-08-26T13:15:00Z">
                    <w:rPr>
                      <w:noProof/>
                      <w:highlight w:val="yellow"/>
                    </w:rPr>
                  </w:rPrChange>
                </w:rPr>
                <w:delText xml:space="preserve">Encapsulation </w:delText>
              </w:r>
              <w:r w:rsidR="00F819CD" w:rsidRPr="00980524" w:rsidDel="00980524">
                <w:rPr>
                  <w:noProof/>
                  <w:rPrChange w:id="420" w:author="Marek Hajduczenia" w:date="2024-08-26T13:15:00Z">
                    <w:rPr>
                      <w:noProof/>
                      <w:highlight w:val="yellow"/>
                    </w:rPr>
                  </w:rPrChange>
                </w:rPr>
                <w:delText>t</w:delText>
              </w:r>
              <w:r w:rsidRPr="00980524" w:rsidDel="00980524">
                <w:rPr>
                  <w:noProof/>
                  <w:rPrChange w:id="421" w:author="Marek Hajduczenia" w:date="2024-08-26T13:15:00Z">
                    <w:rPr>
                      <w:noProof/>
                      <w:highlight w:val="yellow"/>
                    </w:rPr>
                  </w:rPrChange>
                </w:rPr>
                <w:delText>unneling mode (downstream)</w:delText>
              </w:r>
            </w:del>
          </w:p>
        </w:tc>
        <w:tc>
          <w:tcPr>
            <w:tcW w:w="1413" w:type="dxa"/>
            <w:shd w:val="clear" w:color="auto" w:fill="auto"/>
            <w:vAlign w:val="center"/>
          </w:tcPr>
          <w:p w14:paraId="6B09C061" w14:textId="0E1E34FF" w:rsidR="00EE6D54" w:rsidRPr="00980524" w:rsidDel="00980524" w:rsidRDefault="000F2570" w:rsidP="00D202C2">
            <w:pPr>
              <w:spacing w:before="0"/>
              <w:rPr>
                <w:del w:id="422" w:author="Marek Hajduczenia" w:date="2024-08-26T13:23:00Z"/>
                <w:noProof/>
                <w:rPrChange w:id="423" w:author="Marek Hajduczenia" w:date="2024-08-26T13:15:00Z">
                  <w:rPr>
                    <w:del w:id="424" w:author="Marek Hajduczenia" w:date="2024-08-26T13:23:00Z"/>
                    <w:i/>
                    <w:iCs/>
                    <w:noProof/>
                    <w:highlight w:val="yellow"/>
                  </w:rPr>
                </w:rPrChange>
              </w:rPr>
            </w:pPr>
            <w:del w:id="425" w:author="Marek Hajduczenia" w:date="2024-08-26T13:23:00Z">
              <w:r w:rsidRPr="00980524" w:rsidDel="00980524">
                <w:rPr>
                  <w:noProof/>
                  <w:rPrChange w:id="426" w:author="Marek Hajduczenia" w:date="2024-08-26T13:15:00Z">
                    <w:rPr>
                      <w:noProof/>
                      <w:highlight w:val="yellow"/>
                    </w:rPr>
                  </w:rPrChange>
                </w:rPr>
                <w:fldChar w:fldCharType="begin" w:fldLock="1"/>
              </w:r>
              <w:r w:rsidRPr="00980524" w:rsidDel="00980524">
                <w:rPr>
                  <w:noProof/>
                  <w:rPrChange w:id="427" w:author="Marek Hajduczenia" w:date="2024-08-26T13:15:00Z">
                    <w:rPr>
                      <w:noProof/>
                      <w:highlight w:val="yellow"/>
                    </w:rPr>
                  </w:rPrChange>
                </w:rPr>
                <w:delInstrText xml:space="preserve"> REF _Ref312833124 \w \h  \* MERGEFORMAT </w:delInstrText>
              </w:r>
              <w:r w:rsidRPr="00980524" w:rsidDel="00980524">
                <w:rPr>
                  <w:noProof/>
                  <w:rPrChange w:id="428" w:author="Marek Hajduczenia" w:date="2024-08-26T13:15:00Z">
                    <w:rPr>
                      <w:noProof/>
                    </w:rPr>
                  </w:rPrChange>
                </w:rPr>
              </w:r>
              <w:r w:rsidRPr="00980524" w:rsidDel="00980524">
                <w:rPr>
                  <w:noProof/>
                  <w:rPrChange w:id="429" w:author="Marek Hajduczenia" w:date="2024-08-26T13:15:00Z">
                    <w:rPr>
                      <w:noProof/>
                      <w:highlight w:val="yellow"/>
                    </w:rPr>
                  </w:rPrChange>
                </w:rPr>
                <w:fldChar w:fldCharType="separate"/>
              </w:r>
              <w:r w:rsidR="00515044" w:rsidRPr="00980524" w:rsidDel="00980524">
                <w:rPr>
                  <w:noProof/>
                  <w:rPrChange w:id="430" w:author="Marek Hajduczenia" w:date="2024-08-26T13:15:00Z">
                    <w:rPr>
                      <w:noProof/>
                      <w:highlight w:val="yellow"/>
                    </w:rPr>
                  </w:rPrChange>
                </w:rPr>
                <w:delText>7.3.2.2</w:delText>
              </w:r>
              <w:r w:rsidRPr="00980524" w:rsidDel="00980524">
                <w:rPr>
                  <w:noProof/>
                  <w:rPrChange w:id="431" w:author="Marek Hajduczenia" w:date="2024-08-26T13:15:00Z">
                    <w:rPr>
                      <w:noProof/>
                      <w:highlight w:val="yellow"/>
                    </w:rPr>
                  </w:rPrChange>
                </w:rPr>
                <w:fldChar w:fldCharType="end"/>
              </w:r>
            </w:del>
          </w:p>
        </w:tc>
        <w:tc>
          <w:tcPr>
            <w:tcW w:w="5277" w:type="dxa"/>
            <w:shd w:val="clear" w:color="auto" w:fill="auto"/>
            <w:vAlign w:val="center"/>
          </w:tcPr>
          <w:p w14:paraId="70264C96" w14:textId="1E4E26A2" w:rsidR="00EE6D54" w:rsidRPr="00980524" w:rsidDel="00980524" w:rsidRDefault="00EE6D54" w:rsidP="00D202C2">
            <w:pPr>
              <w:spacing w:before="0"/>
              <w:jc w:val="left"/>
              <w:rPr>
                <w:del w:id="432" w:author="Marek Hajduczenia" w:date="2024-08-26T13:23:00Z"/>
                <w:noProof/>
                <w:rPrChange w:id="433" w:author="Marek Hajduczenia" w:date="2024-08-26T13:15:00Z">
                  <w:rPr>
                    <w:del w:id="434" w:author="Marek Hajduczenia" w:date="2024-08-26T13:23:00Z"/>
                    <w:i/>
                    <w:iCs/>
                    <w:noProof/>
                    <w:highlight w:val="yellow"/>
                  </w:rPr>
                </w:rPrChange>
              </w:rPr>
            </w:pPr>
            <w:del w:id="435" w:author="Marek Hajduczenia" w:date="2024-08-26T13:23:00Z">
              <w:r w:rsidRPr="00980524" w:rsidDel="00980524">
                <w:rPr>
                  <w:noProof/>
                  <w:rPrChange w:id="436" w:author="Marek Hajduczenia" w:date="2024-08-26T13:15:00Z">
                    <w:rPr>
                      <w:noProof/>
                      <w:highlight w:val="yellow"/>
                    </w:rPr>
                  </w:rPrChange>
                </w:rPr>
                <w:delText xml:space="preserve">MAC Client at the ONU operates according to </w:delText>
              </w:r>
              <w:r w:rsidR="00C162FE" w:rsidRPr="00980524" w:rsidDel="00980524">
                <w:rPr>
                  <w:noProof/>
                  <w:rPrChange w:id="437" w:author="Marek Hajduczenia" w:date="2024-08-26T13:15:00Z">
                    <w:rPr>
                      <w:noProof/>
                      <w:highlight w:val="yellow"/>
                    </w:rPr>
                  </w:rPrChange>
                </w:rPr>
                <w:fldChar w:fldCharType="begin" w:fldLock="1"/>
              </w:r>
              <w:r w:rsidR="00C162FE" w:rsidRPr="00980524" w:rsidDel="00980524">
                <w:rPr>
                  <w:noProof/>
                  <w:rPrChange w:id="438" w:author="Marek Hajduczenia" w:date="2024-08-26T13:15:00Z">
                    <w:rPr>
                      <w:noProof/>
                      <w:highlight w:val="yellow"/>
                    </w:rPr>
                  </w:rPrChange>
                </w:rPr>
                <w:delInstrText xml:space="preserve"> REF _Ref307425250 \h  \* MERGEFORMAT </w:delInstrText>
              </w:r>
              <w:r w:rsidR="00C162FE" w:rsidRPr="00980524" w:rsidDel="00980524">
                <w:rPr>
                  <w:noProof/>
                  <w:rPrChange w:id="439" w:author="Marek Hajduczenia" w:date="2024-08-26T13:15:00Z">
                    <w:rPr>
                      <w:noProof/>
                    </w:rPr>
                  </w:rPrChange>
                </w:rPr>
              </w:r>
              <w:r w:rsidR="00C162FE" w:rsidRPr="00980524" w:rsidDel="00980524">
                <w:rPr>
                  <w:noProof/>
                  <w:rPrChange w:id="440" w:author="Marek Hajduczenia" w:date="2024-08-26T13:15:00Z">
                    <w:rPr>
                      <w:noProof/>
                      <w:highlight w:val="yellow"/>
                    </w:rPr>
                  </w:rPrChange>
                </w:rPr>
                <w:fldChar w:fldCharType="separate"/>
              </w:r>
              <w:r w:rsidR="00515044" w:rsidRPr="00980524" w:rsidDel="00980524">
                <w:rPr>
                  <w:noProof/>
                  <w:rPrChange w:id="441" w:author="Marek Hajduczenia" w:date="2024-08-26T13:15:00Z">
                    <w:rPr>
                      <w:noProof/>
                      <w:highlight w:val="yellow"/>
                    </w:rPr>
                  </w:rPrChange>
                </w:rPr>
                <w:delText>Table 7</w:delText>
              </w:r>
              <w:r w:rsidR="00515044" w:rsidRPr="00980524" w:rsidDel="00980524">
                <w:rPr>
                  <w:noProof/>
                  <w:rPrChange w:id="442" w:author="Marek Hajduczenia" w:date="2024-08-26T13:15:00Z">
                    <w:rPr>
                      <w:noProof/>
                      <w:highlight w:val="yellow"/>
                    </w:rPr>
                  </w:rPrChange>
                </w:rPr>
                <w:noBreakHyphen/>
                <w:delText>30</w:delText>
              </w:r>
              <w:r w:rsidR="00C162FE" w:rsidRPr="00980524" w:rsidDel="00980524">
                <w:rPr>
                  <w:noProof/>
                  <w:rPrChange w:id="443" w:author="Marek Hajduczenia" w:date="2024-08-26T13:15:00Z">
                    <w:rPr>
                      <w:noProof/>
                      <w:highlight w:val="yellow"/>
                    </w:rPr>
                  </w:rPrChange>
                </w:rPr>
                <w:fldChar w:fldCharType="end"/>
              </w:r>
              <w:r w:rsidRPr="00980524" w:rsidDel="00980524">
                <w:rPr>
                  <w:noProof/>
                  <w:rPrChange w:id="444" w:author="Marek Hajduczenia" w:date="2024-08-26T13:15:00Z">
                    <w:rPr>
                      <w:noProof/>
                      <w:highlight w:val="yellow"/>
                    </w:rPr>
                  </w:rPrChange>
                </w:rPr>
                <w:delText xml:space="preserve"> for downstream ESP</w:delText>
              </w:r>
              <w:r w:rsidR="0040749F" w:rsidRPr="00980524" w:rsidDel="00980524">
                <w:rPr>
                  <w:noProof/>
                  <w:rPrChange w:id="445" w:author="Marek Hajduczenia" w:date="2024-08-26T13:15:00Z">
                    <w:rPr>
                      <w:noProof/>
                      <w:highlight w:val="yellow"/>
                    </w:rPr>
                  </w:rPrChange>
                </w:rPr>
                <w:delText>.</w:delText>
              </w:r>
            </w:del>
          </w:p>
        </w:tc>
        <w:tc>
          <w:tcPr>
            <w:tcW w:w="1357" w:type="dxa"/>
            <w:shd w:val="clear" w:color="auto" w:fill="auto"/>
            <w:vAlign w:val="center"/>
          </w:tcPr>
          <w:p w14:paraId="0855005F" w14:textId="4F750900" w:rsidR="00EE6D54" w:rsidRPr="00980524" w:rsidDel="00980524" w:rsidRDefault="00EE6D54" w:rsidP="00D202C2">
            <w:pPr>
              <w:pStyle w:val="IEEEStdsParagraph"/>
              <w:numPr>
                <w:ilvl w:val="0"/>
                <w:numId w:val="38"/>
              </w:numPr>
              <w:spacing w:before="240" w:after="0"/>
              <w:jc w:val="center"/>
              <w:rPr>
                <w:del w:id="446" w:author="Marek Hajduczenia" w:date="2024-08-26T13:23:00Z"/>
                <w:noProof/>
                <w:rPrChange w:id="447" w:author="Marek Hajduczenia" w:date="2024-08-26T13:15:00Z">
                  <w:rPr>
                    <w:del w:id="448" w:author="Marek Hajduczenia" w:date="2024-08-26T13:23:00Z"/>
                    <w:i/>
                    <w:iCs/>
                    <w:noProof/>
                    <w:highlight w:val="yellow"/>
                  </w:rPr>
                </w:rPrChange>
              </w:rPr>
            </w:pPr>
            <w:del w:id="449" w:author="Marek Hajduczenia" w:date="2024-08-26T13:23:00Z">
              <w:r w:rsidRPr="00980524" w:rsidDel="00980524">
                <w:rPr>
                  <w:noProof/>
                  <w:rPrChange w:id="450" w:author="Marek Hajduczenia" w:date="2024-08-26T13:15:00Z">
                    <w:rPr>
                      <w:noProof/>
                      <w:highlight w:val="yellow"/>
                    </w:rPr>
                  </w:rPrChange>
                </w:rPr>
                <w:delText>M</w:delText>
              </w:r>
            </w:del>
          </w:p>
        </w:tc>
        <w:tc>
          <w:tcPr>
            <w:tcW w:w="917" w:type="dxa"/>
            <w:shd w:val="clear" w:color="auto" w:fill="auto"/>
            <w:vAlign w:val="center"/>
          </w:tcPr>
          <w:p w14:paraId="3FFBE2F3" w14:textId="1D5C9016" w:rsidR="00EE6D54" w:rsidRPr="00980524" w:rsidDel="00980524" w:rsidRDefault="00EF7A5B" w:rsidP="00D202C2">
            <w:pPr>
              <w:pStyle w:val="IEEEStdsParagraph"/>
              <w:numPr>
                <w:ilvl w:val="0"/>
                <w:numId w:val="38"/>
              </w:numPr>
              <w:spacing w:before="240" w:after="0"/>
              <w:jc w:val="left"/>
              <w:rPr>
                <w:del w:id="451" w:author="Marek Hajduczenia" w:date="2024-08-26T13:23:00Z"/>
                <w:noProof/>
                <w:rPrChange w:id="452" w:author="Marek Hajduczenia" w:date="2024-08-26T13:15:00Z">
                  <w:rPr>
                    <w:del w:id="453" w:author="Marek Hajduczenia" w:date="2024-08-26T13:23:00Z"/>
                    <w:i/>
                    <w:iCs/>
                    <w:noProof/>
                    <w:highlight w:val="yellow"/>
                  </w:rPr>
                </w:rPrChange>
              </w:rPr>
            </w:pPr>
            <w:del w:id="454" w:author="Marek Hajduczenia" w:date="2024-08-26T13:23:00Z">
              <w:r w:rsidRPr="00980524" w:rsidDel="00980524">
                <w:rPr>
                  <w:noProof/>
                  <w:rPrChange w:id="455" w:author="Marek Hajduczenia" w:date="2024-08-26T13:15:00Z">
                    <w:rPr>
                      <w:noProof/>
                      <w:highlight w:val="yellow"/>
                    </w:rPr>
                  </w:rPrChange>
                </w:rPr>
                <w:delText>[   ] </w:delText>
              </w:r>
              <w:r w:rsidR="00EE6D54" w:rsidRPr="00980524" w:rsidDel="00980524">
                <w:rPr>
                  <w:noProof/>
                  <w:rPrChange w:id="456" w:author="Marek Hajduczenia" w:date="2024-08-26T13:15:00Z">
                    <w:rPr>
                      <w:noProof/>
                      <w:highlight w:val="yellow"/>
                    </w:rPr>
                  </w:rPrChange>
                </w:rPr>
                <w:delText>Yes</w:delText>
              </w:r>
            </w:del>
          </w:p>
        </w:tc>
      </w:tr>
      <w:tr w:rsidR="00EE6D54" w:rsidRPr="00514A47" w:rsidDel="00980524" w14:paraId="40CAF9B7" w14:textId="58F1D8B4" w:rsidTr="00A701A7">
        <w:trPr>
          <w:cantSplit/>
          <w:del w:id="457" w:author="Marek Hajduczenia" w:date="2024-08-26T13:23:00Z"/>
        </w:trPr>
        <w:tc>
          <w:tcPr>
            <w:tcW w:w="1534" w:type="dxa"/>
            <w:shd w:val="clear" w:color="auto" w:fill="auto"/>
            <w:vAlign w:val="center"/>
          </w:tcPr>
          <w:p w14:paraId="1DB8CA8C" w14:textId="1163B500" w:rsidR="00EE6D54" w:rsidRPr="00980524" w:rsidDel="00980524" w:rsidRDefault="00971EA9" w:rsidP="00D202C2">
            <w:pPr>
              <w:spacing w:before="0"/>
              <w:rPr>
                <w:del w:id="458" w:author="Marek Hajduczenia" w:date="2024-08-26T13:23:00Z"/>
                <w:noProof/>
                <w:rPrChange w:id="459" w:author="Marek Hajduczenia" w:date="2024-08-26T13:15:00Z">
                  <w:rPr>
                    <w:del w:id="460" w:author="Marek Hajduczenia" w:date="2024-08-26T13:23:00Z"/>
                    <w:i/>
                    <w:iCs/>
                    <w:noProof/>
                    <w:highlight w:val="yellow"/>
                  </w:rPr>
                </w:rPrChange>
              </w:rPr>
            </w:pPr>
            <w:del w:id="461" w:author="Marek Hajduczenia" w:date="2024-08-26T13:23:00Z">
              <w:r w:rsidRPr="00980524" w:rsidDel="00980524">
                <w:rPr>
                  <w:noProof/>
                  <w:rPrChange w:id="462" w:author="Marek Hajduczenia" w:date="2024-08-26T13:15:00Z">
                    <w:rPr>
                      <w:noProof/>
                      <w:highlight w:val="yellow"/>
                    </w:rPr>
                  </w:rPrChange>
                </w:rPr>
                <w:delText>U-</w:delText>
              </w:r>
              <w:r w:rsidR="00EE6D54" w:rsidRPr="00980524" w:rsidDel="00980524">
                <w:rPr>
                  <w:noProof/>
                  <w:rPrChange w:id="463" w:author="Marek Hajduczenia" w:date="2024-08-26T13:15:00Z">
                    <w:rPr>
                      <w:noProof/>
                      <w:highlight w:val="yellow"/>
                    </w:rPr>
                  </w:rPrChange>
                </w:rPr>
                <w:delText>UTM3b</w:delText>
              </w:r>
            </w:del>
          </w:p>
        </w:tc>
        <w:tc>
          <w:tcPr>
            <w:tcW w:w="2684" w:type="dxa"/>
            <w:shd w:val="clear" w:color="auto" w:fill="auto"/>
            <w:vAlign w:val="center"/>
          </w:tcPr>
          <w:p w14:paraId="553F1042" w14:textId="346086AF" w:rsidR="00EE6D54" w:rsidRPr="00980524" w:rsidDel="00980524" w:rsidRDefault="00EE6D54" w:rsidP="00D202C2">
            <w:pPr>
              <w:spacing w:before="0"/>
              <w:jc w:val="left"/>
              <w:rPr>
                <w:del w:id="464" w:author="Marek Hajduczenia" w:date="2024-08-26T13:23:00Z"/>
                <w:noProof/>
                <w:rPrChange w:id="465" w:author="Marek Hajduczenia" w:date="2024-08-26T13:15:00Z">
                  <w:rPr>
                    <w:del w:id="466" w:author="Marek Hajduczenia" w:date="2024-08-26T13:23:00Z"/>
                    <w:i/>
                    <w:iCs/>
                    <w:noProof/>
                    <w:highlight w:val="yellow"/>
                  </w:rPr>
                </w:rPrChange>
              </w:rPr>
            </w:pPr>
            <w:del w:id="467" w:author="Marek Hajduczenia" w:date="2024-08-26T13:23:00Z">
              <w:r w:rsidRPr="00980524" w:rsidDel="00980524">
                <w:rPr>
                  <w:noProof/>
                  <w:rPrChange w:id="468" w:author="Marek Hajduczenia" w:date="2024-08-26T13:15:00Z">
                    <w:rPr>
                      <w:noProof/>
                      <w:highlight w:val="yellow"/>
                    </w:rPr>
                  </w:rPrChange>
                </w:rPr>
                <w:delText xml:space="preserve">Encapsulation </w:delText>
              </w:r>
              <w:r w:rsidR="00F819CD" w:rsidRPr="00980524" w:rsidDel="00980524">
                <w:rPr>
                  <w:noProof/>
                  <w:rPrChange w:id="469" w:author="Marek Hajduczenia" w:date="2024-08-26T13:15:00Z">
                    <w:rPr>
                      <w:noProof/>
                      <w:highlight w:val="yellow"/>
                    </w:rPr>
                  </w:rPrChange>
                </w:rPr>
                <w:delText>t</w:delText>
              </w:r>
              <w:r w:rsidRPr="00980524" w:rsidDel="00980524">
                <w:rPr>
                  <w:noProof/>
                  <w:rPrChange w:id="470" w:author="Marek Hajduczenia" w:date="2024-08-26T13:15:00Z">
                    <w:rPr>
                      <w:noProof/>
                      <w:highlight w:val="yellow"/>
                    </w:rPr>
                  </w:rPrChange>
                </w:rPr>
                <w:delText>unneling mode (downstream, operation selection)</w:delText>
              </w:r>
            </w:del>
          </w:p>
        </w:tc>
        <w:tc>
          <w:tcPr>
            <w:tcW w:w="1413" w:type="dxa"/>
            <w:shd w:val="clear" w:color="auto" w:fill="auto"/>
            <w:vAlign w:val="center"/>
          </w:tcPr>
          <w:p w14:paraId="6F5FA50A" w14:textId="101CA45C" w:rsidR="00EE6D54" w:rsidRPr="00980524" w:rsidDel="00980524" w:rsidRDefault="000F2570" w:rsidP="00D202C2">
            <w:pPr>
              <w:spacing w:before="0"/>
              <w:rPr>
                <w:del w:id="471" w:author="Marek Hajduczenia" w:date="2024-08-26T13:23:00Z"/>
                <w:noProof/>
                <w:rPrChange w:id="472" w:author="Marek Hajduczenia" w:date="2024-08-26T13:15:00Z">
                  <w:rPr>
                    <w:del w:id="473" w:author="Marek Hajduczenia" w:date="2024-08-26T13:23:00Z"/>
                    <w:i/>
                    <w:iCs/>
                    <w:noProof/>
                    <w:highlight w:val="yellow"/>
                  </w:rPr>
                </w:rPrChange>
              </w:rPr>
            </w:pPr>
            <w:del w:id="474" w:author="Marek Hajduczenia" w:date="2024-08-26T13:23:00Z">
              <w:r w:rsidRPr="00980524" w:rsidDel="00980524">
                <w:rPr>
                  <w:noProof/>
                  <w:rPrChange w:id="475" w:author="Marek Hajduczenia" w:date="2024-08-26T13:15:00Z">
                    <w:rPr>
                      <w:noProof/>
                      <w:highlight w:val="yellow"/>
                    </w:rPr>
                  </w:rPrChange>
                </w:rPr>
                <w:fldChar w:fldCharType="begin" w:fldLock="1"/>
              </w:r>
              <w:r w:rsidRPr="00980524" w:rsidDel="00980524">
                <w:rPr>
                  <w:noProof/>
                  <w:rPrChange w:id="476" w:author="Marek Hajduczenia" w:date="2024-08-26T13:15:00Z">
                    <w:rPr>
                      <w:noProof/>
                      <w:highlight w:val="yellow"/>
                    </w:rPr>
                  </w:rPrChange>
                </w:rPr>
                <w:delInstrText xml:space="preserve"> REF _Ref312833124 \w \h  \* MERGEFORMAT </w:delInstrText>
              </w:r>
              <w:r w:rsidRPr="00980524" w:rsidDel="00980524">
                <w:rPr>
                  <w:noProof/>
                  <w:rPrChange w:id="477" w:author="Marek Hajduczenia" w:date="2024-08-26T13:15:00Z">
                    <w:rPr>
                      <w:noProof/>
                    </w:rPr>
                  </w:rPrChange>
                </w:rPr>
              </w:r>
              <w:r w:rsidRPr="00980524" w:rsidDel="00980524">
                <w:rPr>
                  <w:noProof/>
                  <w:rPrChange w:id="478" w:author="Marek Hajduczenia" w:date="2024-08-26T13:15:00Z">
                    <w:rPr>
                      <w:noProof/>
                      <w:highlight w:val="yellow"/>
                    </w:rPr>
                  </w:rPrChange>
                </w:rPr>
                <w:fldChar w:fldCharType="separate"/>
              </w:r>
              <w:r w:rsidR="00515044" w:rsidRPr="00980524" w:rsidDel="00980524">
                <w:rPr>
                  <w:noProof/>
                  <w:rPrChange w:id="479" w:author="Marek Hajduczenia" w:date="2024-08-26T13:15:00Z">
                    <w:rPr>
                      <w:noProof/>
                      <w:highlight w:val="yellow"/>
                    </w:rPr>
                  </w:rPrChange>
                </w:rPr>
                <w:delText>7.3.2.2</w:delText>
              </w:r>
              <w:r w:rsidRPr="00980524" w:rsidDel="00980524">
                <w:rPr>
                  <w:noProof/>
                  <w:rPrChange w:id="480" w:author="Marek Hajduczenia" w:date="2024-08-26T13:15:00Z">
                    <w:rPr>
                      <w:noProof/>
                      <w:highlight w:val="yellow"/>
                    </w:rPr>
                  </w:rPrChange>
                </w:rPr>
                <w:fldChar w:fldCharType="end"/>
              </w:r>
            </w:del>
          </w:p>
        </w:tc>
        <w:tc>
          <w:tcPr>
            <w:tcW w:w="5277" w:type="dxa"/>
            <w:shd w:val="clear" w:color="auto" w:fill="auto"/>
            <w:vAlign w:val="center"/>
          </w:tcPr>
          <w:p w14:paraId="434B7482" w14:textId="6E03380B" w:rsidR="00EE6D54" w:rsidRPr="00980524" w:rsidDel="00980524" w:rsidRDefault="00EE6D54" w:rsidP="00D202C2">
            <w:pPr>
              <w:spacing w:before="0"/>
              <w:jc w:val="left"/>
              <w:rPr>
                <w:del w:id="481" w:author="Marek Hajduczenia" w:date="2024-08-26T13:23:00Z"/>
                <w:noProof/>
                <w:rPrChange w:id="482" w:author="Marek Hajduczenia" w:date="2024-08-26T13:15:00Z">
                  <w:rPr>
                    <w:del w:id="483" w:author="Marek Hajduczenia" w:date="2024-08-26T13:23:00Z"/>
                    <w:i/>
                    <w:iCs/>
                    <w:noProof/>
                    <w:highlight w:val="yellow"/>
                  </w:rPr>
                </w:rPrChange>
              </w:rPr>
            </w:pPr>
            <w:del w:id="484" w:author="Marek Hajduczenia" w:date="2024-08-26T13:23:00Z">
              <w:r w:rsidRPr="00980524" w:rsidDel="00980524">
                <w:rPr>
                  <w:noProof/>
                  <w:rPrChange w:id="485" w:author="Marek Hajduczenia" w:date="2024-08-26T13:15:00Z">
                    <w:rPr>
                      <w:noProof/>
                      <w:highlight w:val="yellow"/>
                    </w:rPr>
                  </w:rPrChange>
                </w:rPr>
                <w:delText xml:space="preserve">Only one operation per </w:delText>
              </w:r>
              <w:r w:rsidR="00C162FE" w:rsidRPr="00980524" w:rsidDel="00980524">
                <w:rPr>
                  <w:noProof/>
                  <w:rPrChange w:id="486" w:author="Marek Hajduczenia" w:date="2024-08-26T13:15:00Z">
                    <w:rPr>
                      <w:noProof/>
                      <w:highlight w:val="yellow"/>
                    </w:rPr>
                  </w:rPrChange>
                </w:rPr>
                <w:fldChar w:fldCharType="begin" w:fldLock="1"/>
              </w:r>
              <w:r w:rsidR="00C162FE" w:rsidRPr="00980524" w:rsidDel="00980524">
                <w:rPr>
                  <w:noProof/>
                  <w:rPrChange w:id="487" w:author="Marek Hajduczenia" w:date="2024-08-26T13:15:00Z">
                    <w:rPr>
                      <w:noProof/>
                      <w:highlight w:val="yellow"/>
                    </w:rPr>
                  </w:rPrChange>
                </w:rPr>
                <w:delInstrText xml:space="preserve"> REF _Ref307425250 \h  \* MERGEFORMAT </w:delInstrText>
              </w:r>
              <w:r w:rsidR="00C162FE" w:rsidRPr="00980524" w:rsidDel="00980524">
                <w:rPr>
                  <w:noProof/>
                  <w:rPrChange w:id="488" w:author="Marek Hajduczenia" w:date="2024-08-26T13:15:00Z">
                    <w:rPr>
                      <w:noProof/>
                    </w:rPr>
                  </w:rPrChange>
                </w:rPr>
              </w:r>
              <w:r w:rsidR="00C162FE" w:rsidRPr="00980524" w:rsidDel="00980524">
                <w:rPr>
                  <w:noProof/>
                  <w:rPrChange w:id="489" w:author="Marek Hajduczenia" w:date="2024-08-26T13:15:00Z">
                    <w:rPr>
                      <w:noProof/>
                      <w:highlight w:val="yellow"/>
                    </w:rPr>
                  </w:rPrChange>
                </w:rPr>
                <w:fldChar w:fldCharType="separate"/>
              </w:r>
              <w:r w:rsidR="00515044" w:rsidRPr="00980524" w:rsidDel="00980524">
                <w:rPr>
                  <w:noProof/>
                  <w:rPrChange w:id="490" w:author="Marek Hajduczenia" w:date="2024-08-26T13:15:00Z">
                    <w:rPr>
                      <w:noProof/>
                      <w:highlight w:val="yellow"/>
                    </w:rPr>
                  </w:rPrChange>
                </w:rPr>
                <w:delText>Table 7</w:delText>
              </w:r>
              <w:r w:rsidR="00515044" w:rsidRPr="00980524" w:rsidDel="00980524">
                <w:rPr>
                  <w:noProof/>
                  <w:rPrChange w:id="491" w:author="Marek Hajduczenia" w:date="2024-08-26T13:15:00Z">
                    <w:rPr>
                      <w:noProof/>
                      <w:highlight w:val="yellow"/>
                    </w:rPr>
                  </w:rPrChange>
                </w:rPr>
                <w:noBreakHyphen/>
                <w:delText>30</w:delText>
              </w:r>
              <w:r w:rsidR="00C162FE" w:rsidRPr="00980524" w:rsidDel="00980524">
                <w:rPr>
                  <w:noProof/>
                  <w:rPrChange w:id="492" w:author="Marek Hajduczenia" w:date="2024-08-26T13:15:00Z">
                    <w:rPr>
                      <w:noProof/>
                      <w:highlight w:val="yellow"/>
                    </w:rPr>
                  </w:rPrChange>
                </w:rPr>
                <w:fldChar w:fldCharType="end"/>
              </w:r>
              <w:r w:rsidRPr="00980524" w:rsidDel="00980524">
                <w:rPr>
                  <w:noProof/>
                  <w:rPrChange w:id="493" w:author="Marek Hajduczenia" w:date="2024-08-26T13:15:00Z">
                    <w:rPr>
                      <w:noProof/>
                      <w:highlight w:val="yellow"/>
                    </w:rPr>
                  </w:rPrChange>
                </w:rPr>
                <w:delText xml:space="preserve"> is provisioned in the MAC Client at the ONU at any time. </w:delText>
              </w:r>
            </w:del>
          </w:p>
        </w:tc>
        <w:tc>
          <w:tcPr>
            <w:tcW w:w="1357" w:type="dxa"/>
            <w:shd w:val="clear" w:color="auto" w:fill="auto"/>
            <w:vAlign w:val="center"/>
          </w:tcPr>
          <w:p w14:paraId="40C16D14" w14:textId="23D008F3" w:rsidR="00EE6D54" w:rsidRPr="00980524" w:rsidDel="00980524" w:rsidRDefault="00EE6D54" w:rsidP="00D202C2">
            <w:pPr>
              <w:pStyle w:val="IEEEStdsParagraph"/>
              <w:numPr>
                <w:ilvl w:val="0"/>
                <w:numId w:val="38"/>
              </w:numPr>
              <w:spacing w:before="240" w:after="0"/>
              <w:jc w:val="center"/>
              <w:rPr>
                <w:del w:id="494" w:author="Marek Hajduczenia" w:date="2024-08-26T13:23:00Z"/>
                <w:noProof/>
                <w:rPrChange w:id="495" w:author="Marek Hajduczenia" w:date="2024-08-26T13:15:00Z">
                  <w:rPr>
                    <w:del w:id="496" w:author="Marek Hajduczenia" w:date="2024-08-26T13:23:00Z"/>
                    <w:i/>
                    <w:iCs/>
                    <w:noProof/>
                    <w:highlight w:val="yellow"/>
                  </w:rPr>
                </w:rPrChange>
              </w:rPr>
            </w:pPr>
            <w:del w:id="497" w:author="Marek Hajduczenia" w:date="2024-08-26T13:23:00Z">
              <w:r w:rsidRPr="00980524" w:rsidDel="00980524">
                <w:rPr>
                  <w:noProof/>
                  <w:rPrChange w:id="498" w:author="Marek Hajduczenia" w:date="2024-08-26T13:15:00Z">
                    <w:rPr>
                      <w:noProof/>
                      <w:highlight w:val="yellow"/>
                    </w:rPr>
                  </w:rPrChange>
                </w:rPr>
                <w:delText>M</w:delText>
              </w:r>
            </w:del>
          </w:p>
        </w:tc>
        <w:tc>
          <w:tcPr>
            <w:tcW w:w="917" w:type="dxa"/>
            <w:shd w:val="clear" w:color="auto" w:fill="auto"/>
            <w:vAlign w:val="center"/>
          </w:tcPr>
          <w:p w14:paraId="5782678A" w14:textId="03DD3974" w:rsidR="00EE6D54" w:rsidRPr="00980524" w:rsidDel="00980524" w:rsidRDefault="00EF7A5B" w:rsidP="00D202C2">
            <w:pPr>
              <w:pStyle w:val="IEEEStdsParagraph"/>
              <w:numPr>
                <w:ilvl w:val="0"/>
                <w:numId w:val="38"/>
              </w:numPr>
              <w:spacing w:before="240" w:after="0"/>
              <w:jc w:val="left"/>
              <w:rPr>
                <w:del w:id="499" w:author="Marek Hajduczenia" w:date="2024-08-26T13:23:00Z"/>
                <w:noProof/>
                <w:rPrChange w:id="500" w:author="Marek Hajduczenia" w:date="2024-08-26T13:15:00Z">
                  <w:rPr>
                    <w:del w:id="501" w:author="Marek Hajduczenia" w:date="2024-08-26T13:23:00Z"/>
                    <w:i/>
                    <w:iCs/>
                    <w:noProof/>
                    <w:highlight w:val="yellow"/>
                  </w:rPr>
                </w:rPrChange>
              </w:rPr>
            </w:pPr>
            <w:del w:id="502" w:author="Marek Hajduczenia" w:date="2024-08-26T13:23:00Z">
              <w:r w:rsidRPr="00980524" w:rsidDel="00980524">
                <w:rPr>
                  <w:noProof/>
                  <w:rPrChange w:id="503" w:author="Marek Hajduczenia" w:date="2024-08-26T13:15:00Z">
                    <w:rPr>
                      <w:noProof/>
                      <w:highlight w:val="yellow"/>
                    </w:rPr>
                  </w:rPrChange>
                </w:rPr>
                <w:delText>[   ] </w:delText>
              </w:r>
              <w:r w:rsidR="00EE6D54" w:rsidRPr="00980524" w:rsidDel="00980524">
                <w:rPr>
                  <w:noProof/>
                  <w:rPrChange w:id="504" w:author="Marek Hajduczenia" w:date="2024-08-26T13:15:00Z">
                    <w:rPr>
                      <w:noProof/>
                      <w:highlight w:val="yellow"/>
                    </w:rPr>
                  </w:rPrChange>
                </w:rPr>
                <w:delText>Yes</w:delText>
              </w:r>
            </w:del>
          </w:p>
        </w:tc>
      </w:tr>
      <w:tr w:rsidR="00EE6D54" w:rsidRPr="00514A47" w:rsidDel="00980524" w14:paraId="132C5E52" w14:textId="6B7575FA" w:rsidTr="00A701A7">
        <w:trPr>
          <w:cantSplit/>
          <w:del w:id="505" w:author="Marek Hajduczenia" w:date="2024-08-26T13:23:00Z"/>
        </w:trPr>
        <w:tc>
          <w:tcPr>
            <w:tcW w:w="1534" w:type="dxa"/>
            <w:shd w:val="clear" w:color="auto" w:fill="auto"/>
            <w:vAlign w:val="center"/>
          </w:tcPr>
          <w:p w14:paraId="45DAC07D" w14:textId="4D7686CE" w:rsidR="00EE6D54" w:rsidRPr="00980524" w:rsidDel="00980524" w:rsidRDefault="00971EA9" w:rsidP="00D202C2">
            <w:pPr>
              <w:spacing w:before="0"/>
              <w:rPr>
                <w:del w:id="506" w:author="Marek Hajduczenia" w:date="2024-08-26T13:23:00Z"/>
                <w:noProof/>
                <w:rPrChange w:id="507" w:author="Marek Hajduczenia" w:date="2024-08-26T13:15:00Z">
                  <w:rPr>
                    <w:del w:id="508" w:author="Marek Hajduczenia" w:date="2024-08-26T13:23:00Z"/>
                    <w:i/>
                    <w:iCs/>
                    <w:noProof/>
                    <w:highlight w:val="yellow"/>
                  </w:rPr>
                </w:rPrChange>
              </w:rPr>
            </w:pPr>
            <w:del w:id="509" w:author="Marek Hajduczenia" w:date="2024-08-26T13:23:00Z">
              <w:r w:rsidRPr="00980524" w:rsidDel="00980524">
                <w:rPr>
                  <w:noProof/>
                  <w:rPrChange w:id="510" w:author="Marek Hajduczenia" w:date="2024-08-26T13:15:00Z">
                    <w:rPr>
                      <w:noProof/>
                      <w:highlight w:val="yellow"/>
                    </w:rPr>
                  </w:rPrChange>
                </w:rPr>
                <w:delText>U-</w:delText>
              </w:r>
              <w:r w:rsidR="00EE6D54" w:rsidRPr="00980524" w:rsidDel="00980524">
                <w:rPr>
                  <w:noProof/>
                  <w:rPrChange w:id="511" w:author="Marek Hajduczenia" w:date="2024-08-26T13:15:00Z">
                    <w:rPr>
                      <w:noProof/>
                      <w:highlight w:val="yellow"/>
                    </w:rPr>
                  </w:rPrChange>
                </w:rPr>
                <w:delText>UTM3c</w:delText>
              </w:r>
            </w:del>
          </w:p>
        </w:tc>
        <w:tc>
          <w:tcPr>
            <w:tcW w:w="2684" w:type="dxa"/>
            <w:shd w:val="clear" w:color="auto" w:fill="auto"/>
            <w:vAlign w:val="center"/>
          </w:tcPr>
          <w:p w14:paraId="74176189" w14:textId="7FCF8BE8" w:rsidR="00EE6D54" w:rsidRPr="00980524" w:rsidDel="00980524" w:rsidRDefault="00EE6D54" w:rsidP="00D202C2">
            <w:pPr>
              <w:spacing w:before="0"/>
              <w:jc w:val="left"/>
              <w:rPr>
                <w:del w:id="512" w:author="Marek Hajduczenia" w:date="2024-08-26T13:23:00Z"/>
                <w:noProof/>
                <w:rPrChange w:id="513" w:author="Marek Hajduczenia" w:date="2024-08-26T13:15:00Z">
                  <w:rPr>
                    <w:del w:id="514" w:author="Marek Hajduczenia" w:date="2024-08-26T13:23:00Z"/>
                    <w:i/>
                    <w:iCs/>
                    <w:noProof/>
                    <w:highlight w:val="yellow"/>
                  </w:rPr>
                </w:rPrChange>
              </w:rPr>
            </w:pPr>
            <w:del w:id="515" w:author="Marek Hajduczenia" w:date="2024-08-26T13:23:00Z">
              <w:r w:rsidRPr="00980524" w:rsidDel="00980524">
                <w:rPr>
                  <w:noProof/>
                  <w:rPrChange w:id="516" w:author="Marek Hajduczenia" w:date="2024-08-26T13:15:00Z">
                    <w:rPr>
                      <w:noProof/>
                      <w:highlight w:val="yellow"/>
                    </w:rPr>
                  </w:rPrChange>
                </w:rPr>
                <w:delText xml:space="preserve">Encapsulation </w:delText>
              </w:r>
              <w:r w:rsidR="00F819CD" w:rsidRPr="00980524" w:rsidDel="00980524">
                <w:rPr>
                  <w:noProof/>
                  <w:rPrChange w:id="517" w:author="Marek Hajduczenia" w:date="2024-08-26T13:15:00Z">
                    <w:rPr>
                      <w:noProof/>
                      <w:highlight w:val="yellow"/>
                    </w:rPr>
                  </w:rPrChange>
                </w:rPr>
                <w:delText>t</w:delText>
              </w:r>
              <w:r w:rsidRPr="00980524" w:rsidDel="00980524">
                <w:rPr>
                  <w:noProof/>
                  <w:rPrChange w:id="518" w:author="Marek Hajduczenia" w:date="2024-08-26T13:15:00Z">
                    <w:rPr>
                      <w:noProof/>
                      <w:highlight w:val="yellow"/>
                    </w:rPr>
                  </w:rPrChange>
                </w:rPr>
                <w:delText>unneling mode (upstream)</w:delText>
              </w:r>
            </w:del>
          </w:p>
        </w:tc>
        <w:tc>
          <w:tcPr>
            <w:tcW w:w="1413" w:type="dxa"/>
            <w:shd w:val="clear" w:color="auto" w:fill="auto"/>
            <w:vAlign w:val="center"/>
          </w:tcPr>
          <w:p w14:paraId="4005B4B6" w14:textId="4432A2E1" w:rsidR="00EE6D54" w:rsidRPr="00980524" w:rsidDel="00980524" w:rsidRDefault="000F2570" w:rsidP="00D202C2">
            <w:pPr>
              <w:spacing w:before="0"/>
              <w:rPr>
                <w:del w:id="519" w:author="Marek Hajduczenia" w:date="2024-08-26T13:23:00Z"/>
                <w:noProof/>
                <w:rPrChange w:id="520" w:author="Marek Hajduczenia" w:date="2024-08-26T13:15:00Z">
                  <w:rPr>
                    <w:del w:id="521" w:author="Marek Hajduczenia" w:date="2024-08-26T13:23:00Z"/>
                    <w:i/>
                    <w:iCs/>
                    <w:noProof/>
                    <w:highlight w:val="yellow"/>
                  </w:rPr>
                </w:rPrChange>
              </w:rPr>
            </w:pPr>
            <w:del w:id="522" w:author="Marek Hajduczenia" w:date="2024-08-26T13:23:00Z">
              <w:r w:rsidRPr="00980524" w:rsidDel="00980524">
                <w:rPr>
                  <w:noProof/>
                  <w:rPrChange w:id="523" w:author="Marek Hajduczenia" w:date="2024-08-26T13:15:00Z">
                    <w:rPr>
                      <w:noProof/>
                      <w:highlight w:val="yellow"/>
                    </w:rPr>
                  </w:rPrChange>
                </w:rPr>
                <w:fldChar w:fldCharType="begin" w:fldLock="1"/>
              </w:r>
              <w:r w:rsidRPr="00980524" w:rsidDel="00980524">
                <w:rPr>
                  <w:noProof/>
                  <w:rPrChange w:id="524" w:author="Marek Hajduczenia" w:date="2024-08-26T13:15:00Z">
                    <w:rPr>
                      <w:noProof/>
                      <w:highlight w:val="yellow"/>
                    </w:rPr>
                  </w:rPrChange>
                </w:rPr>
                <w:delInstrText xml:space="preserve"> REF _Ref312833124 \w \h  \* MERGEFORMAT </w:delInstrText>
              </w:r>
              <w:r w:rsidRPr="00980524" w:rsidDel="00980524">
                <w:rPr>
                  <w:noProof/>
                  <w:rPrChange w:id="525" w:author="Marek Hajduczenia" w:date="2024-08-26T13:15:00Z">
                    <w:rPr>
                      <w:noProof/>
                    </w:rPr>
                  </w:rPrChange>
                </w:rPr>
              </w:r>
              <w:r w:rsidRPr="00980524" w:rsidDel="00980524">
                <w:rPr>
                  <w:noProof/>
                  <w:rPrChange w:id="526" w:author="Marek Hajduczenia" w:date="2024-08-26T13:15:00Z">
                    <w:rPr>
                      <w:noProof/>
                      <w:highlight w:val="yellow"/>
                    </w:rPr>
                  </w:rPrChange>
                </w:rPr>
                <w:fldChar w:fldCharType="separate"/>
              </w:r>
              <w:r w:rsidR="00515044" w:rsidRPr="00980524" w:rsidDel="00980524">
                <w:rPr>
                  <w:noProof/>
                  <w:rPrChange w:id="527" w:author="Marek Hajduczenia" w:date="2024-08-26T13:15:00Z">
                    <w:rPr>
                      <w:noProof/>
                      <w:highlight w:val="yellow"/>
                    </w:rPr>
                  </w:rPrChange>
                </w:rPr>
                <w:delText>7.3.2.2</w:delText>
              </w:r>
              <w:r w:rsidRPr="00980524" w:rsidDel="00980524">
                <w:rPr>
                  <w:noProof/>
                  <w:rPrChange w:id="528" w:author="Marek Hajduczenia" w:date="2024-08-26T13:15:00Z">
                    <w:rPr>
                      <w:noProof/>
                      <w:highlight w:val="yellow"/>
                    </w:rPr>
                  </w:rPrChange>
                </w:rPr>
                <w:fldChar w:fldCharType="end"/>
              </w:r>
            </w:del>
          </w:p>
        </w:tc>
        <w:tc>
          <w:tcPr>
            <w:tcW w:w="5277" w:type="dxa"/>
            <w:shd w:val="clear" w:color="auto" w:fill="auto"/>
            <w:vAlign w:val="center"/>
          </w:tcPr>
          <w:p w14:paraId="35F29258" w14:textId="1072ED61" w:rsidR="00EE6D54" w:rsidRPr="00980524" w:rsidDel="00980524" w:rsidRDefault="00EE6D54" w:rsidP="00D202C2">
            <w:pPr>
              <w:spacing w:before="0"/>
              <w:jc w:val="left"/>
              <w:rPr>
                <w:del w:id="529" w:author="Marek Hajduczenia" w:date="2024-08-26T13:23:00Z"/>
                <w:noProof/>
                <w:rPrChange w:id="530" w:author="Marek Hajduczenia" w:date="2024-08-26T13:15:00Z">
                  <w:rPr>
                    <w:del w:id="531" w:author="Marek Hajduczenia" w:date="2024-08-26T13:23:00Z"/>
                    <w:i/>
                    <w:iCs/>
                    <w:noProof/>
                    <w:highlight w:val="yellow"/>
                  </w:rPr>
                </w:rPrChange>
              </w:rPr>
            </w:pPr>
            <w:del w:id="532" w:author="Marek Hajduczenia" w:date="2024-08-26T13:23:00Z">
              <w:r w:rsidRPr="00980524" w:rsidDel="00980524">
                <w:rPr>
                  <w:noProof/>
                  <w:rPrChange w:id="533" w:author="Marek Hajduczenia" w:date="2024-08-26T13:15:00Z">
                    <w:rPr>
                      <w:noProof/>
                      <w:highlight w:val="yellow"/>
                    </w:rPr>
                  </w:rPrChange>
                </w:rPr>
                <w:delText xml:space="preserve">MAC Client at the ONU operates according to </w:delText>
              </w:r>
              <w:r w:rsidR="000F2570" w:rsidRPr="00980524" w:rsidDel="00980524">
                <w:rPr>
                  <w:noProof/>
                  <w:rPrChange w:id="534" w:author="Marek Hajduczenia" w:date="2024-08-26T13:15:00Z">
                    <w:rPr>
                      <w:noProof/>
                      <w:highlight w:val="yellow"/>
                    </w:rPr>
                  </w:rPrChange>
                </w:rPr>
                <w:fldChar w:fldCharType="begin" w:fldLock="1"/>
              </w:r>
              <w:r w:rsidR="000F2570" w:rsidRPr="00980524" w:rsidDel="00980524">
                <w:rPr>
                  <w:noProof/>
                  <w:rPrChange w:id="535" w:author="Marek Hajduczenia" w:date="2024-08-26T13:15:00Z">
                    <w:rPr>
                      <w:noProof/>
                      <w:highlight w:val="yellow"/>
                    </w:rPr>
                  </w:rPrChange>
                </w:rPr>
                <w:delInstrText xml:space="preserve"> REF _Ref307425250 \h  \* MERGEFORMAT </w:delInstrText>
              </w:r>
              <w:r w:rsidR="000F2570" w:rsidRPr="00980524" w:rsidDel="00980524">
                <w:rPr>
                  <w:noProof/>
                  <w:rPrChange w:id="536" w:author="Marek Hajduczenia" w:date="2024-08-26T13:15:00Z">
                    <w:rPr>
                      <w:noProof/>
                    </w:rPr>
                  </w:rPrChange>
                </w:rPr>
              </w:r>
              <w:r w:rsidR="000F2570" w:rsidRPr="00980524" w:rsidDel="00980524">
                <w:rPr>
                  <w:noProof/>
                  <w:rPrChange w:id="537" w:author="Marek Hajduczenia" w:date="2024-08-26T13:15:00Z">
                    <w:rPr>
                      <w:noProof/>
                      <w:highlight w:val="yellow"/>
                    </w:rPr>
                  </w:rPrChange>
                </w:rPr>
                <w:fldChar w:fldCharType="separate"/>
              </w:r>
              <w:r w:rsidR="00515044" w:rsidRPr="00980524" w:rsidDel="00980524">
                <w:rPr>
                  <w:noProof/>
                  <w:rPrChange w:id="538" w:author="Marek Hajduczenia" w:date="2024-08-26T13:15:00Z">
                    <w:rPr>
                      <w:noProof/>
                      <w:highlight w:val="yellow"/>
                    </w:rPr>
                  </w:rPrChange>
                </w:rPr>
                <w:delText>Table 7</w:delText>
              </w:r>
              <w:r w:rsidR="00515044" w:rsidRPr="00980524" w:rsidDel="00980524">
                <w:rPr>
                  <w:noProof/>
                  <w:rPrChange w:id="539" w:author="Marek Hajduczenia" w:date="2024-08-26T13:15:00Z">
                    <w:rPr>
                      <w:noProof/>
                      <w:highlight w:val="yellow"/>
                    </w:rPr>
                  </w:rPrChange>
                </w:rPr>
                <w:noBreakHyphen/>
                <w:delText>30</w:delText>
              </w:r>
              <w:r w:rsidR="000F2570" w:rsidRPr="00980524" w:rsidDel="00980524">
                <w:rPr>
                  <w:noProof/>
                  <w:rPrChange w:id="540" w:author="Marek Hajduczenia" w:date="2024-08-26T13:15:00Z">
                    <w:rPr>
                      <w:noProof/>
                      <w:highlight w:val="yellow"/>
                    </w:rPr>
                  </w:rPrChange>
                </w:rPr>
                <w:fldChar w:fldCharType="end"/>
              </w:r>
              <w:r w:rsidRPr="00980524" w:rsidDel="00980524">
                <w:rPr>
                  <w:noProof/>
                  <w:rPrChange w:id="541" w:author="Marek Hajduczenia" w:date="2024-08-26T13:15:00Z">
                    <w:rPr>
                      <w:noProof/>
                      <w:highlight w:val="yellow"/>
                    </w:rPr>
                  </w:rPrChange>
                </w:rPr>
                <w:delText xml:space="preserve"> for upstream ESP</w:delText>
              </w:r>
              <w:r w:rsidR="0040749F" w:rsidRPr="00980524" w:rsidDel="00980524">
                <w:rPr>
                  <w:noProof/>
                  <w:rPrChange w:id="542" w:author="Marek Hajduczenia" w:date="2024-08-26T13:15:00Z">
                    <w:rPr>
                      <w:noProof/>
                      <w:highlight w:val="yellow"/>
                    </w:rPr>
                  </w:rPrChange>
                </w:rPr>
                <w:delText>.</w:delText>
              </w:r>
            </w:del>
          </w:p>
        </w:tc>
        <w:tc>
          <w:tcPr>
            <w:tcW w:w="1357" w:type="dxa"/>
            <w:shd w:val="clear" w:color="auto" w:fill="auto"/>
            <w:vAlign w:val="center"/>
          </w:tcPr>
          <w:p w14:paraId="35E506D9" w14:textId="16A86DF4" w:rsidR="00EE6D54" w:rsidRPr="00980524" w:rsidDel="00980524" w:rsidRDefault="00EE6D54" w:rsidP="00D202C2">
            <w:pPr>
              <w:pStyle w:val="IEEEStdsParagraph"/>
              <w:numPr>
                <w:ilvl w:val="0"/>
                <w:numId w:val="38"/>
              </w:numPr>
              <w:spacing w:before="240" w:after="0"/>
              <w:jc w:val="center"/>
              <w:rPr>
                <w:del w:id="543" w:author="Marek Hajduczenia" w:date="2024-08-26T13:23:00Z"/>
                <w:noProof/>
                <w:rPrChange w:id="544" w:author="Marek Hajduczenia" w:date="2024-08-26T13:15:00Z">
                  <w:rPr>
                    <w:del w:id="545" w:author="Marek Hajduczenia" w:date="2024-08-26T13:23:00Z"/>
                    <w:i/>
                    <w:iCs/>
                    <w:noProof/>
                    <w:highlight w:val="yellow"/>
                  </w:rPr>
                </w:rPrChange>
              </w:rPr>
            </w:pPr>
            <w:del w:id="546" w:author="Marek Hajduczenia" w:date="2024-08-26T13:23:00Z">
              <w:r w:rsidRPr="00980524" w:rsidDel="00980524">
                <w:rPr>
                  <w:noProof/>
                  <w:rPrChange w:id="547" w:author="Marek Hajduczenia" w:date="2024-08-26T13:15:00Z">
                    <w:rPr>
                      <w:noProof/>
                      <w:highlight w:val="yellow"/>
                    </w:rPr>
                  </w:rPrChange>
                </w:rPr>
                <w:delText>M</w:delText>
              </w:r>
            </w:del>
          </w:p>
        </w:tc>
        <w:tc>
          <w:tcPr>
            <w:tcW w:w="917" w:type="dxa"/>
            <w:shd w:val="clear" w:color="auto" w:fill="auto"/>
            <w:vAlign w:val="center"/>
          </w:tcPr>
          <w:p w14:paraId="2E44743F" w14:textId="795FCE2C" w:rsidR="00EE6D54" w:rsidRPr="00980524" w:rsidDel="00980524" w:rsidRDefault="00EF7A5B" w:rsidP="00D202C2">
            <w:pPr>
              <w:pStyle w:val="IEEEStdsParagraph"/>
              <w:numPr>
                <w:ilvl w:val="0"/>
                <w:numId w:val="38"/>
              </w:numPr>
              <w:spacing w:before="240" w:after="0"/>
              <w:jc w:val="left"/>
              <w:rPr>
                <w:del w:id="548" w:author="Marek Hajduczenia" w:date="2024-08-26T13:23:00Z"/>
                <w:noProof/>
                <w:rPrChange w:id="549" w:author="Marek Hajduczenia" w:date="2024-08-26T13:15:00Z">
                  <w:rPr>
                    <w:del w:id="550" w:author="Marek Hajduczenia" w:date="2024-08-26T13:23:00Z"/>
                    <w:i/>
                    <w:iCs/>
                    <w:noProof/>
                    <w:highlight w:val="yellow"/>
                  </w:rPr>
                </w:rPrChange>
              </w:rPr>
            </w:pPr>
            <w:del w:id="551" w:author="Marek Hajduczenia" w:date="2024-08-26T13:23:00Z">
              <w:r w:rsidRPr="00980524" w:rsidDel="00980524">
                <w:rPr>
                  <w:noProof/>
                  <w:rPrChange w:id="552" w:author="Marek Hajduczenia" w:date="2024-08-26T13:15:00Z">
                    <w:rPr>
                      <w:noProof/>
                      <w:highlight w:val="yellow"/>
                    </w:rPr>
                  </w:rPrChange>
                </w:rPr>
                <w:delText>[   ] </w:delText>
              </w:r>
              <w:r w:rsidR="00EE6D54" w:rsidRPr="00980524" w:rsidDel="00980524">
                <w:rPr>
                  <w:noProof/>
                  <w:rPrChange w:id="553" w:author="Marek Hajduczenia" w:date="2024-08-26T13:15:00Z">
                    <w:rPr>
                      <w:noProof/>
                      <w:highlight w:val="yellow"/>
                    </w:rPr>
                  </w:rPrChange>
                </w:rPr>
                <w:delText>Yes</w:delText>
              </w:r>
            </w:del>
          </w:p>
        </w:tc>
      </w:tr>
      <w:tr w:rsidR="00EE6D54" w:rsidRPr="00514A47" w:rsidDel="00980524" w14:paraId="1357BA82" w14:textId="1287D9C4" w:rsidTr="00A701A7">
        <w:trPr>
          <w:cantSplit/>
          <w:del w:id="554" w:author="Marek Hajduczenia" w:date="2024-08-26T13:23:00Z"/>
        </w:trPr>
        <w:tc>
          <w:tcPr>
            <w:tcW w:w="1534" w:type="dxa"/>
            <w:shd w:val="clear" w:color="auto" w:fill="auto"/>
            <w:vAlign w:val="center"/>
          </w:tcPr>
          <w:p w14:paraId="282B2391" w14:textId="0467C164" w:rsidR="00EE6D54" w:rsidRPr="00980524" w:rsidDel="00980524" w:rsidRDefault="00971EA9" w:rsidP="00D202C2">
            <w:pPr>
              <w:spacing w:before="0"/>
              <w:rPr>
                <w:del w:id="555" w:author="Marek Hajduczenia" w:date="2024-08-26T13:23:00Z"/>
                <w:noProof/>
                <w:rPrChange w:id="556" w:author="Marek Hajduczenia" w:date="2024-08-26T13:15:00Z">
                  <w:rPr>
                    <w:del w:id="557" w:author="Marek Hajduczenia" w:date="2024-08-26T13:23:00Z"/>
                    <w:i/>
                    <w:iCs/>
                    <w:noProof/>
                    <w:highlight w:val="yellow"/>
                  </w:rPr>
                </w:rPrChange>
              </w:rPr>
            </w:pPr>
            <w:del w:id="558" w:author="Marek Hajduczenia" w:date="2024-08-26T13:23:00Z">
              <w:r w:rsidRPr="00980524" w:rsidDel="00980524">
                <w:rPr>
                  <w:noProof/>
                  <w:rPrChange w:id="559" w:author="Marek Hajduczenia" w:date="2024-08-26T13:15:00Z">
                    <w:rPr>
                      <w:noProof/>
                      <w:highlight w:val="yellow"/>
                    </w:rPr>
                  </w:rPrChange>
                </w:rPr>
                <w:delText>U-</w:delText>
              </w:r>
              <w:r w:rsidR="00EE6D54" w:rsidRPr="00980524" w:rsidDel="00980524">
                <w:rPr>
                  <w:noProof/>
                  <w:rPrChange w:id="560" w:author="Marek Hajduczenia" w:date="2024-08-26T13:15:00Z">
                    <w:rPr>
                      <w:noProof/>
                      <w:highlight w:val="yellow"/>
                    </w:rPr>
                  </w:rPrChange>
                </w:rPr>
                <w:delText>UTM3d</w:delText>
              </w:r>
            </w:del>
          </w:p>
        </w:tc>
        <w:tc>
          <w:tcPr>
            <w:tcW w:w="2684" w:type="dxa"/>
            <w:shd w:val="clear" w:color="auto" w:fill="auto"/>
            <w:vAlign w:val="center"/>
          </w:tcPr>
          <w:p w14:paraId="1A0038DC" w14:textId="716C4A67" w:rsidR="00EE6D54" w:rsidRPr="00980524" w:rsidDel="00980524" w:rsidRDefault="00EE6D54" w:rsidP="00D202C2">
            <w:pPr>
              <w:spacing w:before="0"/>
              <w:jc w:val="left"/>
              <w:rPr>
                <w:del w:id="561" w:author="Marek Hajduczenia" w:date="2024-08-26T13:23:00Z"/>
                <w:noProof/>
                <w:rPrChange w:id="562" w:author="Marek Hajduczenia" w:date="2024-08-26T13:15:00Z">
                  <w:rPr>
                    <w:del w:id="563" w:author="Marek Hajduczenia" w:date="2024-08-26T13:23:00Z"/>
                    <w:i/>
                    <w:iCs/>
                    <w:noProof/>
                    <w:highlight w:val="yellow"/>
                  </w:rPr>
                </w:rPrChange>
              </w:rPr>
            </w:pPr>
            <w:del w:id="564" w:author="Marek Hajduczenia" w:date="2024-08-26T13:23:00Z">
              <w:r w:rsidRPr="00980524" w:rsidDel="00980524">
                <w:rPr>
                  <w:noProof/>
                  <w:rPrChange w:id="565" w:author="Marek Hajduczenia" w:date="2024-08-26T13:15:00Z">
                    <w:rPr>
                      <w:noProof/>
                      <w:highlight w:val="yellow"/>
                    </w:rPr>
                  </w:rPrChange>
                </w:rPr>
                <w:delText xml:space="preserve">Encapsulation </w:delText>
              </w:r>
              <w:r w:rsidR="00F819CD" w:rsidRPr="00980524" w:rsidDel="00980524">
                <w:rPr>
                  <w:noProof/>
                  <w:rPrChange w:id="566" w:author="Marek Hajduczenia" w:date="2024-08-26T13:15:00Z">
                    <w:rPr>
                      <w:noProof/>
                      <w:highlight w:val="yellow"/>
                    </w:rPr>
                  </w:rPrChange>
                </w:rPr>
                <w:delText>t</w:delText>
              </w:r>
              <w:r w:rsidRPr="00980524" w:rsidDel="00980524">
                <w:rPr>
                  <w:noProof/>
                  <w:rPrChange w:id="567" w:author="Marek Hajduczenia" w:date="2024-08-26T13:15:00Z">
                    <w:rPr>
                      <w:noProof/>
                      <w:highlight w:val="yellow"/>
                    </w:rPr>
                  </w:rPrChange>
                </w:rPr>
                <w:delText>unneling mode (upstream, operation selection)</w:delText>
              </w:r>
            </w:del>
          </w:p>
        </w:tc>
        <w:tc>
          <w:tcPr>
            <w:tcW w:w="1413" w:type="dxa"/>
            <w:shd w:val="clear" w:color="auto" w:fill="auto"/>
            <w:vAlign w:val="center"/>
          </w:tcPr>
          <w:p w14:paraId="159218D4" w14:textId="50A30233" w:rsidR="00EE6D54" w:rsidRPr="00980524" w:rsidDel="00980524" w:rsidRDefault="000F2570" w:rsidP="00D202C2">
            <w:pPr>
              <w:spacing w:before="0"/>
              <w:rPr>
                <w:del w:id="568" w:author="Marek Hajduczenia" w:date="2024-08-26T13:23:00Z"/>
                <w:noProof/>
                <w:rPrChange w:id="569" w:author="Marek Hajduczenia" w:date="2024-08-26T13:15:00Z">
                  <w:rPr>
                    <w:del w:id="570" w:author="Marek Hajduczenia" w:date="2024-08-26T13:23:00Z"/>
                    <w:i/>
                    <w:iCs/>
                    <w:noProof/>
                    <w:highlight w:val="yellow"/>
                  </w:rPr>
                </w:rPrChange>
              </w:rPr>
            </w:pPr>
            <w:del w:id="571" w:author="Marek Hajduczenia" w:date="2024-08-26T13:23:00Z">
              <w:r w:rsidRPr="00980524" w:rsidDel="00980524">
                <w:rPr>
                  <w:noProof/>
                  <w:rPrChange w:id="572" w:author="Marek Hajduczenia" w:date="2024-08-26T13:15:00Z">
                    <w:rPr>
                      <w:noProof/>
                      <w:highlight w:val="yellow"/>
                    </w:rPr>
                  </w:rPrChange>
                </w:rPr>
                <w:fldChar w:fldCharType="begin" w:fldLock="1"/>
              </w:r>
              <w:r w:rsidRPr="00980524" w:rsidDel="00980524">
                <w:rPr>
                  <w:noProof/>
                  <w:rPrChange w:id="573" w:author="Marek Hajduczenia" w:date="2024-08-26T13:15:00Z">
                    <w:rPr>
                      <w:noProof/>
                      <w:highlight w:val="yellow"/>
                    </w:rPr>
                  </w:rPrChange>
                </w:rPr>
                <w:delInstrText xml:space="preserve"> REF _Ref312833124 \w \h  \* MERGEFORMAT </w:delInstrText>
              </w:r>
              <w:r w:rsidRPr="00980524" w:rsidDel="00980524">
                <w:rPr>
                  <w:noProof/>
                  <w:rPrChange w:id="574" w:author="Marek Hajduczenia" w:date="2024-08-26T13:15:00Z">
                    <w:rPr>
                      <w:noProof/>
                    </w:rPr>
                  </w:rPrChange>
                </w:rPr>
              </w:r>
              <w:r w:rsidRPr="00980524" w:rsidDel="00980524">
                <w:rPr>
                  <w:noProof/>
                  <w:rPrChange w:id="575" w:author="Marek Hajduczenia" w:date="2024-08-26T13:15:00Z">
                    <w:rPr>
                      <w:noProof/>
                      <w:highlight w:val="yellow"/>
                    </w:rPr>
                  </w:rPrChange>
                </w:rPr>
                <w:fldChar w:fldCharType="separate"/>
              </w:r>
              <w:r w:rsidR="00515044" w:rsidRPr="00980524" w:rsidDel="00980524">
                <w:rPr>
                  <w:noProof/>
                  <w:rPrChange w:id="576" w:author="Marek Hajduczenia" w:date="2024-08-26T13:15:00Z">
                    <w:rPr>
                      <w:noProof/>
                      <w:highlight w:val="yellow"/>
                    </w:rPr>
                  </w:rPrChange>
                </w:rPr>
                <w:delText>7.3.2.2</w:delText>
              </w:r>
              <w:r w:rsidRPr="00980524" w:rsidDel="00980524">
                <w:rPr>
                  <w:noProof/>
                  <w:rPrChange w:id="577" w:author="Marek Hajduczenia" w:date="2024-08-26T13:15:00Z">
                    <w:rPr>
                      <w:noProof/>
                      <w:highlight w:val="yellow"/>
                    </w:rPr>
                  </w:rPrChange>
                </w:rPr>
                <w:fldChar w:fldCharType="end"/>
              </w:r>
            </w:del>
          </w:p>
        </w:tc>
        <w:tc>
          <w:tcPr>
            <w:tcW w:w="5277" w:type="dxa"/>
            <w:shd w:val="clear" w:color="auto" w:fill="auto"/>
            <w:vAlign w:val="center"/>
          </w:tcPr>
          <w:p w14:paraId="20CF4CBE" w14:textId="6477CFCD" w:rsidR="00EE6D54" w:rsidRPr="00980524" w:rsidDel="00980524" w:rsidRDefault="00EE6D54" w:rsidP="00D202C2">
            <w:pPr>
              <w:spacing w:before="0"/>
              <w:jc w:val="left"/>
              <w:rPr>
                <w:del w:id="578" w:author="Marek Hajduczenia" w:date="2024-08-26T13:23:00Z"/>
                <w:noProof/>
                <w:rPrChange w:id="579" w:author="Marek Hajduczenia" w:date="2024-08-26T13:15:00Z">
                  <w:rPr>
                    <w:del w:id="580" w:author="Marek Hajduczenia" w:date="2024-08-26T13:23:00Z"/>
                    <w:i/>
                    <w:iCs/>
                    <w:noProof/>
                    <w:highlight w:val="yellow"/>
                  </w:rPr>
                </w:rPrChange>
              </w:rPr>
            </w:pPr>
            <w:del w:id="581" w:author="Marek Hajduczenia" w:date="2024-08-26T13:23:00Z">
              <w:r w:rsidRPr="00980524" w:rsidDel="00980524">
                <w:rPr>
                  <w:noProof/>
                  <w:rPrChange w:id="582" w:author="Marek Hajduczenia" w:date="2024-08-26T13:15:00Z">
                    <w:rPr>
                      <w:noProof/>
                      <w:highlight w:val="yellow"/>
                    </w:rPr>
                  </w:rPrChange>
                </w:rPr>
                <w:delText xml:space="preserve">Only one operation per </w:delText>
              </w:r>
              <w:r w:rsidR="00C162FE" w:rsidRPr="00980524" w:rsidDel="00980524">
                <w:rPr>
                  <w:noProof/>
                  <w:rPrChange w:id="583" w:author="Marek Hajduczenia" w:date="2024-08-26T13:15:00Z">
                    <w:rPr>
                      <w:noProof/>
                      <w:highlight w:val="yellow"/>
                    </w:rPr>
                  </w:rPrChange>
                </w:rPr>
                <w:fldChar w:fldCharType="begin" w:fldLock="1"/>
              </w:r>
              <w:r w:rsidR="00C162FE" w:rsidRPr="00980524" w:rsidDel="00980524">
                <w:rPr>
                  <w:noProof/>
                  <w:rPrChange w:id="584" w:author="Marek Hajduczenia" w:date="2024-08-26T13:15:00Z">
                    <w:rPr>
                      <w:noProof/>
                      <w:highlight w:val="yellow"/>
                    </w:rPr>
                  </w:rPrChange>
                </w:rPr>
                <w:delInstrText xml:space="preserve"> REF _Ref307425250 \h  \* MERGEFORMAT </w:delInstrText>
              </w:r>
              <w:r w:rsidR="00C162FE" w:rsidRPr="00980524" w:rsidDel="00980524">
                <w:rPr>
                  <w:noProof/>
                  <w:rPrChange w:id="585" w:author="Marek Hajduczenia" w:date="2024-08-26T13:15:00Z">
                    <w:rPr>
                      <w:noProof/>
                    </w:rPr>
                  </w:rPrChange>
                </w:rPr>
              </w:r>
              <w:r w:rsidR="00C162FE" w:rsidRPr="00980524" w:rsidDel="00980524">
                <w:rPr>
                  <w:noProof/>
                  <w:rPrChange w:id="586" w:author="Marek Hajduczenia" w:date="2024-08-26T13:15:00Z">
                    <w:rPr>
                      <w:noProof/>
                      <w:highlight w:val="yellow"/>
                    </w:rPr>
                  </w:rPrChange>
                </w:rPr>
                <w:fldChar w:fldCharType="separate"/>
              </w:r>
              <w:r w:rsidR="00515044" w:rsidRPr="00980524" w:rsidDel="00980524">
                <w:rPr>
                  <w:noProof/>
                  <w:rPrChange w:id="587" w:author="Marek Hajduczenia" w:date="2024-08-26T13:15:00Z">
                    <w:rPr>
                      <w:noProof/>
                      <w:highlight w:val="yellow"/>
                    </w:rPr>
                  </w:rPrChange>
                </w:rPr>
                <w:delText>Table 7</w:delText>
              </w:r>
              <w:r w:rsidR="00515044" w:rsidRPr="00980524" w:rsidDel="00980524">
                <w:rPr>
                  <w:noProof/>
                  <w:rPrChange w:id="588" w:author="Marek Hajduczenia" w:date="2024-08-26T13:15:00Z">
                    <w:rPr>
                      <w:noProof/>
                      <w:highlight w:val="yellow"/>
                    </w:rPr>
                  </w:rPrChange>
                </w:rPr>
                <w:noBreakHyphen/>
                <w:delText>30</w:delText>
              </w:r>
              <w:r w:rsidR="00C162FE" w:rsidRPr="00980524" w:rsidDel="00980524">
                <w:rPr>
                  <w:noProof/>
                  <w:rPrChange w:id="589" w:author="Marek Hajduczenia" w:date="2024-08-26T13:15:00Z">
                    <w:rPr>
                      <w:noProof/>
                      <w:highlight w:val="yellow"/>
                    </w:rPr>
                  </w:rPrChange>
                </w:rPr>
                <w:fldChar w:fldCharType="end"/>
              </w:r>
              <w:r w:rsidRPr="00980524" w:rsidDel="00980524">
                <w:rPr>
                  <w:noProof/>
                  <w:rPrChange w:id="590" w:author="Marek Hajduczenia" w:date="2024-08-26T13:15:00Z">
                    <w:rPr>
                      <w:noProof/>
                      <w:highlight w:val="yellow"/>
                    </w:rPr>
                  </w:rPrChange>
                </w:rPr>
                <w:delText xml:space="preserve"> is provisioned in the MAC Client at the ONU at any time. </w:delText>
              </w:r>
            </w:del>
          </w:p>
        </w:tc>
        <w:tc>
          <w:tcPr>
            <w:tcW w:w="1357" w:type="dxa"/>
            <w:shd w:val="clear" w:color="auto" w:fill="auto"/>
            <w:vAlign w:val="center"/>
          </w:tcPr>
          <w:p w14:paraId="4BBFD2B0" w14:textId="3A51EAA8" w:rsidR="00EE6D54" w:rsidRPr="00980524" w:rsidDel="00980524" w:rsidRDefault="00EE6D54" w:rsidP="00D202C2">
            <w:pPr>
              <w:pStyle w:val="IEEEStdsParagraph"/>
              <w:numPr>
                <w:ilvl w:val="0"/>
                <w:numId w:val="38"/>
              </w:numPr>
              <w:spacing w:before="240" w:after="0"/>
              <w:jc w:val="center"/>
              <w:rPr>
                <w:del w:id="591" w:author="Marek Hajduczenia" w:date="2024-08-26T13:23:00Z"/>
                <w:noProof/>
                <w:rPrChange w:id="592" w:author="Marek Hajduczenia" w:date="2024-08-26T13:15:00Z">
                  <w:rPr>
                    <w:del w:id="593" w:author="Marek Hajduczenia" w:date="2024-08-26T13:23:00Z"/>
                    <w:i/>
                    <w:iCs/>
                    <w:noProof/>
                    <w:highlight w:val="yellow"/>
                  </w:rPr>
                </w:rPrChange>
              </w:rPr>
            </w:pPr>
            <w:del w:id="594" w:author="Marek Hajduczenia" w:date="2024-08-26T13:23:00Z">
              <w:r w:rsidRPr="00980524" w:rsidDel="00980524">
                <w:rPr>
                  <w:noProof/>
                  <w:rPrChange w:id="595" w:author="Marek Hajduczenia" w:date="2024-08-26T13:15:00Z">
                    <w:rPr>
                      <w:noProof/>
                      <w:highlight w:val="yellow"/>
                    </w:rPr>
                  </w:rPrChange>
                </w:rPr>
                <w:delText>M</w:delText>
              </w:r>
            </w:del>
          </w:p>
        </w:tc>
        <w:tc>
          <w:tcPr>
            <w:tcW w:w="917" w:type="dxa"/>
            <w:shd w:val="clear" w:color="auto" w:fill="auto"/>
            <w:vAlign w:val="center"/>
          </w:tcPr>
          <w:p w14:paraId="19029696" w14:textId="321CB63C" w:rsidR="00EE6D54" w:rsidRPr="00980524" w:rsidDel="00980524" w:rsidRDefault="00EF7A5B" w:rsidP="00D202C2">
            <w:pPr>
              <w:pStyle w:val="IEEEStdsParagraph"/>
              <w:numPr>
                <w:ilvl w:val="0"/>
                <w:numId w:val="38"/>
              </w:numPr>
              <w:spacing w:before="240" w:after="0"/>
              <w:jc w:val="left"/>
              <w:rPr>
                <w:del w:id="596" w:author="Marek Hajduczenia" w:date="2024-08-26T13:23:00Z"/>
                <w:noProof/>
                <w:rPrChange w:id="597" w:author="Marek Hajduczenia" w:date="2024-08-26T13:15:00Z">
                  <w:rPr>
                    <w:del w:id="598" w:author="Marek Hajduczenia" w:date="2024-08-26T13:23:00Z"/>
                    <w:i/>
                    <w:iCs/>
                    <w:noProof/>
                    <w:highlight w:val="yellow"/>
                  </w:rPr>
                </w:rPrChange>
              </w:rPr>
            </w:pPr>
            <w:del w:id="599" w:author="Marek Hajduczenia" w:date="2024-08-26T13:23:00Z">
              <w:r w:rsidRPr="00980524" w:rsidDel="00980524">
                <w:rPr>
                  <w:noProof/>
                  <w:rPrChange w:id="600" w:author="Marek Hajduczenia" w:date="2024-08-26T13:15:00Z">
                    <w:rPr>
                      <w:noProof/>
                      <w:highlight w:val="yellow"/>
                    </w:rPr>
                  </w:rPrChange>
                </w:rPr>
                <w:delText>[   ] </w:delText>
              </w:r>
              <w:r w:rsidR="00EE6D54" w:rsidRPr="00980524" w:rsidDel="00980524">
                <w:rPr>
                  <w:noProof/>
                  <w:rPrChange w:id="601" w:author="Marek Hajduczenia" w:date="2024-08-26T13:15:00Z">
                    <w:rPr>
                      <w:noProof/>
                      <w:highlight w:val="yellow"/>
                    </w:rPr>
                  </w:rPrChange>
                </w:rPr>
                <w:delText>Yes</w:delText>
              </w:r>
            </w:del>
          </w:p>
        </w:tc>
      </w:tr>
    </w:tbl>
    <w:bookmarkEnd w:id="0"/>
    <w:bookmarkEnd w:id="1"/>
    <w:p w14:paraId="61E9D8ED" w14:textId="2AEDC01C" w:rsidR="003E7437" w:rsidRDefault="003E7437" w:rsidP="00B058ED">
      <w:pPr>
        <w:rPr>
          <w:b/>
        </w:rPr>
      </w:pPr>
      <w:r>
        <w:rPr>
          <w:b/>
        </w:rPr>
        <w:t>================================================================</w:t>
      </w:r>
    </w:p>
    <w:p w14:paraId="51AB4200" w14:textId="273B59B8" w:rsidR="00B058ED" w:rsidRPr="00B058ED" w:rsidRDefault="00B058ED" w:rsidP="00B058ED">
      <w:pPr>
        <w:rPr>
          <w:b/>
        </w:rPr>
      </w:pPr>
      <w:r w:rsidRPr="00B058ED">
        <w:rPr>
          <w:b/>
        </w:rPr>
        <w:t>4A.</w:t>
      </w:r>
      <w:r w:rsidR="003E7437">
        <w:rPr>
          <w:b/>
        </w:rPr>
        <w:t>3</w:t>
      </w:r>
      <w:r w:rsidRPr="00B058ED">
        <w:rPr>
          <w:b/>
        </w:rPr>
        <w:t>.13 OLT VLAN modes</w:t>
      </w:r>
    </w:p>
    <w:tbl>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Change w:id="602" w:author="Marek Hajduczenia" w:date="2024-08-26T13:24:00Z">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PrChange>
      </w:tblPr>
      <w:tblGrid>
        <w:gridCol w:w="1534"/>
        <w:gridCol w:w="2684"/>
        <w:gridCol w:w="1413"/>
        <w:gridCol w:w="5642"/>
        <w:gridCol w:w="992"/>
        <w:gridCol w:w="917"/>
        <w:tblGridChange w:id="603">
          <w:tblGrid>
            <w:gridCol w:w="1534"/>
            <w:gridCol w:w="2684"/>
            <w:gridCol w:w="1413"/>
            <w:gridCol w:w="5642"/>
            <w:gridCol w:w="992"/>
            <w:gridCol w:w="917"/>
          </w:tblGrid>
        </w:tblGridChange>
      </w:tblGrid>
      <w:tr w:rsidR="002A4D9A" w:rsidRPr="00514A47" w14:paraId="2084AF1B" w14:textId="77777777" w:rsidTr="007A2400">
        <w:trPr>
          <w:cantSplit/>
          <w:tblHeader/>
          <w:trPrChange w:id="604" w:author="Marek Hajduczenia" w:date="2024-08-26T13:24:00Z">
            <w:trPr>
              <w:cantSplit/>
              <w:tblHeader/>
            </w:trPr>
          </w:trPrChange>
        </w:trPr>
        <w:tc>
          <w:tcPr>
            <w:tcW w:w="1534" w:type="dxa"/>
            <w:shd w:val="clear" w:color="auto" w:fill="auto"/>
            <w:vAlign w:val="center"/>
            <w:tcPrChange w:id="605" w:author="Marek Hajduczenia" w:date="2024-08-26T13:24:00Z">
              <w:tcPr>
                <w:tcW w:w="1536" w:type="dxa"/>
                <w:shd w:val="clear" w:color="auto" w:fill="auto"/>
                <w:vAlign w:val="center"/>
              </w:tcPr>
            </w:tcPrChange>
          </w:tcPr>
          <w:p w14:paraId="13A03E86" w14:textId="77777777" w:rsidR="002A4D9A" w:rsidRPr="00514A47" w:rsidRDefault="002A4D9A" w:rsidP="00D202C2">
            <w:pPr>
              <w:pStyle w:val="IEEEStdsParagraph"/>
              <w:spacing w:after="0"/>
              <w:jc w:val="center"/>
              <w:rPr>
                <w:b/>
                <w:noProof/>
                <w:szCs w:val="22"/>
              </w:rPr>
            </w:pPr>
            <w:r w:rsidRPr="00514A47">
              <w:rPr>
                <w:b/>
                <w:noProof/>
                <w:szCs w:val="22"/>
              </w:rPr>
              <w:t>Item</w:t>
            </w:r>
          </w:p>
        </w:tc>
        <w:tc>
          <w:tcPr>
            <w:tcW w:w="2684" w:type="dxa"/>
            <w:shd w:val="clear" w:color="auto" w:fill="auto"/>
            <w:vAlign w:val="center"/>
            <w:tcPrChange w:id="606" w:author="Marek Hajduczenia" w:date="2024-08-26T13:24:00Z">
              <w:tcPr>
                <w:tcW w:w="2688" w:type="dxa"/>
                <w:shd w:val="clear" w:color="auto" w:fill="auto"/>
                <w:vAlign w:val="center"/>
              </w:tcPr>
            </w:tcPrChange>
          </w:tcPr>
          <w:p w14:paraId="058B6889" w14:textId="77777777" w:rsidR="002A4D9A" w:rsidRPr="00514A47" w:rsidRDefault="002A4D9A" w:rsidP="00D202C2">
            <w:pPr>
              <w:pStyle w:val="IEEEStdsParagraph"/>
              <w:spacing w:after="0"/>
              <w:jc w:val="center"/>
              <w:rPr>
                <w:b/>
                <w:noProof/>
                <w:szCs w:val="22"/>
              </w:rPr>
            </w:pPr>
            <w:r w:rsidRPr="00514A47">
              <w:rPr>
                <w:b/>
                <w:noProof/>
                <w:szCs w:val="22"/>
              </w:rPr>
              <w:t>Description</w:t>
            </w:r>
          </w:p>
        </w:tc>
        <w:tc>
          <w:tcPr>
            <w:tcW w:w="1413" w:type="dxa"/>
            <w:shd w:val="clear" w:color="auto" w:fill="auto"/>
            <w:vAlign w:val="center"/>
            <w:tcPrChange w:id="607" w:author="Marek Hajduczenia" w:date="2024-08-26T13:24:00Z">
              <w:tcPr>
                <w:tcW w:w="1414" w:type="dxa"/>
                <w:shd w:val="clear" w:color="auto" w:fill="auto"/>
                <w:vAlign w:val="center"/>
              </w:tcPr>
            </w:tcPrChange>
          </w:tcPr>
          <w:p w14:paraId="5035F8AE" w14:textId="77777777" w:rsidR="002A4D9A" w:rsidRPr="00514A47" w:rsidRDefault="002A4D9A" w:rsidP="00D202C2">
            <w:pPr>
              <w:pStyle w:val="IEEEStdsParagraph"/>
              <w:spacing w:after="0"/>
              <w:jc w:val="center"/>
              <w:rPr>
                <w:b/>
                <w:noProof/>
                <w:szCs w:val="22"/>
              </w:rPr>
            </w:pPr>
            <w:r w:rsidRPr="00514A47">
              <w:rPr>
                <w:b/>
                <w:noProof/>
                <w:szCs w:val="22"/>
              </w:rPr>
              <w:t>Subclause</w:t>
            </w:r>
          </w:p>
        </w:tc>
        <w:tc>
          <w:tcPr>
            <w:tcW w:w="5642" w:type="dxa"/>
            <w:shd w:val="clear" w:color="auto" w:fill="auto"/>
            <w:vAlign w:val="center"/>
            <w:tcPrChange w:id="608" w:author="Marek Hajduczenia" w:date="2024-08-26T13:24:00Z">
              <w:tcPr>
                <w:tcW w:w="5655" w:type="dxa"/>
                <w:shd w:val="clear" w:color="auto" w:fill="auto"/>
                <w:vAlign w:val="center"/>
              </w:tcPr>
            </w:tcPrChange>
          </w:tcPr>
          <w:p w14:paraId="41920BCB" w14:textId="77777777" w:rsidR="002A4D9A" w:rsidRPr="00514A47" w:rsidRDefault="002A4D9A" w:rsidP="00D202C2">
            <w:pPr>
              <w:pStyle w:val="IEEEStdsParagraph"/>
              <w:spacing w:after="0"/>
              <w:jc w:val="center"/>
              <w:rPr>
                <w:b/>
                <w:noProof/>
                <w:szCs w:val="22"/>
              </w:rPr>
            </w:pPr>
            <w:r w:rsidRPr="00514A47">
              <w:rPr>
                <w:b/>
                <w:noProof/>
                <w:szCs w:val="22"/>
              </w:rPr>
              <w:t>Value/Comment</w:t>
            </w:r>
          </w:p>
        </w:tc>
        <w:tc>
          <w:tcPr>
            <w:tcW w:w="992" w:type="dxa"/>
            <w:shd w:val="clear" w:color="auto" w:fill="auto"/>
            <w:vAlign w:val="center"/>
            <w:tcPrChange w:id="609" w:author="Marek Hajduczenia" w:date="2024-08-26T13:24:00Z">
              <w:tcPr>
                <w:tcW w:w="993" w:type="dxa"/>
                <w:shd w:val="clear" w:color="auto" w:fill="auto"/>
                <w:vAlign w:val="center"/>
              </w:tcPr>
            </w:tcPrChange>
          </w:tcPr>
          <w:p w14:paraId="1ADB49C2" w14:textId="77777777" w:rsidR="002A4D9A" w:rsidRPr="00514A47" w:rsidRDefault="002A4D9A" w:rsidP="00D202C2">
            <w:pPr>
              <w:pStyle w:val="IEEEStdsParagraph"/>
              <w:spacing w:after="0"/>
              <w:jc w:val="center"/>
              <w:rPr>
                <w:b/>
                <w:noProof/>
                <w:szCs w:val="22"/>
              </w:rPr>
            </w:pPr>
            <w:r w:rsidRPr="00514A47">
              <w:rPr>
                <w:b/>
                <w:noProof/>
                <w:szCs w:val="22"/>
              </w:rPr>
              <w:t>Status</w:t>
            </w:r>
          </w:p>
        </w:tc>
        <w:tc>
          <w:tcPr>
            <w:tcW w:w="917" w:type="dxa"/>
            <w:shd w:val="clear" w:color="auto" w:fill="auto"/>
            <w:vAlign w:val="center"/>
            <w:tcPrChange w:id="610" w:author="Marek Hajduczenia" w:date="2024-08-26T13:24:00Z">
              <w:tcPr>
                <w:tcW w:w="896" w:type="dxa"/>
                <w:shd w:val="clear" w:color="auto" w:fill="auto"/>
                <w:vAlign w:val="center"/>
              </w:tcPr>
            </w:tcPrChange>
          </w:tcPr>
          <w:p w14:paraId="69A9573D" w14:textId="77777777" w:rsidR="002A4D9A" w:rsidRPr="00514A47" w:rsidRDefault="002A4D9A" w:rsidP="00D202C2">
            <w:pPr>
              <w:pStyle w:val="IEEEStdsParagraph"/>
              <w:spacing w:after="0"/>
              <w:jc w:val="center"/>
              <w:rPr>
                <w:b/>
                <w:noProof/>
                <w:szCs w:val="22"/>
              </w:rPr>
            </w:pPr>
            <w:r w:rsidRPr="00514A47">
              <w:rPr>
                <w:b/>
                <w:noProof/>
                <w:szCs w:val="22"/>
              </w:rPr>
              <w:t>Support</w:t>
            </w:r>
          </w:p>
        </w:tc>
      </w:tr>
      <w:tr w:rsidR="00132B44" w:rsidRPr="00514A47" w14:paraId="60AAB8D0" w14:textId="77777777" w:rsidTr="007A2400">
        <w:trPr>
          <w:cantSplit/>
          <w:trPrChange w:id="611" w:author="Marek Hajduczenia" w:date="2024-08-26T13:24:00Z">
            <w:trPr>
              <w:cantSplit/>
            </w:trPr>
          </w:trPrChange>
        </w:trPr>
        <w:tc>
          <w:tcPr>
            <w:tcW w:w="1534" w:type="dxa"/>
            <w:shd w:val="clear" w:color="auto" w:fill="auto"/>
            <w:vAlign w:val="center"/>
            <w:tcPrChange w:id="612" w:author="Marek Hajduczenia" w:date="2024-08-26T13:24:00Z">
              <w:tcPr>
                <w:tcW w:w="1536" w:type="dxa"/>
                <w:shd w:val="clear" w:color="auto" w:fill="auto"/>
                <w:vAlign w:val="center"/>
              </w:tcPr>
            </w:tcPrChange>
          </w:tcPr>
          <w:p w14:paraId="1D3E6086" w14:textId="06BE0885" w:rsidR="00132B44" w:rsidRPr="00514A47" w:rsidRDefault="00971EA9" w:rsidP="00D202C2">
            <w:pPr>
              <w:spacing w:before="0"/>
              <w:rPr>
                <w:noProof/>
              </w:rPr>
            </w:pPr>
            <w:r w:rsidRPr="00514A47">
              <w:rPr>
                <w:noProof/>
              </w:rPr>
              <w:t>T-</w:t>
            </w:r>
            <w:r w:rsidR="00132B44" w:rsidRPr="00514A47">
              <w:rPr>
                <w:noProof/>
              </w:rPr>
              <w:t>TVM0</w:t>
            </w:r>
          </w:p>
        </w:tc>
        <w:tc>
          <w:tcPr>
            <w:tcW w:w="2684" w:type="dxa"/>
            <w:shd w:val="clear" w:color="auto" w:fill="auto"/>
            <w:vAlign w:val="center"/>
            <w:tcPrChange w:id="613" w:author="Marek Hajduczenia" w:date="2024-08-26T13:24:00Z">
              <w:tcPr>
                <w:tcW w:w="2688" w:type="dxa"/>
                <w:shd w:val="clear" w:color="auto" w:fill="auto"/>
                <w:vAlign w:val="center"/>
              </w:tcPr>
            </w:tcPrChange>
          </w:tcPr>
          <w:p w14:paraId="7D09B39E" w14:textId="77777777" w:rsidR="00132B44" w:rsidRPr="00514A47" w:rsidRDefault="00132B44" w:rsidP="00D202C2">
            <w:pPr>
              <w:spacing w:before="0"/>
              <w:jc w:val="left"/>
              <w:rPr>
                <w:noProof/>
              </w:rPr>
            </w:pPr>
            <w:r w:rsidRPr="00514A47">
              <w:rPr>
                <w:noProof/>
              </w:rPr>
              <w:t>Implements OLT VLAN modes</w:t>
            </w:r>
          </w:p>
        </w:tc>
        <w:tc>
          <w:tcPr>
            <w:tcW w:w="1413" w:type="dxa"/>
            <w:shd w:val="clear" w:color="auto" w:fill="auto"/>
            <w:vAlign w:val="center"/>
            <w:tcPrChange w:id="614" w:author="Marek Hajduczenia" w:date="2024-08-26T13:24:00Z">
              <w:tcPr>
                <w:tcW w:w="1414" w:type="dxa"/>
                <w:shd w:val="clear" w:color="auto" w:fill="auto"/>
                <w:vAlign w:val="center"/>
              </w:tcPr>
            </w:tcPrChange>
          </w:tcPr>
          <w:p w14:paraId="783CA46A" w14:textId="3095A43E" w:rsidR="00132B44" w:rsidRPr="00514A47" w:rsidRDefault="000F2570" w:rsidP="00D202C2">
            <w:pPr>
              <w:spacing w:before="0"/>
              <w:rPr>
                <w:noProof/>
              </w:rPr>
            </w:pPr>
            <w:r w:rsidRPr="00514A47">
              <w:rPr>
                <w:noProof/>
              </w:rPr>
              <w:fldChar w:fldCharType="begin" w:fldLock="1"/>
            </w:r>
            <w:r w:rsidRPr="00514A47">
              <w:rPr>
                <w:noProof/>
              </w:rPr>
              <w:instrText xml:space="preserve"> REF _Ref276383127 \h  \* MERGEFORMAT </w:instrText>
            </w:r>
            <w:r w:rsidRPr="00514A47">
              <w:rPr>
                <w:noProof/>
              </w:rPr>
            </w:r>
            <w:r w:rsidRPr="00514A47">
              <w:rPr>
                <w:noProof/>
              </w:rPr>
              <w:fldChar w:fldCharType="separate"/>
            </w:r>
            <w:r w:rsidR="0081131D" w:rsidRPr="00514A47">
              <w:rPr>
                <w:noProof/>
              </w:rPr>
              <w:fldChar w:fldCharType="begin"/>
            </w:r>
            <w:r w:rsidR="0081131D" w:rsidRPr="00514A47">
              <w:rPr>
                <w:noProof/>
              </w:rPr>
              <w:instrText xml:space="preserve"> REF _Ref80868367 \h </w:instrText>
            </w:r>
            <w:r w:rsidR="00514A47">
              <w:rPr>
                <w:noProof/>
              </w:rPr>
              <w:instrText xml:space="preserve"> \* MERGEFORMAT </w:instrText>
            </w:r>
            <w:r w:rsidR="0081131D" w:rsidRPr="00514A47">
              <w:rPr>
                <w:noProof/>
              </w:rPr>
            </w:r>
            <w:r w:rsidR="0081131D" w:rsidRPr="00514A47">
              <w:rPr>
                <w:noProof/>
              </w:rPr>
              <w:fldChar w:fldCharType="separate"/>
            </w:r>
            <w:r w:rsidR="00A8106B">
              <w:t xml:space="preserve">Table </w:t>
            </w:r>
            <w:r w:rsidR="00A8106B">
              <w:rPr>
                <w:noProof/>
              </w:rPr>
              <w:t>5</w:t>
            </w:r>
            <w:r w:rsidR="00A8106B">
              <w:rPr>
                <w:noProof/>
              </w:rPr>
              <w:noBreakHyphen/>
              <w:t>1</w:t>
            </w:r>
            <w:r w:rsidR="0081131D" w:rsidRPr="00514A47">
              <w:rPr>
                <w:noProof/>
              </w:rPr>
              <w:fldChar w:fldCharType="end"/>
            </w:r>
            <w:r w:rsidRPr="00514A47">
              <w:rPr>
                <w:noProof/>
              </w:rPr>
              <w:fldChar w:fldCharType="end"/>
            </w:r>
          </w:p>
        </w:tc>
        <w:tc>
          <w:tcPr>
            <w:tcW w:w="5642" w:type="dxa"/>
            <w:shd w:val="clear" w:color="auto" w:fill="auto"/>
            <w:vAlign w:val="center"/>
            <w:tcPrChange w:id="615" w:author="Marek Hajduczenia" w:date="2024-08-26T13:24:00Z">
              <w:tcPr>
                <w:tcW w:w="5655" w:type="dxa"/>
                <w:shd w:val="clear" w:color="auto" w:fill="auto"/>
                <w:vAlign w:val="center"/>
              </w:tcPr>
            </w:tcPrChange>
          </w:tcPr>
          <w:p w14:paraId="497C65A0" w14:textId="4C070D6D" w:rsidR="00132B44" w:rsidRPr="00514A47" w:rsidRDefault="00132B44" w:rsidP="007A2400">
            <w:pPr>
              <w:spacing w:before="0"/>
              <w:jc w:val="left"/>
              <w:rPr>
                <w:noProof/>
              </w:rPr>
            </w:pPr>
            <w:r w:rsidRPr="00514A47">
              <w:rPr>
                <w:noProof/>
              </w:rPr>
              <w:t xml:space="preserve">OLT </w:t>
            </w:r>
            <w:r w:rsidR="00162C57" w:rsidRPr="00514A47">
              <w:rPr>
                <w:noProof/>
              </w:rPr>
              <w:t>implements</w:t>
            </w:r>
            <w:r w:rsidRPr="00514A47">
              <w:rPr>
                <w:noProof/>
              </w:rPr>
              <w:t xml:space="preserve"> OLT VLAN modes per </w:t>
            </w:r>
            <w:ins w:id="616" w:author="Marek Hajduczenia" w:date="2024-08-26T13:24:00Z">
              <w:r w:rsidR="007A2400">
                <w:rPr>
                  <w:noProof/>
                </w:rPr>
                <w:fldChar w:fldCharType="begin"/>
              </w:r>
              <w:r w:rsidR="007A2400">
                <w:rPr>
                  <w:noProof/>
                </w:rPr>
                <w:instrText xml:space="preserve"> REF _Ref307500437 \w \h </w:instrText>
              </w:r>
            </w:ins>
            <w:r w:rsidR="007A2400">
              <w:rPr>
                <w:noProof/>
              </w:rPr>
            </w:r>
            <w:r w:rsidR="007A2400">
              <w:rPr>
                <w:noProof/>
              </w:rPr>
              <w:fldChar w:fldCharType="separate"/>
            </w:r>
            <w:ins w:id="617" w:author="Marek Hajduczenia" w:date="2024-08-26T13:24:00Z">
              <w:r w:rsidR="007A2400">
                <w:rPr>
                  <w:noProof/>
                </w:rPr>
                <w:t>7.2</w:t>
              </w:r>
              <w:r w:rsidR="007A2400">
                <w:rPr>
                  <w:noProof/>
                </w:rPr>
                <w:fldChar w:fldCharType="end"/>
              </w:r>
            </w:ins>
            <w:del w:id="618" w:author="Marek Hajduczenia" w:date="2024-08-26T13:24:00Z">
              <w:r w:rsidR="000F2570" w:rsidRPr="00514A47" w:rsidDel="007A2400">
                <w:rPr>
                  <w:noProof/>
                </w:rPr>
                <w:fldChar w:fldCharType="begin" w:fldLock="1"/>
              </w:r>
              <w:r w:rsidR="000F2570" w:rsidRPr="00514A47" w:rsidDel="007A2400">
                <w:rPr>
                  <w:noProof/>
                </w:rPr>
                <w:delInstrText xml:space="preserve"> REF _Ref312832827 \w \h  \* MERGEFORMAT </w:delInstrText>
              </w:r>
              <w:r w:rsidR="000F2570" w:rsidRPr="00514A47" w:rsidDel="007A2400">
                <w:rPr>
                  <w:noProof/>
                </w:rPr>
              </w:r>
              <w:r w:rsidR="000F2570" w:rsidRPr="00514A47" w:rsidDel="007A2400">
                <w:rPr>
                  <w:noProof/>
                </w:rPr>
                <w:fldChar w:fldCharType="separate"/>
              </w:r>
              <w:r w:rsidR="00515044" w:rsidRPr="00514A47" w:rsidDel="007A2400">
                <w:rPr>
                  <w:noProof/>
                </w:rPr>
                <w:delText>7.2.2.3</w:delText>
              </w:r>
              <w:r w:rsidR="000F2570" w:rsidRPr="00514A47" w:rsidDel="007A2400">
                <w:rPr>
                  <w:noProof/>
                </w:rPr>
                <w:fldChar w:fldCharType="end"/>
              </w:r>
            </w:del>
            <w:r w:rsidR="00301923" w:rsidRPr="00514A47">
              <w:rPr>
                <w:noProof/>
              </w:rPr>
              <w:t>.</w:t>
            </w:r>
          </w:p>
        </w:tc>
        <w:tc>
          <w:tcPr>
            <w:tcW w:w="992" w:type="dxa"/>
            <w:shd w:val="clear" w:color="auto" w:fill="auto"/>
            <w:vAlign w:val="center"/>
            <w:tcPrChange w:id="619" w:author="Marek Hajduczenia" w:date="2024-08-26T13:24:00Z">
              <w:tcPr>
                <w:tcW w:w="993" w:type="dxa"/>
                <w:shd w:val="clear" w:color="auto" w:fill="auto"/>
                <w:vAlign w:val="center"/>
              </w:tcPr>
            </w:tcPrChange>
          </w:tcPr>
          <w:p w14:paraId="4453935A" w14:textId="77777777" w:rsidR="00132B44" w:rsidRPr="00514A47" w:rsidRDefault="00132B44" w:rsidP="00D202C2">
            <w:pPr>
              <w:pStyle w:val="IEEEStdsParagraph"/>
              <w:spacing w:after="0"/>
              <w:jc w:val="center"/>
              <w:rPr>
                <w:noProof/>
              </w:rPr>
            </w:pPr>
            <w:r w:rsidRPr="00514A47">
              <w:rPr>
                <w:noProof/>
              </w:rPr>
              <w:t>M</w:t>
            </w:r>
          </w:p>
        </w:tc>
        <w:tc>
          <w:tcPr>
            <w:tcW w:w="917" w:type="dxa"/>
            <w:shd w:val="clear" w:color="auto" w:fill="auto"/>
            <w:vAlign w:val="center"/>
            <w:tcPrChange w:id="620" w:author="Marek Hajduczenia" w:date="2024-08-26T13:24:00Z">
              <w:tcPr>
                <w:tcW w:w="896" w:type="dxa"/>
                <w:shd w:val="clear" w:color="auto" w:fill="auto"/>
                <w:vAlign w:val="center"/>
              </w:tcPr>
            </w:tcPrChange>
          </w:tcPr>
          <w:p w14:paraId="5548B092" w14:textId="77777777" w:rsidR="00132B44" w:rsidRPr="00514A47" w:rsidRDefault="00EF7A5B" w:rsidP="00D202C2">
            <w:pPr>
              <w:pStyle w:val="IEEEStdsParagraph"/>
              <w:spacing w:after="0"/>
              <w:jc w:val="left"/>
              <w:rPr>
                <w:noProof/>
              </w:rPr>
            </w:pPr>
            <w:r w:rsidRPr="00514A47">
              <w:rPr>
                <w:noProof/>
              </w:rPr>
              <w:t>[   ] </w:t>
            </w:r>
            <w:r w:rsidR="00132B44" w:rsidRPr="00514A47">
              <w:rPr>
                <w:noProof/>
              </w:rPr>
              <w:t>Yes</w:t>
            </w:r>
          </w:p>
        </w:tc>
      </w:tr>
      <w:tr w:rsidR="00132B44" w:rsidRPr="00514A47" w14:paraId="758F448F" w14:textId="77777777" w:rsidTr="007A2400">
        <w:trPr>
          <w:cantSplit/>
          <w:trPrChange w:id="621" w:author="Marek Hajduczenia" w:date="2024-08-26T13:24:00Z">
            <w:trPr>
              <w:cantSplit/>
            </w:trPr>
          </w:trPrChange>
        </w:trPr>
        <w:tc>
          <w:tcPr>
            <w:tcW w:w="1534" w:type="dxa"/>
            <w:shd w:val="clear" w:color="auto" w:fill="auto"/>
            <w:vAlign w:val="center"/>
            <w:tcPrChange w:id="622" w:author="Marek Hajduczenia" w:date="2024-08-26T13:24:00Z">
              <w:tcPr>
                <w:tcW w:w="1536" w:type="dxa"/>
                <w:shd w:val="clear" w:color="auto" w:fill="auto"/>
                <w:vAlign w:val="center"/>
              </w:tcPr>
            </w:tcPrChange>
          </w:tcPr>
          <w:p w14:paraId="1080F35C" w14:textId="5F4128CF" w:rsidR="00132B44" w:rsidRPr="007A2400" w:rsidRDefault="00971EA9" w:rsidP="00D202C2">
            <w:pPr>
              <w:spacing w:before="0"/>
              <w:rPr>
                <w:noProof/>
                <w:rPrChange w:id="623" w:author="Marek Hajduczenia" w:date="2024-08-26T13:23:00Z">
                  <w:rPr>
                    <w:noProof/>
                    <w:highlight w:val="yellow"/>
                  </w:rPr>
                </w:rPrChange>
              </w:rPr>
            </w:pPr>
            <w:r w:rsidRPr="007A2400">
              <w:rPr>
                <w:noProof/>
                <w:rPrChange w:id="624" w:author="Marek Hajduczenia" w:date="2024-08-26T13:23:00Z">
                  <w:rPr>
                    <w:noProof/>
                    <w:highlight w:val="yellow"/>
                  </w:rPr>
                </w:rPrChange>
              </w:rPr>
              <w:t>T-</w:t>
            </w:r>
            <w:r w:rsidR="00132B44" w:rsidRPr="007A2400">
              <w:rPr>
                <w:noProof/>
                <w:rPrChange w:id="625" w:author="Marek Hajduczenia" w:date="2024-08-26T13:23:00Z">
                  <w:rPr>
                    <w:noProof/>
                    <w:highlight w:val="yellow"/>
                  </w:rPr>
                </w:rPrChange>
              </w:rPr>
              <w:t xml:space="preserve">TVM1a </w:t>
            </w:r>
          </w:p>
        </w:tc>
        <w:tc>
          <w:tcPr>
            <w:tcW w:w="2684" w:type="dxa"/>
            <w:shd w:val="clear" w:color="auto" w:fill="auto"/>
            <w:vAlign w:val="center"/>
            <w:tcPrChange w:id="626" w:author="Marek Hajduczenia" w:date="2024-08-26T13:24:00Z">
              <w:tcPr>
                <w:tcW w:w="2688" w:type="dxa"/>
                <w:shd w:val="clear" w:color="auto" w:fill="auto"/>
                <w:vAlign w:val="center"/>
              </w:tcPr>
            </w:tcPrChange>
          </w:tcPr>
          <w:p w14:paraId="3E04C433" w14:textId="77777777" w:rsidR="00132B44" w:rsidRPr="007A2400" w:rsidRDefault="00301923" w:rsidP="00D202C2">
            <w:pPr>
              <w:spacing w:before="0"/>
              <w:jc w:val="left"/>
              <w:rPr>
                <w:noProof/>
                <w:rPrChange w:id="627" w:author="Marek Hajduczenia" w:date="2024-08-26T13:23:00Z">
                  <w:rPr>
                    <w:i/>
                    <w:iCs/>
                    <w:noProof/>
                    <w:highlight w:val="yellow"/>
                  </w:rPr>
                </w:rPrChange>
              </w:rPr>
            </w:pPr>
            <w:r w:rsidRPr="007A2400">
              <w:rPr>
                <w:noProof/>
                <w:rPrChange w:id="628" w:author="Marek Hajduczenia" w:date="2024-08-26T13:23:00Z">
                  <w:rPr>
                    <w:noProof/>
                    <w:highlight w:val="yellow"/>
                  </w:rPr>
                </w:rPrChange>
              </w:rPr>
              <w:t>S</w:t>
            </w:r>
            <w:r w:rsidR="00132B44" w:rsidRPr="007A2400">
              <w:rPr>
                <w:noProof/>
                <w:rPrChange w:id="629" w:author="Marek Hajduczenia" w:date="2024-08-26T13:23:00Z">
                  <w:rPr>
                    <w:noProof/>
                    <w:highlight w:val="yellow"/>
                  </w:rPr>
                </w:rPrChange>
              </w:rPr>
              <w:t>upport PB VLAN modes</w:t>
            </w:r>
          </w:p>
        </w:tc>
        <w:tc>
          <w:tcPr>
            <w:tcW w:w="1413" w:type="dxa"/>
            <w:shd w:val="clear" w:color="auto" w:fill="auto"/>
            <w:vAlign w:val="center"/>
            <w:tcPrChange w:id="630" w:author="Marek Hajduczenia" w:date="2024-08-26T13:24:00Z">
              <w:tcPr>
                <w:tcW w:w="1414" w:type="dxa"/>
                <w:shd w:val="clear" w:color="auto" w:fill="auto"/>
                <w:vAlign w:val="center"/>
              </w:tcPr>
            </w:tcPrChange>
          </w:tcPr>
          <w:p w14:paraId="57E79FB5" w14:textId="623C7B01" w:rsidR="00132B44" w:rsidRPr="007A2400" w:rsidRDefault="007A2400" w:rsidP="00D202C2">
            <w:pPr>
              <w:spacing w:before="0"/>
              <w:rPr>
                <w:noProof/>
                <w:rPrChange w:id="631" w:author="Marek Hajduczenia" w:date="2024-08-26T13:23:00Z">
                  <w:rPr>
                    <w:i/>
                    <w:iCs/>
                    <w:noProof/>
                    <w:highlight w:val="yellow"/>
                  </w:rPr>
                </w:rPrChange>
              </w:rPr>
            </w:pPr>
            <w:ins w:id="632" w:author="Marek Hajduczenia" w:date="2024-08-26T13:24:00Z">
              <w:r>
                <w:rPr>
                  <w:noProof/>
                </w:rPr>
                <w:fldChar w:fldCharType="begin"/>
              </w:r>
              <w:r>
                <w:rPr>
                  <w:noProof/>
                </w:rPr>
                <w:instrText xml:space="preserve"> REF _Ref312832827 \w \h </w:instrText>
              </w:r>
            </w:ins>
            <w:r>
              <w:rPr>
                <w:noProof/>
              </w:rPr>
            </w:r>
            <w:r>
              <w:rPr>
                <w:noProof/>
              </w:rPr>
              <w:fldChar w:fldCharType="separate"/>
            </w:r>
            <w:ins w:id="633" w:author="Marek Hajduczenia" w:date="2024-08-26T13:24:00Z">
              <w:r>
                <w:rPr>
                  <w:noProof/>
                </w:rPr>
                <w:t>7.2.1</w:t>
              </w:r>
              <w:r>
                <w:rPr>
                  <w:noProof/>
                </w:rPr>
                <w:fldChar w:fldCharType="end"/>
              </w:r>
            </w:ins>
            <w:del w:id="634" w:author="Marek Hajduczenia" w:date="2024-08-26T13:24:00Z">
              <w:r w:rsidR="000F2570" w:rsidRPr="007A2400" w:rsidDel="007A2400">
                <w:rPr>
                  <w:noProof/>
                  <w:rPrChange w:id="635" w:author="Marek Hajduczenia" w:date="2024-08-26T13:23:00Z">
                    <w:rPr>
                      <w:noProof/>
                      <w:highlight w:val="yellow"/>
                    </w:rPr>
                  </w:rPrChange>
                </w:rPr>
                <w:fldChar w:fldCharType="begin" w:fldLock="1"/>
              </w:r>
              <w:r w:rsidR="000F2570" w:rsidRPr="007A2400" w:rsidDel="007A2400">
                <w:rPr>
                  <w:noProof/>
                  <w:rPrChange w:id="636" w:author="Marek Hajduczenia" w:date="2024-08-26T13:23:00Z">
                    <w:rPr>
                      <w:noProof/>
                      <w:highlight w:val="yellow"/>
                    </w:rPr>
                  </w:rPrChange>
                </w:rPr>
                <w:delInstrText xml:space="preserve"> REF _Ref312832827 \w \h  \* MERGEFORMAT </w:delInstrText>
              </w:r>
              <w:r w:rsidR="000F2570" w:rsidRPr="007A2400" w:rsidDel="007A2400">
                <w:rPr>
                  <w:noProof/>
                  <w:rPrChange w:id="637" w:author="Marek Hajduczenia" w:date="2024-08-26T13:23:00Z">
                    <w:rPr>
                      <w:noProof/>
                    </w:rPr>
                  </w:rPrChange>
                </w:rPr>
              </w:r>
              <w:r w:rsidR="000F2570" w:rsidRPr="007A2400" w:rsidDel="007A2400">
                <w:rPr>
                  <w:noProof/>
                  <w:rPrChange w:id="638" w:author="Marek Hajduczenia" w:date="2024-08-26T13:23:00Z">
                    <w:rPr>
                      <w:noProof/>
                      <w:highlight w:val="yellow"/>
                    </w:rPr>
                  </w:rPrChange>
                </w:rPr>
                <w:fldChar w:fldCharType="separate"/>
              </w:r>
              <w:r w:rsidR="00515044" w:rsidRPr="007A2400" w:rsidDel="007A2400">
                <w:rPr>
                  <w:noProof/>
                  <w:rPrChange w:id="639" w:author="Marek Hajduczenia" w:date="2024-08-26T13:23:00Z">
                    <w:rPr>
                      <w:noProof/>
                      <w:highlight w:val="yellow"/>
                    </w:rPr>
                  </w:rPrChange>
                </w:rPr>
                <w:delText>7.2.2.3</w:delText>
              </w:r>
              <w:r w:rsidR="000F2570" w:rsidRPr="007A2400" w:rsidDel="007A2400">
                <w:rPr>
                  <w:noProof/>
                  <w:rPrChange w:id="640" w:author="Marek Hajduczenia" w:date="2024-08-26T13:23:00Z">
                    <w:rPr>
                      <w:noProof/>
                      <w:highlight w:val="yellow"/>
                    </w:rPr>
                  </w:rPrChange>
                </w:rPr>
                <w:fldChar w:fldCharType="end"/>
              </w:r>
            </w:del>
          </w:p>
        </w:tc>
        <w:tc>
          <w:tcPr>
            <w:tcW w:w="5642" w:type="dxa"/>
            <w:shd w:val="clear" w:color="auto" w:fill="auto"/>
            <w:vAlign w:val="center"/>
            <w:tcPrChange w:id="641" w:author="Marek Hajduczenia" w:date="2024-08-26T13:24:00Z">
              <w:tcPr>
                <w:tcW w:w="5655" w:type="dxa"/>
                <w:shd w:val="clear" w:color="auto" w:fill="auto"/>
                <w:vAlign w:val="center"/>
              </w:tcPr>
            </w:tcPrChange>
          </w:tcPr>
          <w:p w14:paraId="6BE6D205" w14:textId="064C614F" w:rsidR="00132B44" w:rsidRPr="007A2400" w:rsidRDefault="00132B44" w:rsidP="007A2400">
            <w:pPr>
              <w:spacing w:before="0"/>
              <w:jc w:val="left"/>
              <w:rPr>
                <w:noProof/>
                <w:rPrChange w:id="642" w:author="Marek Hajduczenia" w:date="2024-08-26T13:23:00Z">
                  <w:rPr>
                    <w:i/>
                    <w:iCs/>
                    <w:noProof/>
                    <w:highlight w:val="yellow"/>
                  </w:rPr>
                </w:rPrChange>
              </w:rPr>
            </w:pPr>
            <w:r w:rsidRPr="007A2400">
              <w:rPr>
                <w:noProof/>
                <w:rPrChange w:id="643" w:author="Marek Hajduczenia" w:date="2024-08-26T13:23:00Z">
                  <w:rPr>
                    <w:noProof/>
                    <w:highlight w:val="yellow"/>
                  </w:rPr>
                </w:rPrChange>
              </w:rPr>
              <w:t xml:space="preserve">C-OLT is able to support all PB VLAN modes as defined in </w:t>
            </w:r>
            <w:ins w:id="644" w:author="Marek Hajduczenia" w:date="2024-08-26T13:24:00Z">
              <w:r w:rsidR="007A2400">
                <w:rPr>
                  <w:noProof/>
                </w:rPr>
                <w:fldChar w:fldCharType="begin"/>
              </w:r>
              <w:r w:rsidR="007A2400">
                <w:rPr>
                  <w:noProof/>
                </w:rPr>
                <w:instrText xml:space="preserve"> REF _Ref312832827 \w \h </w:instrText>
              </w:r>
            </w:ins>
            <w:r w:rsidR="007A2400">
              <w:rPr>
                <w:noProof/>
              </w:rPr>
            </w:r>
            <w:r w:rsidR="007A2400">
              <w:rPr>
                <w:noProof/>
              </w:rPr>
              <w:fldChar w:fldCharType="separate"/>
            </w:r>
            <w:ins w:id="645" w:author="Marek Hajduczenia" w:date="2024-08-26T13:24:00Z">
              <w:r w:rsidR="007A2400">
                <w:rPr>
                  <w:noProof/>
                </w:rPr>
                <w:t>7.2.1</w:t>
              </w:r>
              <w:r w:rsidR="007A2400">
                <w:rPr>
                  <w:noProof/>
                </w:rPr>
                <w:fldChar w:fldCharType="end"/>
              </w:r>
            </w:ins>
            <w:del w:id="646" w:author="Marek Hajduczenia" w:date="2024-08-26T13:24:00Z">
              <w:r w:rsidR="000F2570" w:rsidRPr="007A2400" w:rsidDel="007A2400">
                <w:rPr>
                  <w:noProof/>
                  <w:rPrChange w:id="647" w:author="Marek Hajduczenia" w:date="2024-08-26T13:23:00Z">
                    <w:rPr>
                      <w:noProof/>
                      <w:highlight w:val="yellow"/>
                    </w:rPr>
                  </w:rPrChange>
                </w:rPr>
                <w:fldChar w:fldCharType="begin" w:fldLock="1"/>
              </w:r>
              <w:r w:rsidR="000F2570" w:rsidRPr="007A2400" w:rsidDel="007A2400">
                <w:rPr>
                  <w:noProof/>
                  <w:rPrChange w:id="648" w:author="Marek Hajduczenia" w:date="2024-08-26T13:23:00Z">
                    <w:rPr>
                      <w:noProof/>
                      <w:highlight w:val="yellow"/>
                    </w:rPr>
                  </w:rPrChange>
                </w:rPr>
                <w:delInstrText xml:space="preserve"> REF _Ref312832827 \w \h  \* MERGEFORMAT </w:delInstrText>
              </w:r>
              <w:r w:rsidR="000F2570" w:rsidRPr="007A2400" w:rsidDel="007A2400">
                <w:rPr>
                  <w:noProof/>
                  <w:rPrChange w:id="649" w:author="Marek Hajduczenia" w:date="2024-08-26T13:23:00Z">
                    <w:rPr>
                      <w:noProof/>
                    </w:rPr>
                  </w:rPrChange>
                </w:rPr>
              </w:r>
              <w:r w:rsidR="000F2570" w:rsidRPr="007A2400" w:rsidDel="007A2400">
                <w:rPr>
                  <w:noProof/>
                  <w:rPrChange w:id="650" w:author="Marek Hajduczenia" w:date="2024-08-26T13:23:00Z">
                    <w:rPr>
                      <w:noProof/>
                      <w:highlight w:val="yellow"/>
                    </w:rPr>
                  </w:rPrChange>
                </w:rPr>
                <w:fldChar w:fldCharType="separate"/>
              </w:r>
              <w:r w:rsidR="00515044" w:rsidRPr="007A2400" w:rsidDel="007A2400">
                <w:rPr>
                  <w:noProof/>
                  <w:rPrChange w:id="651" w:author="Marek Hajduczenia" w:date="2024-08-26T13:23:00Z">
                    <w:rPr>
                      <w:noProof/>
                      <w:highlight w:val="yellow"/>
                    </w:rPr>
                  </w:rPrChange>
                </w:rPr>
                <w:delText>7.2.2.3</w:delText>
              </w:r>
              <w:r w:rsidR="000F2570" w:rsidRPr="007A2400" w:rsidDel="007A2400">
                <w:rPr>
                  <w:noProof/>
                  <w:rPrChange w:id="652" w:author="Marek Hajduczenia" w:date="2024-08-26T13:23:00Z">
                    <w:rPr>
                      <w:noProof/>
                      <w:highlight w:val="yellow"/>
                    </w:rPr>
                  </w:rPrChange>
                </w:rPr>
                <w:fldChar w:fldCharType="end"/>
              </w:r>
            </w:del>
            <w:r w:rsidR="00301923" w:rsidRPr="007A2400">
              <w:rPr>
                <w:noProof/>
                <w:rPrChange w:id="653" w:author="Marek Hajduczenia" w:date="2024-08-26T13:23:00Z">
                  <w:rPr>
                    <w:noProof/>
                    <w:highlight w:val="yellow"/>
                  </w:rPr>
                </w:rPrChange>
              </w:rPr>
              <w:t>.</w:t>
            </w:r>
          </w:p>
        </w:tc>
        <w:tc>
          <w:tcPr>
            <w:tcW w:w="992" w:type="dxa"/>
            <w:shd w:val="clear" w:color="auto" w:fill="auto"/>
            <w:vAlign w:val="center"/>
            <w:tcPrChange w:id="654" w:author="Marek Hajduczenia" w:date="2024-08-26T13:24:00Z">
              <w:tcPr>
                <w:tcW w:w="993" w:type="dxa"/>
                <w:shd w:val="clear" w:color="auto" w:fill="auto"/>
                <w:vAlign w:val="center"/>
              </w:tcPr>
            </w:tcPrChange>
          </w:tcPr>
          <w:p w14:paraId="1113FFE8" w14:textId="77777777" w:rsidR="00132B44" w:rsidRPr="007A2400" w:rsidRDefault="00132B44" w:rsidP="00D202C2">
            <w:pPr>
              <w:pStyle w:val="IEEEStdsParagraph"/>
              <w:numPr>
                <w:ilvl w:val="0"/>
                <w:numId w:val="38"/>
              </w:numPr>
              <w:spacing w:before="240" w:after="0"/>
              <w:jc w:val="center"/>
              <w:rPr>
                <w:noProof/>
                <w:rPrChange w:id="655" w:author="Marek Hajduczenia" w:date="2024-08-26T13:23:00Z">
                  <w:rPr>
                    <w:i/>
                    <w:iCs/>
                    <w:noProof/>
                    <w:highlight w:val="yellow"/>
                  </w:rPr>
                </w:rPrChange>
              </w:rPr>
            </w:pPr>
            <w:r w:rsidRPr="007A2400">
              <w:rPr>
                <w:noProof/>
                <w:rPrChange w:id="656" w:author="Marek Hajduczenia" w:date="2024-08-26T13:23:00Z">
                  <w:rPr>
                    <w:noProof/>
                    <w:highlight w:val="yellow"/>
                  </w:rPr>
                </w:rPrChange>
              </w:rPr>
              <w:t>M</w:t>
            </w:r>
          </w:p>
        </w:tc>
        <w:tc>
          <w:tcPr>
            <w:tcW w:w="917" w:type="dxa"/>
            <w:shd w:val="clear" w:color="auto" w:fill="auto"/>
            <w:vAlign w:val="center"/>
            <w:tcPrChange w:id="657" w:author="Marek Hajduczenia" w:date="2024-08-26T13:24:00Z">
              <w:tcPr>
                <w:tcW w:w="896" w:type="dxa"/>
                <w:shd w:val="clear" w:color="auto" w:fill="auto"/>
                <w:vAlign w:val="center"/>
              </w:tcPr>
            </w:tcPrChange>
          </w:tcPr>
          <w:p w14:paraId="474D24F2" w14:textId="77777777" w:rsidR="00132B44" w:rsidRPr="007A2400" w:rsidRDefault="00EF7A5B" w:rsidP="00D202C2">
            <w:pPr>
              <w:pStyle w:val="IEEEStdsParagraph"/>
              <w:numPr>
                <w:ilvl w:val="0"/>
                <w:numId w:val="38"/>
              </w:numPr>
              <w:spacing w:before="240" w:after="0"/>
              <w:jc w:val="left"/>
              <w:rPr>
                <w:noProof/>
                <w:rPrChange w:id="658" w:author="Marek Hajduczenia" w:date="2024-08-26T13:23:00Z">
                  <w:rPr>
                    <w:i/>
                    <w:iCs/>
                    <w:noProof/>
                    <w:highlight w:val="yellow"/>
                  </w:rPr>
                </w:rPrChange>
              </w:rPr>
            </w:pPr>
            <w:r w:rsidRPr="007A2400">
              <w:rPr>
                <w:noProof/>
                <w:rPrChange w:id="659" w:author="Marek Hajduczenia" w:date="2024-08-26T13:23:00Z">
                  <w:rPr>
                    <w:noProof/>
                    <w:highlight w:val="yellow"/>
                  </w:rPr>
                </w:rPrChange>
              </w:rPr>
              <w:t>[   ] </w:t>
            </w:r>
            <w:r w:rsidR="00132B44" w:rsidRPr="007A2400">
              <w:rPr>
                <w:noProof/>
                <w:rPrChange w:id="660" w:author="Marek Hajduczenia" w:date="2024-08-26T13:23:00Z">
                  <w:rPr>
                    <w:noProof/>
                    <w:highlight w:val="yellow"/>
                  </w:rPr>
                </w:rPrChange>
              </w:rPr>
              <w:t>Yes</w:t>
            </w:r>
          </w:p>
        </w:tc>
      </w:tr>
      <w:tr w:rsidR="00132B44" w:rsidRPr="00514A47" w14:paraId="594E9FD8" w14:textId="77777777" w:rsidTr="007A2400">
        <w:trPr>
          <w:cantSplit/>
          <w:trPrChange w:id="661" w:author="Marek Hajduczenia" w:date="2024-08-26T13:24:00Z">
            <w:trPr>
              <w:cantSplit/>
            </w:trPr>
          </w:trPrChange>
        </w:trPr>
        <w:tc>
          <w:tcPr>
            <w:tcW w:w="1534" w:type="dxa"/>
            <w:shd w:val="clear" w:color="auto" w:fill="auto"/>
            <w:vAlign w:val="center"/>
            <w:tcPrChange w:id="662" w:author="Marek Hajduczenia" w:date="2024-08-26T13:24:00Z">
              <w:tcPr>
                <w:tcW w:w="1536" w:type="dxa"/>
                <w:shd w:val="clear" w:color="auto" w:fill="auto"/>
                <w:vAlign w:val="center"/>
              </w:tcPr>
            </w:tcPrChange>
          </w:tcPr>
          <w:p w14:paraId="14460A54" w14:textId="3DEA8CB7" w:rsidR="00132B44" w:rsidRPr="007A2400" w:rsidRDefault="00971EA9" w:rsidP="00D202C2">
            <w:pPr>
              <w:spacing w:before="0"/>
              <w:rPr>
                <w:noProof/>
                <w:rPrChange w:id="663" w:author="Marek Hajduczenia" w:date="2024-08-26T13:23:00Z">
                  <w:rPr>
                    <w:noProof/>
                    <w:highlight w:val="yellow"/>
                  </w:rPr>
                </w:rPrChange>
              </w:rPr>
            </w:pPr>
            <w:r w:rsidRPr="007A2400">
              <w:rPr>
                <w:noProof/>
                <w:rPrChange w:id="664" w:author="Marek Hajduczenia" w:date="2024-08-26T13:23:00Z">
                  <w:rPr>
                    <w:noProof/>
                    <w:highlight w:val="yellow"/>
                  </w:rPr>
                </w:rPrChange>
              </w:rPr>
              <w:t>T-</w:t>
            </w:r>
            <w:r w:rsidR="00132B44" w:rsidRPr="007A2400">
              <w:rPr>
                <w:noProof/>
                <w:rPrChange w:id="665" w:author="Marek Hajduczenia" w:date="2024-08-26T13:23:00Z">
                  <w:rPr>
                    <w:noProof/>
                    <w:highlight w:val="yellow"/>
                  </w:rPr>
                </w:rPrChange>
              </w:rPr>
              <w:t>TVM1b</w:t>
            </w:r>
          </w:p>
        </w:tc>
        <w:tc>
          <w:tcPr>
            <w:tcW w:w="2684" w:type="dxa"/>
            <w:shd w:val="clear" w:color="auto" w:fill="auto"/>
            <w:vAlign w:val="center"/>
            <w:tcPrChange w:id="666" w:author="Marek Hajduczenia" w:date="2024-08-26T13:24:00Z">
              <w:tcPr>
                <w:tcW w:w="2688" w:type="dxa"/>
                <w:shd w:val="clear" w:color="auto" w:fill="auto"/>
                <w:vAlign w:val="center"/>
              </w:tcPr>
            </w:tcPrChange>
          </w:tcPr>
          <w:p w14:paraId="5E06ED0A" w14:textId="77777777" w:rsidR="00132B44" w:rsidRPr="007A2400" w:rsidRDefault="00301923" w:rsidP="00D202C2">
            <w:pPr>
              <w:spacing w:before="0"/>
              <w:jc w:val="left"/>
              <w:rPr>
                <w:noProof/>
                <w:rPrChange w:id="667" w:author="Marek Hajduczenia" w:date="2024-08-26T13:23:00Z">
                  <w:rPr>
                    <w:i/>
                    <w:iCs/>
                    <w:noProof/>
                    <w:highlight w:val="yellow"/>
                  </w:rPr>
                </w:rPrChange>
              </w:rPr>
            </w:pPr>
            <w:r w:rsidRPr="007A2400">
              <w:rPr>
                <w:noProof/>
                <w:rPrChange w:id="668" w:author="Marek Hajduczenia" w:date="2024-08-26T13:23:00Z">
                  <w:rPr>
                    <w:noProof/>
                    <w:highlight w:val="yellow"/>
                  </w:rPr>
                </w:rPrChange>
              </w:rPr>
              <w:t>O</w:t>
            </w:r>
            <w:r w:rsidR="00132B44" w:rsidRPr="007A2400">
              <w:rPr>
                <w:noProof/>
                <w:rPrChange w:id="669" w:author="Marek Hajduczenia" w:date="2024-08-26T13:23:00Z">
                  <w:rPr>
                    <w:noProof/>
                    <w:highlight w:val="yellow"/>
                  </w:rPr>
                </w:rPrChange>
              </w:rPr>
              <w:t xml:space="preserve">perate in at least one PB VLAN mode </w:t>
            </w:r>
          </w:p>
        </w:tc>
        <w:tc>
          <w:tcPr>
            <w:tcW w:w="1413" w:type="dxa"/>
            <w:shd w:val="clear" w:color="auto" w:fill="auto"/>
            <w:vAlign w:val="center"/>
            <w:tcPrChange w:id="670" w:author="Marek Hajduczenia" w:date="2024-08-26T13:24:00Z">
              <w:tcPr>
                <w:tcW w:w="1414" w:type="dxa"/>
                <w:shd w:val="clear" w:color="auto" w:fill="auto"/>
                <w:vAlign w:val="center"/>
              </w:tcPr>
            </w:tcPrChange>
          </w:tcPr>
          <w:p w14:paraId="4AC07F22" w14:textId="7839DDE6" w:rsidR="00132B44" w:rsidRPr="007A2400" w:rsidRDefault="007A2400" w:rsidP="00D202C2">
            <w:pPr>
              <w:spacing w:before="0"/>
              <w:rPr>
                <w:noProof/>
                <w:rPrChange w:id="671" w:author="Marek Hajduczenia" w:date="2024-08-26T13:23:00Z">
                  <w:rPr>
                    <w:i/>
                    <w:iCs/>
                    <w:noProof/>
                    <w:highlight w:val="yellow"/>
                  </w:rPr>
                </w:rPrChange>
              </w:rPr>
            </w:pPr>
            <w:ins w:id="672" w:author="Marek Hajduczenia" w:date="2024-08-26T13:24:00Z">
              <w:r>
                <w:rPr>
                  <w:noProof/>
                </w:rPr>
                <w:fldChar w:fldCharType="begin"/>
              </w:r>
              <w:r>
                <w:rPr>
                  <w:noProof/>
                </w:rPr>
                <w:instrText xml:space="preserve"> REF _Ref312832827 \w \h </w:instrText>
              </w:r>
            </w:ins>
            <w:r>
              <w:rPr>
                <w:noProof/>
              </w:rPr>
            </w:r>
            <w:r>
              <w:rPr>
                <w:noProof/>
              </w:rPr>
              <w:fldChar w:fldCharType="separate"/>
            </w:r>
            <w:ins w:id="673" w:author="Marek Hajduczenia" w:date="2024-08-26T13:24:00Z">
              <w:r>
                <w:rPr>
                  <w:noProof/>
                </w:rPr>
                <w:t>7.2.1</w:t>
              </w:r>
              <w:r>
                <w:rPr>
                  <w:noProof/>
                </w:rPr>
                <w:fldChar w:fldCharType="end"/>
              </w:r>
            </w:ins>
            <w:del w:id="674" w:author="Marek Hajduczenia" w:date="2024-08-26T13:24:00Z">
              <w:r w:rsidR="000F2570" w:rsidRPr="007A2400" w:rsidDel="007A2400">
                <w:rPr>
                  <w:noProof/>
                  <w:rPrChange w:id="675" w:author="Marek Hajduczenia" w:date="2024-08-26T13:23:00Z">
                    <w:rPr>
                      <w:noProof/>
                      <w:highlight w:val="yellow"/>
                    </w:rPr>
                  </w:rPrChange>
                </w:rPr>
                <w:fldChar w:fldCharType="begin" w:fldLock="1"/>
              </w:r>
              <w:r w:rsidR="000F2570" w:rsidRPr="007A2400" w:rsidDel="007A2400">
                <w:rPr>
                  <w:noProof/>
                  <w:rPrChange w:id="676" w:author="Marek Hajduczenia" w:date="2024-08-26T13:23:00Z">
                    <w:rPr>
                      <w:noProof/>
                      <w:highlight w:val="yellow"/>
                    </w:rPr>
                  </w:rPrChange>
                </w:rPr>
                <w:delInstrText xml:space="preserve"> REF _Ref312832827 \w \h  \* MERGEFORMAT </w:delInstrText>
              </w:r>
              <w:r w:rsidR="000F2570" w:rsidRPr="007A2400" w:rsidDel="007A2400">
                <w:rPr>
                  <w:noProof/>
                  <w:rPrChange w:id="677" w:author="Marek Hajduczenia" w:date="2024-08-26T13:23:00Z">
                    <w:rPr>
                      <w:noProof/>
                    </w:rPr>
                  </w:rPrChange>
                </w:rPr>
              </w:r>
              <w:r w:rsidR="000F2570" w:rsidRPr="007A2400" w:rsidDel="007A2400">
                <w:rPr>
                  <w:noProof/>
                  <w:rPrChange w:id="678" w:author="Marek Hajduczenia" w:date="2024-08-26T13:23:00Z">
                    <w:rPr>
                      <w:noProof/>
                      <w:highlight w:val="yellow"/>
                    </w:rPr>
                  </w:rPrChange>
                </w:rPr>
                <w:fldChar w:fldCharType="separate"/>
              </w:r>
              <w:r w:rsidR="00515044" w:rsidRPr="007A2400" w:rsidDel="007A2400">
                <w:rPr>
                  <w:noProof/>
                  <w:rPrChange w:id="679" w:author="Marek Hajduczenia" w:date="2024-08-26T13:23:00Z">
                    <w:rPr>
                      <w:noProof/>
                      <w:highlight w:val="yellow"/>
                    </w:rPr>
                  </w:rPrChange>
                </w:rPr>
                <w:delText>7.2.2.3</w:delText>
              </w:r>
              <w:r w:rsidR="000F2570" w:rsidRPr="007A2400" w:rsidDel="007A2400">
                <w:rPr>
                  <w:noProof/>
                  <w:rPrChange w:id="680" w:author="Marek Hajduczenia" w:date="2024-08-26T13:23:00Z">
                    <w:rPr>
                      <w:noProof/>
                      <w:highlight w:val="yellow"/>
                    </w:rPr>
                  </w:rPrChange>
                </w:rPr>
                <w:fldChar w:fldCharType="end"/>
              </w:r>
            </w:del>
          </w:p>
        </w:tc>
        <w:tc>
          <w:tcPr>
            <w:tcW w:w="5642" w:type="dxa"/>
            <w:shd w:val="clear" w:color="auto" w:fill="auto"/>
            <w:vAlign w:val="center"/>
            <w:tcPrChange w:id="681" w:author="Marek Hajduczenia" w:date="2024-08-26T13:24:00Z">
              <w:tcPr>
                <w:tcW w:w="5655" w:type="dxa"/>
                <w:shd w:val="clear" w:color="auto" w:fill="auto"/>
                <w:vAlign w:val="center"/>
              </w:tcPr>
            </w:tcPrChange>
          </w:tcPr>
          <w:p w14:paraId="55DA27C6" w14:textId="77777777" w:rsidR="00132B44" w:rsidRPr="007A2400" w:rsidRDefault="00132B44" w:rsidP="00D202C2">
            <w:pPr>
              <w:spacing w:before="0"/>
              <w:jc w:val="left"/>
              <w:rPr>
                <w:noProof/>
                <w:rPrChange w:id="682" w:author="Marek Hajduczenia" w:date="2024-08-26T13:23:00Z">
                  <w:rPr>
                    <w:i/>
                    <w:iCs/>
                    <w:noProof/>
                    <w:highlight w:val="yellow"/>
                  </w:rPr>
                </w:rPrChange>
              </w:rPr>
            </w:pPr>
            <w:r w:rsidRPr="007A2400">
              <w:rPr>
                <w:noProof/>
                <w:rPrChange w:id="683" w:author="Marek Hajduczenia" w:date="2024-08-26T13:23:00Z">
                  <w:rPr>
                    <w:noProof/>
                    <w:highlight w:val="yellow"/>
                  </w:rPr>
                </w:rPrChange>
              </w:rPr>
              <w:t>C-OLT is able to operate in at least one PB VLAN mode as configured by the NMS.</w:t>
            </w:r>
          </w:p>
        </w:tc>
        <w:tc>
          <w:tcPr>
            <w:tcW w:w="992" w:type="dxa"/>
            <w:shd w:val="clear" w:color="auto" w:fill="auto"/>
            <w:vAlign w:val="center"/>
            <w:tcPrChange w:id="684" w:author="Marek Hajduczenia" w:date="2024-08-26T13:24:00Z">
              <w:tcPr>
                <w:tcW w:w="993" w:type="dxa"/>
                <w:shd w:val="clear" w:color="auto" w:fill="auto"/>
                <w:vAlign w:val="center"/>
              </w:tcPr>
            </w:tcPrChange>
          </w:tcPr>
          <w:p w14:paraId="2D34AA67" w14:textId="77777777" w:rsidR="00132B44" w:rsidRPr="007A2400" w:rsidRDefault="00132B44" w:rsidP="00D202C2">
            <w:pPr>
              <w:pStyle w:val="IEEEStdsParagraph"/>
              <w:numPr>
                <w:ilvl w:val="0"/>
                <w:numId w:val="38"/>
              </w:numPr>
              <w:spacing w:before="240" w:after="0"/>
              <w:jc w:val="center"/>
              <w:rPr>
                <w:noProof/>
                <w:rPrChange w:id="685" w:author="Marek Hajduczenia" w:date="2024-08-26T13:23:00Z">
                  <w:rPr>
                    <w:i/>
                    <w:iCs/>
                    <w:noProof/>
                    <w:highlight w:val="yellow"/>
                  </w:rPr>
                </w:rPrChange>
              </w:rPr>
            </w:pPr>
            <w:r w:rsidRPr="007A2400">
              <w:rPr>
                <w:noProof/>
                <w:rPrChange w:id="686" w:author="Marek Hajduczenia" w:date="2024-08-26T13:23:00Z">
                  <w:rPr>
                    <w:noProof/>
                    <w:highlight w:val="yellow"/>
                  </w:rPr>
                </w:rPrChange>
              </w:rPr>
              <w:t>M</w:t>
            </w:r>
          </w:p>
        </w:tc>
        <w:tc>
          <w:tcPr>
            <w:tcW w:w="917" w:type="dxa"/>
            <w:shd w:val="clear" w:color="auto" w:fill="auto"/>
            <w:vAlign w:val="center"/>
            <w:tcPrChange w:id="687" w:author="Marek Hajduczenia" w:date="2024-08-26T13:24:00Z">
              <w:tcPr>
                <w:tcW w:w="896" w:type="dxa"/>
                <w:shd w:val="clear" w:color="auto" w:fill="auto"/>
                <w:vAlign w:val="center"/>
              </w:tcPr>
            </w:tcPrChange>
          </w:tcPr>
          <w:p w14:paraId="5879F23B" w14:textId="77777777" w:rsidR="00132B44" w:rsidRPr="007A2400" w:rsidRDefault="00EF7A5B" w:rsidP="00D202C2">
            <w:pPr>
              <w:pStyle w:val="IEEEStdsParagraph"/>
              <w:numPr>
                <w:ilvl w:val="0"/>
                <w:numId w:val="38"/>
              </w:numPr>
              <w:spacing w:before="240" w:after="0"/>
              <w:jc w:val="left"/>
              <w:rPr>
                <w:noProof/>
                <w:rPrChange w:id="688" w:author="Marek Hajduczenia" w:date="2024-08-26T13:23:00Z">
                  <w:rPr>
                    <w:i/>
                    <w:iCs/>
                    <w:noProof/>
                    <w:highlight w:val="yellow"/>
                  </w:rPr>
                </w:rPrChange>
              </w:rPr>
            </w:pPr>
            <w:r w:rsidRPr="007A2400">
              <w:rPr>
                <w:noProof/>
                <w:rPrChange w:id="689" w:author="Marek Hajduczenia" w:date="2024-08-26T13:23:00Z">
                  <w:rPr>
                    <w:noProof/>
                    <w:highlight w:val="yellow"/>
                  </w:rPr>
                </w:rPrChange>
              </w:rPr>
              <w:t>[   ] </w:t>
            </w:r>
            <w:r w:rsidR="00132B44" w:rsidRPr="007A2400">
              <w:rPr>
                <w:noProof/>
                <w:rPrChange w:id="690" w:author="Marek Hajduczenia" w:date="2024-08-26T13:23:00Z">
                  <w:rPr>
                    <w:noProof/>
                    <w:highlight w:val="yellow"/>
                  </w:rPr>
                </w:rPrChange>
              </w:rPr>
              <w:t>Yes</w:t>
            </w:r>
          </w:p>
        </w:tc>
      </w:tr>
      <w:tr w:rsidR="00132B44" w:rsidRPr="00514A47" w:rsidDel="007A2400" w14:paraId="2E5608A9" w14:textId="798DC69D" w:rsidTr="007A2400">
        <w:trPr>
          <w:cantSplit/>
          <w:del w:id="691" w:author="Marek Hajduczenia" w:date="2024-08-26T13:24:00Z"/>
          <w:trPrChange w:id="692" w:author="Marek Hajduczenia" w:date="2024-08-26T13:24:00Z">
            <w:trPr>
              <w:cantSplit/>
            </w:trPr>
          </w:trPrChange>
        </w:trPr>
        <w:tc>
          <w:tcPr>
            <w:tcW w:w="1534" w:type="dxa"/>
            <w:shd w:val="clear" w:color="auto" w:fill="auto"/>
            <w:vAlign w:val="center"/>
            <w:tcPrChange w:id="693" w:author="Marek Hajduczenia" w:date="2024-08-26T13:24:00Z">
              <w:tcPr>
                <w:tcW w:w="1536" w:type="dxa"/>
                <w:shd w:val="clear" w:color="auto" w:fill="auto"/>
                <w:vAlign w:val="center"/>
              </w:tcPr>
            </w:tcPrChange>
          </w:tcPr>
          <w:p w14:paraId="3856F637" w14:textId="27B47A69" w:rsidR="00132B44" w:rsidRPr="007A2400" w:rsidDel="007A2400" w:rsidRDefault="00971EA9" w:rsidP="00D202C2">
            <w:pPr>
              <w:spacing w:before="0"/>
              <w:rPr>
                <w:del w:id="694" w:author="Marek Hajduczenia" w:date="2024-08-26T13:24:00Z"/>
                <w:noProof/>
                <w:rPrChange w:id="695" w:author="Marek Hajduczenia" w:date="2024-08-26T13:23:00Z">
                  <w:rPr>
                    <w:del w:id="696" w:author="Marek Hajduczenia" w:date="2024-08-26T13:24:00Z"/>
                    <w:noProof/>
                    <w:highlight w:val="yellow"/>
                  </w:rPr>
                </w:rPrChange>
              </w:rPr>
            </w:pPr>
            <w:del w:id="697" w:author="Marek Hajduczenia" w:date="2024-08-26T13:24:00Z">
              <w:r w:rsidRPr="007A2400" w:rsidDel="007A2400">
                <w:rPr>
                  <w:noProof/>
                  <w:rPrChange w:id="698" w:author="Marek Hajduczenia" w:date="2024-08-26T13:23:00Z">
                    <w:rPr>
                      <w:noProof/>
                      <w:highlight w:val="yellow"/>
                    </w:rPr>
                  </w:rPrChange>
                </w:rPr>
                <w:delText>T-</w:delText>
              </w:r>
              <w:r w:rsidR="00132B44" w:rsidRPr="007A2400" w:rsidDel="007A2400">
                <w:rPr>
                  <w:noProof/>
                  <w:rPrChange w:id="699" w:author="Marek Hajduczenia" w:date="2024-08-26T13:23:00Z">
                    <w:rPr>
                      <w:noProof/>
                      <w:highlight w:val="yellow"/>
                    </w:rPr>
                  </w:rPrChange>
                </w:rPr>
                <w:delText>TVM2</w:delText>
              </w:r>
            </w:del>
          </w:p>
        </w:tc>
        <w:tc>
          <w:tcPr>
            <w:tcW w:w="2684" w:type="dxa"/>
            <w:shd w:val="clear" w:color="auto" w:fill="auto"/>
            <w:vAlign w:val="center"/>
            <w:tcPrChange w:id="700" w:author="Marek Hajduczenia" w:date="2024-08-26T13:24:00Z">
              <w:tcPr>
                <w:tcW w:w="2688" w:type="dxa"/>
                <w:shd w:val="clear" w:color="auto" w:fill="auto"/>
                <w:vAlign w:val="center"/>
              </w:tcPr>
            </w:tcPrChange>
          </w:tcPr>
          <w:p w14:paraId="7B306029" w14:textId="21731780" w:rsidR="00132B44" w:rsidRPr="007A2400" w:rsidDel="007A2400" w:rsidRDefault="00132B44" w:rsidP="00D202C2">
            <w:pPr>
              <w:spacing w:before="0"/>
              <w:jc w:val="left"/>
              <w:rPr>
                <w:del w:id="701" w:author="Marek Hajduczenia" w:date="2024-08-26T13:24:00Z"/>
                <w:noProof/>
                <w:rPrChange w:id="702" w:author="Marek Hajduczenia" w:date="2024-08-26T13:23:00Z">
                  <w:rPr>
                    <w:del w:id="703" w:author="Marek Hajduczenia" w:date="2024-08-26T13:24:00Z"/>
                    <w:i/>
                    <w:iCs/>
                    <w:noProof/>
                    <w:highlight w:val="yellow"/>
                  </w:rPr>
                </w:rPrChange>
              </w:rPr>
            </w:pPr>
            <w:del w:id="704" w:author="Marek Hajduczenia" w:date="2024-08-26T13:24:00Z">
              <w:r w:rsidRPr="007A2400" w:rsidDel="007A2400">
                <w:rPr>
                  <w:noProof/>
                  <w:rPrChange w:id="705" w:author="Marek Hajduczenia" w:date="2024-08-26T13:23:00Z">
                    <w:rPr>
                      <w:noProof/>
                      <w:highlight w:val="yellow"/>
                    </w:rPr>
                  </w:rPrChange>
                </w:rPr>
                <w:delText>Transport PB VLAN mode</w:delText>
              </w:r>
            </w:del>
          </w:p>
        </w:tc>
        <w:tc>
          <w:tcPr>
            <w:tcW w:w="1413" w:type="dxa"/>
            <w:shd w:val="clear" w:color="auto" w:fill="auto"/>
            <w:vAlign w:val="center"/>
            <w:tcPrChange w:id="706" w:author="Marek Hajduczenia" w:date="2024-08-26T13:24:00Z">
              <w:tcPr>
                <w:tcW w:w="1414" w:type="dxa"/>
                <w:shd w:val="clear" w:color="auto" w:fill="auto"/>
                <w:vAlign w:val="center"/>
              </w:tcPr>
            </w:tcPrChange>
          </w:tcPr>
          <w:p w14:paraId="09E61057" w14:textId="6A6BB64C" w:rsidR="00132B44" w:rsidRPr="007A2400" w:rsidDel="007A2400" w:rsidRDefault="000F2570" w:rsidP="00D202C2">
            <w:pPr>
              <w:spacing w:before="0"/>
              <w:rPr>
                <w:del w:id="707" w:author="Marek Hajduczenia" w:date="2024-08-26T13:24:00Z"/>
                <w:noProof/>
                <w:rPrChange w:id="708" w:author="Marek Hajduczenia" w:date="2024-08-26T13:23:00Z">
                  <w:rPr>
                    <w:del w:id="709" w:author="Marek Hajduczenia" w:date="2024-08-26T13:24:00Z"/>
                    <w:i/>
                    <w:iCs/>
                    <w:noProof/>
                    <w:highlight w:val="yellow"/>
                  </w:rPr>
                </w:rPrChange>
              </w:rPr>
            </w:pPr>
            <w:del w:id="710" w:author="Marek Hajduczenia" w:date="2024-08-26T13:24:00Z">
              <w:r w:rsidRPr="007A2400" w:rsidDel="007A2400">
                <w:rPr>
                  <w:noProof/>
                  <w:rPrChange w:id="711" w:author="Marek Hajduczenia" w:date="2024-08-26T13:23:00Z">
                    <w:rPr>
                      <w:noProof/>
                      <w:highlight w:val="yellow"/>
                    </w:rPr>
                  </w:rPrChange>
                </w:rPr>
                <w:fldChar w:fldCharType="begin" w:fldLock="1"/>
              </w:r>
              <w:r w:rsidRPr="007A2400" w:rsidDel="007A2400">
                <w:rPr>
                  <w:noProof/>
                  <w:rPrChange w:id="712" w:author="Marek Hajduczenia" w:date="2024-08-26T13:23:00Z">
                    <w:rPr>
                      <w:noProof/>
                      <w:highlight w:val="yellow"/>
                    </w:rPr>
                  </w:rPrChange>
                </w:rPr>
                <w:delInstrText xml:space="preserve"> REF _Ref312832861 \w \h  \* MERGEFORMAT </w:delInstrText>
              </w:r>
              <w:r w:rsidRPr="007A2400" w:rsidDel="007A2400">
                <w:rPr>
                  <w:noProof/>
                  <w:rPrChange w:id="713" w:author="Marek Hajduczenia" w:date="2024-08-26T13:23:00Z">
                    <w:rPr>
                      <w:noProof/>
                    </w:rPr>
                  </w:rPrChange>
                </w:rPr>
              </w:r>
              <w:r w:rsidRPr="007A2400" w:rsidDel="007A2400">
                <w:rPr>
                  <w:noProof/>
                  <w:rPrChange w:id="714" w:author="Marek Hajduczenia" w:date="2024-08-26T13:23:00Z">
                    <w:rPr>
                      <w:noProof/>
                      <w:highlight w:val="yellow"/>
                    </w:rPr>
                  </w:rPrChange>
                </w:rPr>
                <w:fldChar w:fldCharType="separate"/>
              </w:r>
              <w:r w:rsidR="00515044" w:rsidRPr="007A2400" w:rsidDel="007A2400">
                <w:rPr>
                  <w:noProof/>
                  <w:rPrChange w:id="715" w:author="Marek Hajduczenia" w:date="2024-08-26T13:23:00Z">
                    <w:rPr>
                      <w:noProof/>
                      <w:highlight w:val="yellow"/>
                    </w:rPr>
                  </w:rPrChange>
                </w:rPr>
                <w:delText>7.2.2.3.1</w:delText>
              </w:r>
              <w:r w:rsidRPr="007A2400" w:rsidDel="007A2400">
                <w:rPr>
                  <w:noProof/>
                  <w:rPrChange w:id="716" w:author="Marek Hajduczenia" w:date="2024-08-26T13:23:00Z">
                    <w:rPr>
                      <w:noProof/>
                      <w:highlight w:val="yellow"/>
                    </w:rPr>
                  </w:rPrChange>
                </w:rPr>
                <w:fldChar w:fldCharType="end"/>
              </w:r>
            </w:del>
          </w:p>
        </w:tc>
        <w:tc>
          <w:tcPr>
            <w:tcW w:w="5642" w:type="dxa"/>
            <w:shd w:val="clear" w:color="auto" w:fill="auto"/>
            <w:vAlign w:val="center"/>
            <w:tcPrChange w:id="717" w:author="Marek Hajduczenia" w:date="2024-08-26T13:24:00Z">
              <w:tcPr>
                <w:tcW w:w="5655" w:type="dxa"/>
                <w:shd w:val="clear" w:color="auto" w:fill="auto"/>
                <w:vAlign w:val="center"/>
              </w:tcPr>
            </w:tcPrChange>
          </w:tcPr>
          <w:p w14:paraId="5A0D8E6E" w14:textId="22131AC4" w:rsidR="00132B44" w:rsidRPr="007A2400" w:rsidDel="007A2400" w:rsidRDefault="00132B44" w:rsidP="00D202C2">
            <w:pPr>
              <w:spacing w:before="0"/>
              <w:jc w:val="left"/>
              <w:rPr>
                <w:del w:id="718" w:author="Marek Hajduczenia" w:date="2024-08-26T13:24:00Z"/>
                <w:noProof/>
                <w:rPrChange w:id="719" w:author="Marek Hajduczenia" w:date="2024-08-26T13:23:00Z">
                  <w:rPr>
                    <w:del w:id="720" w:author="Marek Hajduczenia" w:date="2024-08-26T13:24:00Z"/>
                    <w:i/>
                    <w:iCs/>
                    <w:noProof/>
                    <w:highlight w:val="yellow"/>
                  </w:rPr>
                </w:rPrChange>
              </w:rPr>
            </w:pPr>
            <w:del w:id="721" w:author="Marek Hajduczenia" w:date="2024-08-26T13:24:00Z">
              <w:r w:rsidRPr="007A2400" w:rsidDel="007A2400">
                <w:rPr>
                  <w:noProof/>
                  <w:rPrChange w:id="722" w:author="Marek Hajduczenia" w:date="2024-08-26T13:23:00Z">
                    <w:rPr>
                      <w:noProof/>
                      <w:highlight w:val="yellow"/>
                    </w:rPr>
                  </w:rPrChange>
                </w:rPr>
                <w:delText xml:space="preserve">MAC Client at the OLT operates according to </w:delText>
              </w:r>
              <w:r w:rsidR="000F2570" w:rsidRPr="007A2400" w:rsidDel="007A2400">
                <w:rPr>
                  <w:noProof/>
                  <w:rPrChange w:id="723" w:author="Marek Hajduczenia" w:date="2024-08-26T13:23:00Z">
                    <w:rPr>
                      <w:noProof/>
                      <w:highlight w:val="yellow"/>
                    </w:rPr>
                  </w:rPrChange>
                </w:rPr>
                <w:fldChar w:fldCharType="begin" w:fldLock="1"/>
              </w:r>
              <w:r w:rsidR="000F2570" w:rsidRPr="007A2400" w:rsidDel="007A2400">
                <w:rPr>
                  <w:noProof/>
                  <w:rPrChange w:id="724" w:author="Marek Hajduczenia" w:date="2024-08-26T13:23:00Z">
                    <w:rPr>
                      <w:noProof/>
                      <w:highlight w:val="yellow"/>
                    </w:rPr>
                  </w:rPrChange>
                </w:rPr>
                <w:delInstrText xml:space="preserve"> REF _Ref312756219 \h  \* MERGEFORMAT </w:delInstrText>
              </w:r>
              <w:r w:rsidR="000F2570" w:rsidRPr="007A2400" w:rsidDel="007A2400">
                <w:rPr>
                  <w:noProof/>
                  <w:rPrChange w:id="725" w:author="Marek Hajduczenia" w:date="2024-08-26T13:23:00Z">
                    <w:rPr>
                      <w:noProof/>
                    </w:rPr>
                  </w:rPrChange>
                </w:rPr>
              </w:r>
              <w:r w:rsidR="000F2570" w:rsidRPr="007A2400" w:rsidDel="007A2400">
                <w:rPr>
                  <w:noProof/>
                  <w:rPrChange w:id="726" w:author="Marek Hajduczenia" w:date="2024-08-26T13:23:00Z">
                    <w:rPr>
                      <w:noProof/>
                      <w:highlight w:val="yellow"/>
                    </w:rPr>
                  </w:rPrChange>
                </w:rPr>
                <w:fldChar w:fldCharType="separate"/>
              </w:r>
              <w:r w:rsidR="00515044" w:rsidRPr="007A2400" w:rsidDel="007A2400">
                <w:rPr>
                  <w:noProof/>
                  <w:rPrChange w:id="727" w:author="Marek Hajduczenia" w:date="2024-08-26T13:23:00Z">
                    <w:rPr>
                      <w:noProof/>
                      <w:highlight w:val="yellow"/>
                    </w:rPr>
                  </w:rPrChange>
                </w:rPr>
                <w:delText>Table 7</w:delText>
              </w:r>
              <w:r w:rsidR="00515044" w:rsidRPr="007A2400" w:rsidDel="007A2400">
                <w:rPr>
                  <w:noProof/>
                  <w:rPrChange w:id="728" w:author="Marek Hajduczenia" w:date="2024-08-26T13:23:00Z">
                    <w:rPr>
                      <w:noProof/>
                      <w:highlight w:val="yellow"/>
                    </w:rPr>
                  </w:rPrChange>
                </w:rPr>
                <w:noBreakHyphen/>
                <w:delText>24</w:delText>
              </w:r>
              <w:r w:rsidR="000F2570" w:rsidRPr="007A2400" w:rsidDel="007A2400">
                <w:rPr>
                  <w:noProof/>
                  <w:rPrChange w:id="729" w:author="Marek Hajduczenia" w:date="2024-08-26T13:23:00Z">
                    <w:rPr>
                      <w:noProof/>
                      <w:highlight w:val="yellow"/>
                    </w:rPr>
                  </w:rPrChange>
                </w:rPr>
                <w:fldChar w:fldCharType="end"/>
              </w:r>
              <w:r w:rsidRPr="007A2400" w:rsidDel="007A2400">
                <w:rPr>
                  <w:noProof/>
                  <w:rPrChange w:id="730" w:author="Marek Hajduczenia" w:date="2024-08-26T13:23:00Z">
                    <w:rPr>
                      <w:noProof/>
                      <w:highlight w:val="yellow"/>
                    </w:rPr>
                  </w:rPrChange>
                </w:rPr>
                <w:delText xml:space="preserve"> for downstream and upstream ESP</w:delText>
              </w:r>
              <w:r w:rsidR="00301923" w:rsidRPr="007A2400" w:rsidDel="007A2400">
                <w:rPr>
                  <w:noProof/>
                  <w:rPrChange w:id="731" w:author="Marek Hajduczenia" w:date="2024-08-26T13:23:00Z">
                    <w:rPr>
                      <w:noProof/>
                      <w:highlight w:val="yellow"/>
                    </w:rPr>
                  </w:rPrChange>
                </w:rPr>
                <w:delText>.</w:delText>
              </w:r>
            </w:del>
          </w:p>
        </w:tc>
        <w:tc>
          <w:tcPr>
            <w:tcW w:w="992" w:type="dxa"/>
            <w:shd w:val="clear" w:color="auto" w:fill="auto"/>
            <w:vAlign w:val="center"/>
            <w:tcPrChange w:id="732" w:author="Marek Hajduczenia" w:date="2024-08-26T13:24:00Z">
              <w:tcPr>
                <w:tcW w:w="993" w:type="dxa"/>
                <w:shd w:val="clear" w:color="auto" w:fill="auto"/>
                <w:vAlign w:val="center"/>
              </w:tcPr>
            </w:tcPrChange>
          </w:tcPr>
          <w:p w14:paraId="551DEDF9" w14:textId="7D8B67FF" w:rsidR="00132B44" w:rsidRPr="007A2400" w:rsidDel="007A2400" w:rsidRDefault="00132B44" w:rsidP="00D202C2">
            <w:pPr>
              <w:pStyle w:val="IEEEStdsParagraph"/>
              <w:numPr>
                <w:ilvl w:val="0"/>
                <w:numId w:val="38"/>
              </w:numPr>
              <w:spacing w:before="240" w:after="0"/>
              <w:jc w:val="center"/>
              <w:rPr>
                <w:del w:id="733" w:author="Marek Hajduczenia" w:date="2024-08-26T13:24:00Z"/>
                <w:noProof/>
                <w:rPrChange w:id="734" w:author="Marek Hajduczenia" w:date="2024-08-26T13:23:00Z">
                  <w:rPr>
                    <w:del w:id="735" w:author="Marek Hajduczenia" w:date="2024-08-26T13:24:00Z"/>
                    <w:i/>
                    <w:iCs/>
                    <w:noProof/>
                    <w:highlight w:val="yellow"/>
                  </w:rPr>
                </w:rPrChange>
              </w:rPr>
            </w:pPr>
            <w:del w:id="736" w:author="Marek Hajduczenia" w:date="2024-08-26T13:24:00Z">
              <w:r w:rsidRPr="007A2400" w:rsidDel="007A2400">
                <w:rPr>
                  <w:noProof/>
                  <w:rPrChange w:id="737" w:author="Marek Hajduczenia" w:date="2024-08-26T13:23:00Z">
                    <w:rPr>
                      <w:noProof/>
                      <w:highlight w:val="yellow"/>
                    </w:rPr>
                  </w:rPrChange>
                </w:rPr>
                <w:delText>M</w:delText>
              </w:r>
            </w:del>
          </w:p>
        </w:tc>
        <w:tc>
          <w:tcPr>
            <w:tcW w:w="917" w:type="dxa"/>
            <w:shd w:val="clear" w:color="auto" w:fill="auto"/>
            <w:vAlign w:val="center"/>
            <w:tcPrChange w:id="738" w:author="Marek Hajduczenia" w:date="2024-08-26T13:24:00Z">
              <w:tcPr>
                <w:tcW w:w="896" w:type="dxa"/>
                <w:shd w:val="clear" w:color="auto" w:fill="auto"/>
                <w:vAlign w:val="center"/>
              </w:tcPr>
            </w:tcPrChange>
          </w:tcPr>
          <w:p w14:paraId="783F4564" w14:textId="4039841B" w:rsidR="00132B44" w:rsidRPr="007A2400" w:rsidDel="007A2400" w:rsidRDefault="00EF7A5B" w:rsidP="00D202C2">
            <w:pPr>
              <w:pStyle w:val="IEEEStdsParagraph"/>
              <w:numPr>
                <w:ilvl w:val="0"/>
                <w:numId w:val="38"/>
              </w:numPr>
              <w:spacing w:before="240" w:after="0"/>
              <w:jc w:val="left"/>
              <w:rPr>
                <w:del w:id="739" w:author="Marek Hajduczenia" w:date="2024-08-26T13:24:00Z"/>
                <w:noProof/>
                <w:rPrChange w:id="740" w:author="Marek Hajduczenia" w:date="2024-08-26T13:23:00Z">
                  <w:rPr>
                    <w:del w:id="741" w:author="Marek Hajduczenia" w:date="2024-08-26T13:24:00Z"/>
                    <w:i/>
                    <w:iCs/>
                    <w:noProof/>
                    <w:highlight w:val="yellow"/>
                  </w:rPr>
                </w:rPrChange>
              </w:rPr>
            </w:pPr>
            <w:del w:id="742" w:author="Marek Hajduczenia" w:date="2024-08-26T13:24:00Z">
              <w:r w:rsidRPr="007A2400" w:rsidDel="007A2400">
                <w:rPr>
                  <w:noProof/>
                  <w:rPrChange w:id="743" w:author="Marek Hajduczenia" w:date="2024-08-26T13:23:00Z">
                    <w:rPr>
                      <w:noProof/>
                      <w:highlight w:val="yellow"/>
                    </w:rPr>
                  </w:rPrChange>
                </w:rPr>
                <w:delText>[   ] </w:delText>
              </w:r>
              <w:r w:rsidR="00132B44" w:rsidRPr="007A2400" w:rsidDel="007A2400">
                <w:rPr>
                  <w:noProof/>
                  <w:rPrChange w:id="744" w:author="Marek Hajduczenia" w:date="2024-08-26T13:23:00Z">
                    <w:rPr>
                      <w:noProof/>
                      <w:highlight w:val="yellow"/>
                    </w:rPr>
                  </w:rPrChange>
                </w:rPr>
                <w:delText>Yes</w:delText>
              </w:r>
            </w:del>
          </w:p>
        </w:tc>
      </w:tr>
      <w:tr w:rsidR="00132B44" w:rsidRPr="00514A47" w:rsidDel="007A2400" w14:paraId="2BA72A13" w14:textId="7FCCD195" w:rsidTr="007A2400">
        <w:trPr>
          <w:cantSplit/>
          <w:del w:id="745" w:author="Marek Hajduczenia" w:date="2024-08-26T13:24:00Z"/>
          <w:trPrChange w:id="746" w:author="Marek Hajduczenia" w:date="2024-08-26T13:24:00Z">
            <w:trPr>
              <w:cantSplit/>
            </w:trPr>
          </w:trPrChange>
        </w:trPr>
        <w:tc>
          <w:tcPr>
            <w:tcW w:w="1534" w:type="dxa"/>
            <w:shd w:val="clear" w:color="auto" w:fill="auto"/>
            <w:vAlign w:val="center"/>
            <w:tcPrChange w:id="747" w:author="Marek Hajduczenia" w:date="2024-08-26T13:24:00Z">
              <w:tcPr>
                <w:tcW w:w="1536" w:type="dxa"/>
                <w:shd w:val="clear" w:color="auto" w:fill="auto"/>
                <w:vAlign w:val="center"/>
              </w:tcPr>
            </w:tcPrChange>
          </w:tcPr>
          <w:p w14:paraId="359714A3" w14:textId="6E169856" w:rsidR="00132B44" w:rsidRPr="007A2400" w:rsidDel="007A2400" w:rsidRDefault="00971EA9" w:rsidP="00D202C2">
            <w:pPr>
              <w:spacing w:before="0"/>
              <w:rPr>
                <w:del w:id="748" w:author="Marek Hajduczenia" w:date="2024-08-26T13:24:00Z"/>
                <w:noProof/>
                <w:rPrChange w:id="749" w:author="Marek Hajduczenia" w:date="2024-08-26T13:23:00Z">
                  <w:rPr>
                    <w:del w:id="750" w:author="Marek Hajduczenia" w:date="2024-08-26T13:24:00Z"/>
                    <w:noProof/>
                    <w:highlight w:val="yellow"/>
                  </w:rPr>
                </w:rPrChange>
              </w:rPr>
            </w:pPr>
            <w:del w:id="751" w:author="Marek Hajduczenia" w:date="2024-08-26T13:24:00Z">
              <w:r w:rsidRPr="007A2400" w:rsidDel="007A2400">
                <w:rPr>
                  <w:noProof/>
                  <w:rPrChange w:id="752" w:author="Marek Hajduczenia" w:date="2024-08-26T13:23:00Z">
                    <w:rPr>
                      <w:noProof/>
                      <w:highlight w:val="yellow"/>
                    </w:rPr>
                  </w:rPrChange>
                </w:rPr>
                <w:delText>T-</w:delText>
              </w:r>
              <w:r w:rsidR="00132B44" w:rsidRPr="007A2400" w:rsidDel="007A2400">
                <w:rPr>
                  <w:noProof/>
                  <w:rPrChange w:id="753" w:author="Marek Hajduczenia" w:date="2024-08-26T13:23:00Z">
                    <w:rPr>
                      <w:noProof/>
                      <w:highlight w:val="yellow"/>
                    </w:rPr>
                  </w:rPrChange>
                </w:rPr>
                <w:delText>TVM3</w:delText>
              </w:r>
            </w:del>
          </w:p>
        </w:tc>
        <w:tc>
          <w:tcPr>
            <w:tcW w:w="2684" w:type="dxa"/>
            <w:shd w:val="clear" w:color="auto" w:fill="auto"/>
            <w:vAlign w:val="center"/>
            <w:tcPrChange w:id="754" w:author="Marek Hajduczenia" w:date="2024-08-26T13:24:00Z">
              <w:tcPr>
                <w:tcW w:w="2688" w:type="dxa"/>
                <w:shd w:val="clear" w:color="auto" w:fill="auto"/>
                <w:vAlign w:val="center"/>
              </w:tcPr>
            </w:tcPrChange>
          </w:tcPr>
          <w:p w14:paraId="7FFF7180" w14:textId="50E1F986" w:rsidR="00132B44" w:rsidRPr="007A2400" w:rsidDel="007A2400" w:rsidRDefault="00132B44" w:rsidP="00D202C2">
            <w:pPr>
              <w:spacing w:before="0"/>
              <w:jc w:val="left"/>
              <w:rPr>
                <w:del w:id="755" w:author="Marek Hajduczenia" w:date="2024-08-26T13:24:00Z"/>
                <w:noProof/>
                <w:rPrChange w:id="756" w:author="Marek Hajduczenia" w:date="2024-08-26T13:23:00Z">
                  <w:rPr>
                    <w:del w:id="757" w:author="Marek Hajduczenia" w:date="2024-08-26T13:24:00Z"/>
                    <w:i/>
                    <w:iCs/>
                    <w:noProof/>
                    <w:highlight w:val="yellow"/>
                  </w:rPr>
                </w:rPrChange>
              </w:rPr>
            </w:pPr>
            <w:del w:id="758" w:author="Marek Hajduczenia" w:date="2024-08-26T13:24:00Z">
              <w:r w:rsidRPr="007A2400" w:rsidDel="007A2400">
                <w:rPr>
                  <w:noProof/>
                  <w:rPrChange w:id="759" w:author="Marek Hajduczenia" w:date="2024-08-26T13:23:00Z">
                    <w:rPr>
                      <w:noProof/>
                      <w:highlight w:val="yellow"/>
                    </w:rPr>
                  </w:rPrChange>
                </w:rPr>
                <w:delText xml:space="preserve">Encapsulation PB VLAN mode </w:delText>
              </w:r>
            </w:del>
          </w:p>
        </w:tc>
        <w:tc>
          <w:tcPr>
            <w:tcW w:w="1413" w:type="dxa"/>
            <w:shd w:val="clear" w:color="auto" w:fill="auto"/>
            <w:vAlign w:val="center"/>
            <w:tcPrChange w:id="760" w:author="Marek Hajduczenia" w:date="2024-08-26T13:24:00Z">
              <w:tcPr>
                <w:tcW w:w="1414" w:type="dxa"/>
                <w:shd w:val="clear" w:color="auto" w:fill="auto"/>
                <w:vAlign w:val="center"/>
              </w:tcPr>
            </w:tcPrChange>
          </w:tcPr>
          <w:p w14:paraId="05B235DD" w14:textId="35269DA8" w:rsidR="00132B44" w:rsidRPr="007A2400" w:rsidDel="007A2400" w:rsidRDefault="000F2570" w:rsidP="00D202C2">
            <w:pPr>
              <w:spacing w:before="0"/>
              <w:rPr>
                <w:del w:id="761" w:author="Marek Hajduczenia" w:date="2024-08-26T13:24:00Z"/>
                <w:noProof/>
                <w:rPrChange w:id="762" w:author="Marek Hajduczenia" w:date="2024-08-26T13:23:00Z">
                  <w:rPr>
                    <w:del w:id="763" w:author="Marek Hajduczenia" w:date="2024-08-26T13:24:00Z"/>
                    <w:i/>
                    <w:iCs/>
                    <w:noProof/>
                    <w:highlight w:val="yellow"/>
                  </w:rPr>
                </w:rPrChange>
              </w:rPr>
            </w:pPr>
            <w:del w:id="764" w:author="Marek Hajduczenia" w:date="2024-08-26T13:24:00Z">
              <w:r w:rsidRPr="007A2400" w:rsidDel="007A2400">
                <w:rPr>
                  <w:noProof/>
                  <w:rPrChange w:id="765" w:author="Marek Hajduczenia" w:date="2024-08-26T13:23:00Z">
                    <w:rPr>
                      <w:noProof/>
                      <w:highlight w:val="yellow"/>
                    </w:rPr>
                  </w:rPrChange>
                </w:rPr>
                <w:fldChar w:fldCharType="begin" w:fldLock="1"/>
              </w:r>
              <w:r w:rsidRPr="007A2400" w:rsidDel="007A2400">
                <w:rPr>
                  <w:noProof/>
                  <w:rPrChange w:id="766" w:author="Marek Hajduczenia" w:date="2024-08-26T13:23:00Z">
                    <w:rPr>
                      <w:noProof/>
                      <w:highlight w:val="yellow"/>
                    </w:rPr>
                  </w:rPrChange>
                </w:rPr>
                <w:delInstrText xml:space="preserve"> REF _Ref312832868 \w \h  \* MERGEFORMAT </w:delInstrText>
              </w:r>
              <w:r w:rsidRPr="007A2400" w:rsidDel="007A2400">
                <w:rPr>
                  <w:noProof/>
                  <w:rPrChange w:id="767" w:author="Marek Hajduczenia" w:date="2024-08-26T13:23:00Z">
                    <w:rPr>
                      <w:noProof/>
                    </w:rPr>
                  </w:rPrChange>
                </w:rPr>
              </w:r>
              <w:r w:rsidRPr="007A2400" w:rsidDel="007A2400">
                <w:rPr>
                  <w:noProof/>
                  <w:rPrChange w:id="768" w:author="Marek Hajduczenia" w:date="2024-08-26T13:23:00Z">
                    <w:rPr>
                      <w:noProof/>
                      <w:highlight w:val="yellow"/>
                    </w:rPr>
                  </w:rPrChange>
                </w:rPr>
                <w:fldChar w:fldCharType="separate"/>
              </w:r>
              <w:r w:rsidR="00515044" w:rsidRPr="007A2400" w:rsidDel="007A2400">
                <w:rPr>
                  <w:noProof/>
                  <w:rPrChange w:id="769" w:author="Marek Hajduczenia" w:date="2024-08-26T13:23:00Z">
                    <w:rPr>
                      <w:noProof/>
                      <w:highlight w:val="yellow"/>
                    </w:rPr>
                  </w:rPrChange>
                </w:rPr>
                <w:delText>7.2.2.3.2</w:delText>
              </w:r>
              <w:r w:rsidRPr="007A2400" w:rsidDel="007A2400">
                <w:rPr>
                  <w:noProof/>
                  <w:rPrChange w:id="770" w:author="Marek Hajduczenia" w:date="2024-08-26T13:23:00Z">
                    <w:rPr>
                      <w:noProof/>
                      <w:highlight w:val="yellow"/>
                    </w:rPr>
                  </w:rPrChange>
                </w:rPr>
                <w:fldChar w:fldCharType="end"/>
              </w:r>
            </w:del>
          </w:p>
        </w:tc>
        <w:tc>
          <w:tcPr>
            <w:tcW w:w="5642" w:type="dxa"/>
            <w:shd w:val="clear" w:color="auto" w:fill="auto"/>
            <w:vAlign w:val="center"/>
            <w:tcPrChange w:id="771" w:author="Marek Hajduczenia" w:date="2024-08-26T13:24:00Z">
              <w:tcPr>
                <w:tcW w:w="5655" w:type="dxa"/>
                <w:shd w:val="clear" w:color="auto" w:fill="auto"/>
                <w:vAlign w:val="center"/>
              </w:tcPr>
            </w:tcPrChange>
          </w:tcPr>
          <w:p w14:paraId="20C9043A" w14:textId="267B8EB2" w:rsidR="00132B44" w:rsidRPr="007A2400" w:rsidDel="007A2400" w:rsidRDefault="00132B44" w:rsidP="00D202C2">
            <w:pPr>
              <w:spacing w:before="0"/>
              <w:jc w:val="left"/>
              <w:rPr>
                <w:del w:id="772" w:author="Marek Hajduczenia" w:date="2024-08-26T13:24:00Z"/>
                <w:noProof/>
                <w:rPrChange w:id="773" w:author="Marek Hajduczenia" w:date="2024-08-26T13:23:00Z">
                  <w:rPr>
                    <w:del w:id="774" w:author="Marek Hajduczenia" w:date="2024-08-26T13:24:00Z"/>
                    <w:i/>
                    <w:iCs/>
                    <w:noProof/>
                    <w:highlight w:val="yellow"/>
                  </w:rPr>
                </w:rPrChange>
              </w:rPr>
            </w:pPr>
            <w:del w:id="775" w:author="Marek Hajduczenia" w:date="2024-08-26T13:24:00Z">
              <w:r w:rsidRPr="007A2400" w:rsidDel="007A2400">
                <w:rPr>
                  <w:noProof/>
                  <w:rPrChange w:id="776" w:author="Marek Hajduczenia" w:date="2024-08-26T13:23:00Z">
                    <w:rPr>
                      <w:noProof/>
                      <w:highlight w:val="yellow"/>
                    </w:rPr>
                  </w:rPrChange>
                </w:rPr>
                <w:delText xml:space="preserve">MAC Client at the OLT operates according to </w:delText>
              </w:r>
              <w:r w:rsidR="004816A8" w:rsidRPr="007A2400" w:rsidDel="007A2400">
                <w:rPr>
                  <w:noProof/>
                  <w:rPrChange w:id="777" w:author="Marek Hajduczenia" w:date="2024-08-26T13:23:00Z">
                    <w:rPr>
                      <w:noProof/>
                      <w:highlight w:val="yellow"/>
                    </w:rPr>
                  </w:rPrChange>
                </w:rPr>
                <w:fldChar w:fldCharType="begin" w:fldLock="1"/>
              </w:r>
              <w:r w:rsidR="004816A8" w:rsidRPr="007A2400" w:rsidDel="007A2400">
                <w:rPr>
                  <w:noProof/>
                  <w:rPrChange w:id="778" w:author="Marek Hajduczenia" w:date="2024-08-26T13:23:00Z">
                    <w:rPr>
                      <w:noProof/>
                      <w:highlight w:val="yellow"/>
                    </w:rPr>
                  </w:rPrChange>
                </w:rPr>
                <w:delInstrText xml:space="preserve"> REF _Ref312756219 \h  \* MERGEFORMAT </w:delInstrText>
              </w:r>
              <w:r w:rsidR="004816A8" w:rsidRPr="007A2400" w:rsidDel="007A2400">
                <w:rPr>
                  <w:noProof/>
                  <w:rPrChange w:id="779" w:author="Marek Hajduczenia" w:date="2024-08-26T13:23:00Z">
                    <w:rPr>
                      <w:noProof/>
                    </w:rPr>
                  </w:rPrChange>
                </w:rPr>
              </w:r>
              <w:r w:rsidR="004816A8" w:rsidRPr="007A2400" w:rsidDel="007A2400">
                <w:rPr>
                  <w:noProof/>
                  <w:rPrChange w:id="780" w:author="Marek Hajduczenia" w:date="2024-08-26T13:23:00Z">
                    <w:rPr>
                      <w:noProof/>
                      <w:highlight w:val="yellow"/>
                    </w:rPr>
                  </w:rPrChange>
                </w:rPr>
                <w:fldChar w:fldCharType="separate"/>
              </w:r>
              <w:r w:rsidR="00515044" w:rsidRPr="007A2400" w:rsidDel="007A2400">
                <w:rPr>
                  <w:noProof/>
                  <w:rPrChange w:id="781" w:author="Marek Hajduczenia" w:date="2024-08-26T13:23:00Z">
                    <w:rPr>
                      <w:noProof/>
                      <w:highlight w:val="yellow"/>
                    </w:rPr>
                  </w:rPrChange>
                </w:rPr>
                <w:delText>Table 7</w:delText>
              </w:r>
              <w:r w:rsidR="00515044" w:rsidRPr="007A2400" w:rsidDel="007A2400">
                <w:rPr>
                  <w:noProof/>
                  <w:rPrChange w:id="782" w:author="Marek Hajduczenia" w:date="2024-08-26T13:23:00Z">
                    <w:rPr>
                      <w:noProof/>
                      <w:highlight w:val="yellow"/>
                    </w:rPr>
                  </w:rPrChange>
                </w:rPr>
                <w:noBreakHyphen/>
                <w:delText>24</w:delText>
              </w:r>
              <w:r w:rsidR="004816A8" w:rsidRPr="007A2400" w:rsidDel="007A2400">
                <w:rPr>
                  <w:noProof/>
                  <w:rPrChange w:id="783" w:author="Marek Hajduczenia" w:date="2024-08-26T13:23:00Z">
                    <w:rPr>
                      <w:noProof/>
                      <w:highlight w:val="yellow"/>
                    </w:rPr>
                  </w:rPrChange>
                </w:rPr>
                <w:fldChar w:fldCharType="end"/>
              </w:r>
              <w:r w:rsidR="009A1952" w:rsidRPr="007A2400" w:rsidDel="007A2400">
                <w:rPr>
                  <w:noProof/>
                  <w:rPrChange w:id="784" w:author="Marek Hajduczenia" w:date="2024-08-26T13:23:00Z">
                    <w:rPr>
                      <w:noProof/>
                      <w:highlight w:val="yellow"/>
                    </w:rPr>
                  </w:rPrChange>
                </w:rPr>
                <w:delText xml:space="preserve"> </w:delText>
              </w:r>
              <w:r w:rsidRPr="007A2400" w:rsidDel="007A2400">
                <w:rPr>
                  <w:noProof/>
                  <w:rPrChange w:id="785" w:author="Marek Hajduczenia" w:date="2024-08-26T13:23:00Z">
                    <w:rPr>
                      <w:noProof/>
                      <w:highlight w:val="yellow"/>
                    </w:rPr>
                  </w:rPrChange>
                </w:rPr>
                <w:delText>for downstream ESP</w:delText>
              </w:r>
              <w:r w:rsidR="00301923" w:rsidRPr="007A2400" w:rsidDel="007A2400">
                <w:rPr>
                  <w:noProof/>
                  <w:rPrChange w:id="786" w:author="Marek Hajduczenia" w:date="2024-08-26T13:23:00Z">
                    <w:rPr>
                      <w:noProof/>
                      <w:highlight w:val="yellow"/>
                    </w:rPr>
                  </w:rPrChange>
                </w:rPr>
                <w:delText>.</w:delText>
              </w:r>
            </w:del>
          </w:p>
        </w:tc>
        <w:tc>
          <w:tcPr>
            <w:tcW w:w="992" w:type="dxa"/>
            <w:shd w:val="clear" w:color="auto" w:fill="auto"/>
            <w:vAlign w:val="center"/>
            <w:tcPrChange w:id="787" w:author="Marek Hajduczenia" w:date="2024-08-26T13:24:00Z">
              <w:tcPr>
                <w:tcW w:w="993" w:type="dxa"/>
                <w:shd w:val="clear" w:color="auto" w:fill="auto"/>
                <w:vAlign w:val="center"/>
              </w:tcPr>
            </w:tcPrChange>
          </w:tcPr>
          <w:p w14:paraId="5AB3ED99" w14:textId="31F42F31" w:rsidR="00132B44" w:rsidRPr="007A2400" w:rsidDel="007A2400" w:rsidRDefault="00132B44" w:rsidP="00D202C2">
            <w:pPr>
              <w:pStyle w:val="IEEEStdsParagraph"/>
              <w:numPr>
                <w:ilvl w:val="0"/>
                <w:numId w:val="38"/>
              </w:numPr>
              <w:spacing w:before="240" w:after="0"/>
              <w:jc w:val="center"/>
              <w:rPr>
                <w:del w:id="788" w:author="Marek Hajduczenia" w:date="2024-08-26T13:24:00Z"/>
                <w:noProof/>
                <w:rPrChange w:id="789" w:author="Marek Hajduczenia" w:date="2024-08-26T13:23:00Z">
                  <w:rPr>
                    <w:del w:id="790" w:author="Marek Hajduczenia" w:date="2024-08-26T13:24:00Z"/>
                    <w:i/>
                    <w:iCs/>
                    <w:noProof/>
                    <w:highlight w:val="yellow"/>
                  </w:rPr>
                </w:rPrChange>
              </w:rPr>
            </w:pPr>
            <w:del w:id="791" w:author="Marek Hajduczenia" w:date="2024-08-26T13:24:00Z">
              <w:r w:rsidRPr="007A2400" w:rsidDel="007A2400">
                <w:rPr>
                  <w:noProof/>
                  <w:rPrChange w:id="792" w:author="Marek Hajduczenia" w:date="2024-08-26T13:23:00Z">
                    <w:rPr>
                      <w:noProof/>
                      <w:highlight w:val="yellow"/>
                    </w:rPr>
                  </w:rPrChange>
                </w:rPr>
                <w:delText>M</w:delText>
              </w:r>
            </w:del>
          </w:p>
        </w:tc>
        <w:tc>
          <w:tcPr>
            <w:tcW w:w="917" w:type="dxa"/>
            <w:shd w:val="clear" w:color="auto" w:fill="auto"/>
            <w:vAlign w:val="center"/>
            <w:tcPrChange w:id="793" w:author="Marek Hajduczenia" w:date="2024-08-26T13:24:00Z">
              <w:tcPr>
                <w:tcW w:w="896" w:type="dxa"/>
                <w:shd w:val="clear" w:color="auto" w:fill="auto"/>
                <w:vAlign w:val="center"/>
              </w:tcPr>
            </w:tcPrChange>
          </w:tcPr>
          <w:p w14:paraId="43AF0031" w14:textId="059D54DA" w:rsidR="00132B44" w:rsidRPr="007A2400" w:rsidDel="007A2400" w:rsidRDefault="00EF7A5B" w:rsidP="00D202C2">
            <w:pPr>
              <w:pStyle w:val="IEEEStdsParagraph"/>
              <w:numPr>
                <w:ilvl w:val="0"/>
                <w:numId w:val="38"/>
              </w:numPr>
              <w:spacing w:before="240" w:after="0"/>
              <w:jc w:val="left"/>
              <w:rPr>
                <w:del w:id="794" w:author="Marek Hajduczenia" w:date="2024-08-26T13:24:00Z"/>
                <w:noProof/>
                <w:rPrChange w:id="795" w:author="Marek Hajduczenia" w:date="2024-08-26T13:23:00Z">
                  <w:rPr>
                    <w:del w:id="796" w:author="Marek Hajduczenia" w:date="2024-08-26T13:24:00Z"/>
                    <w:i/>
                    <w:iCs/>
                    <w:noProof/>
                    <w:highlight w:val="yellow"/>
                  </w:rPr>
                </w:rPrChange>
              </w:rPr>
            </w:pPr>
            <w:del w:id="797" w:author="Marek Hajduczenia" w:date="2024-08-26T13:24:00Z">
              <w:r w:rsidRPr="007A2400" w:rsidDel="007A2400">
                <w:rPr>
                  <w:noProof/>
                  <w:rPrChange w:id="798" w:author="Marek Hajduczenia" w:date="2024-08-26T13:23:00Z">
                    <w:rPr>
                      <w:noProof/>
                      <w:highlight w:val="yellow"/>
                    </w:rPr>
                  </w:rPrChange>
                </w:rPr>
                <w:delText>[   ] </w:delText>
              </w:r>
              <w:r w:rsidR="00132B44" w:rsidRPr="007A2400" w:rsidDel="007A2400">
                <w:rPr>
                  <w:noProof/>
                  <w:rPrChange w:id="799" w:author="Marek Hajduczenia" w:date="2024-08-26T13:23:00Z">
                    <w:rPr>
                      <w:noProof/>
                      <w:highlight w:val="yellow"/>
                    </w:rPr>
                  </w:rPrChange>
                </w:rPr>
                <w:delText>Yes</w:delText>
              </w:r>
            </w:del>
          </w:p>
        </w:tc>
      </w:tr>
    </w:tbl>
    <w:p w14:paraId="1C9A160F" w14:textId="734A2292" w:rsidR="00B058ED" w:rsidRPr="00B058ED" w:rsidRDefault="00B058ED" w:rsidP="00B058ED">
      <w:r w:rsidRPr="00B058ED">
        <w:rPr>
          <w:b/>
        </w:rPr>
        <w:t>4A.</w:t>
      </w:r>
      <w:r w:rsidR="003E7437">
        <w:rPr>
          <w:b/>
        </w:rPr>
        <w:t>3</w:t>
      </w:r>
      <w:r w:rsidRPr="00B058ED">
        <w:rPr>
          <w:b/>
        </w:rPr>
        <w:t>.1</w:t>
      </w:r>
      <w:r>
        <w:rPr>
          <w:b/>
        </w:rPr>
        <w:t>4</w:t>
      </w:r>
      <w:r w:rsidRPr="00B058ED">
        <w:rPr>
          <w:b/>
        </w:rPr>
        <w:t xml:space="preserve"> OLT VLAN modes</w:t>
      </w:r>
    </w:p>
    <w:tbl>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Change w:id="800" w:author="Marek Hajduczenia" w:date="2024-08-26T13:26:00Z">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PrChange>
      </w:tblPr>
      <w:tblGrid>
        <w:gridCol w:w="1534"/>
        <w:gridCol w:w="2684"/>
        <w:gridCol w:w="1413"/>
        <w:gridCol w:w="5642"/>
        <w:gridCol w:w="992"/>
        <w:gridCol w:w="917"/>
        <w:tblGridChange w:id="801">
          <w:tblGrid>
            <w:gridCol w:w="1534"/>
            <w:gridCol w:w="2684"/>
            <w:gridCol w:w="1413"/>
            <w:gridCol w:w="5642"/>
            <w:gridCol w:w="992"/>
            <w:gridCol w:w="917"/>
          </w:tblGrid>
        </w:tblGridChange>
      </w:tblGrid>
      <w:tr w:rsidR="002A4D9A" w:rsidRPr="00514A47" w14:paraId="7570B2FB" w14:textId="77777777" w:rsidTr="007A2400">
        <w:trPr>
          <w:cantSplit/>
          <w:tblHeader/>
          <w:trPrChange w:id="802" w:author="Marek Hajduczenia" w:date="2024-08-26T13:26:00Z">
            <w:trPr>
              <w:cantSplit/>
              <w:tblHeader/>
            </w:trPr>
          </w:trPrChange>
        </w:trPr>
        <w:tc>
          <w:tcPr>
            <w:tcW w:w="1534" w:type="dxa"/>
            <w:shd w:val="clear" w:color="auto" w:fill="auto"/>
            <w:vAlign w:val="center"/>
            <w:tcPrChange w:id="803" w:author="Marek Hajduczenia" w:date="2024-08-26T13:26:00Z">
              <w:tcPr>
                <w:tcW w:w="1536" w:type="dxa"/>
                <w:shd w:val="clear" w:color="auto" w:fill="auto"/>
                <w:vAlign w:val="center"/>
              </w:tcPr>
            </w:tcPrChange>
          </w:tcPr>
          <w:p w14:paraId="4754D3AF" w14:textId="77777777" w:rsidR="002A4D9A" w:rsidRPr="00514A47" w:rsidRDefault="002A4D9A" w:rsidP="00D202C2">
            <w:pPr>
              <w:pStyle w:val="IEEEStdsParagraph"/>
              <w:spacing w:after="0"/>
              <w:jc w:val="center"/>
              <w:rPr>
                <w:b/>
                <w:noProof/>
                <w:szCs w:val="22"/>
              </w:rPr>
            </w:pPr>
            <w:r w:rsidRPr="00514A47">
              <w:rPr>
                <w:b/>
                <w:noProof/>
                <w:szCs w:val="22"/>
              </w:rPr>
              <w:t>Item</w:t>
            </w:r>
          </w:p>
        </w:tc>
        <w:tc>
          <w:tcPr>
            <w:tcW w:w="2684" w:type="dxa"/>
            <w:shd w:val="clear" w:color="auto" w:fill="auto"/>
            <w:vAlign w:val="center"/>
            <w:tcPrChange w:id="804" w:author="Marek Hajduczenia" w:date="2024-08-26T13:26:00Z">
              <w:tcPr>
                <w:tcW w:w="2688" w:type="dxa"/>
                <w:shd w:val="clear" w:color="auto" w:fill="auto"/>
                <w:vAlign w:val="center"/>
              </w:tcPr>
            </w:tcPrChange>
          </w:tcPr>
          <w:p w14:paraId="1C49AF54" w14:textId="77777777" w:rsidR="002A4D9A" w:rsidRPr="00514A47" w:rsidRDefault="002A4D9A" w:rsidP="00D202C2">
            <w:pPr>
              <w:pStyle w:val="IEEEStdsParagraph"/>
              <w:spacing w:after="0"/>
              <w:jc w:val="center"/>
              <w:rPr>
                <w:b/>
                <w:noProof/>
                <w:szCs w:val="22"/>
              </w:rPr>
            </w:pPr>
            <w:r w:rsidRPr="00514A47">
              <w:rPr>
                <w:b/>
                <w:noProof/>
                <w:szCs w:val="22"/>
              </w:rPr>
              <w:t>Description</w:t>
            </w:r>
          </w:p>
        </w:tc>
        <w:tc>
          <w:tcPr>
            <w:tcW w:w="1413" w:type="dxa"/>
            <w:shd w:val="clear" w:color="auto" w:fill="auto"/>
            <w:vAlign w:val="center"/>
            <w:tcPrChange w:id="805" w:author="Marek Hajduczenia" w:date="2024-08-26T13:26:00Z">
              <w:tcPr>
                <w:tcW w:w="1414" w:type="dxa"/>
                <w:shd w:val="clear" w:color="auto" w:fill="auto"/>
                <w:vAlign w:val="center"/>
              </w:tcPr>
            </w:tcPrChange>
          </w:tcPr>
          <w:p w14:paraId="51D7D952" w14:textId="77777777" w:rsidR="002A4D9A" w:rsidRPr="00514A47" w:rsidRDefault="002A4D9A" w:rsidP="00D202C2">
            <w:pPr>
              <w:pStyle w:val="IEEEStdsParagraph"/>
              <w:spacing w:after="0"/>
              <w:jc w:val="center"/>
              <w:rPr>
                <w:b/>
                <w:noProof/>
                <w:szCs w:val="22"/>
              </w:rPr>
            </w:pPr>
            <w:r w:rsidRPr="00514A47">
              <w:rPr>
                <w:b/>
                <w:noProof/>
                <w:szCs w:val="22"/>
              </w:rPr>
              <w:t>Subclause</w:t>
            </w:r>
          </w:p>
        </w:tc>
        <w:tc>
          <w:tcPr>
            <w:tcW w:w="5642" w:type="dxa"/>
            <w:shd w:val="clear" w:color="auto" w:fill="auto"/>
            <w:vAlign w:val="center"/>
            <w:tcPrChange w:id="806" w:author="Marek Hajduczenia" w:date="2024-08-26T13:26:00Z">
              <w:tcPr>
                <w:tcW w:w="5655" w:type="dxa"/>
                <w:shd w:val="clear" w:color="auto" w:fill="auto"/>
                <w:vAlign w:val="center"/>
              </w:tcPr>
            </w:tcPrChange>
          </w:tcPr>
          <w:p w14:paraId="60B8F448" w14:textId="77777777" w:rsidR="002A4D9A" w:rsidRPr="00514A47" w:rsidRDefault="002A4D9A" w:rsidP="00D202C2">
            <w:pPr>
              <w:pStyle w:val="IEEEStdsParagraph"/>
              <w:spacing w:after="0"/>
              <w:jc w:val="center"/>
              <w:rPr>
                <w:b/>
                <w:noProof/>
                <w:szCs w:val="22"/>
              </w:rPr>
            </w:pPr>
            <w:r w:rsidRPr="00514A47">
              <w:rPr>
                <w:b/>
                <w:noProof/>
                <w:szCs w:val="22"/>
              </w:rPr>
              <w:t>Value/Comment</w:t>
            </w:r>
          </w:p>
        </w:tc>
        <w:tc>
          <w:tcPr>
            <w:tcW w:w="992" w:type="dxa"/>
            <w:shd w:val="clear" w:color="auto" w:fill="auto"/>
            <w:vAlign w:val="center"/>
            <w:tcPrChange w:id="807" w:author="Marek Hajduczenia" w:date="2024-08-26T13:26:00Z">
              <w:tcPr>
                <w:tcW w:w="993" w:type="dxa"/>
                <w:shd w:val="clear" w:color="auto" w:fill="auto"/>
                <w:vAlign w:val="center"/>
              </w:tcPr>
            </w:tcPrChange>
          </w:tcPr>
          <w:p w14:paraId="328051AA" w14:textId="77777777" w:rsidR="002A4D9A" w:rsidRPr="00514A47" w:rsidRDefault="002A4D9A" w:rsidP="00D202C2">
            <w:pPr>
              <w:pStyle w:val="IEEEStdsParagraph"/>
              <w:spacing w:after="0"/>
              <w:jc w:val="center"/>
              <w:rPr>
                <w:b/>
                <w:noProof/>
                <w:szCs w:val="22"/>
              </w:rPr>
            </w:pPr>
            <w:r w:rsidRPr="00514A47">
              <w:rPr>
                <w:b/>
                <w:noProof/>
                <w:szCs w:val="22"/>
              </w:rPr>
              <w:t>Status</w:t>
            </w:r>
          </w:p>
        </w:tc>
        <w:tc>
          <w:tcPr>
            <w:tcW w:w="917" w:type="dxa"/>
            <w:shd w:val="clear" w:color="auto" w:fill="auto"/>
            <w:vAlign w:val="center"/>
            <w:tcPrChange w:id="808" w:author="Marek Hajduczenia" w:date="2024-08-26T13:26:00Z">
              <w:tcPr>
                <w:tcW w:w="896" w:type="dxa"/>
                <w:shd w:val="clear" w:color="auto" w:fill="auto"/>
                <w:vAlign w:val="center"/>
              </w:tcPr>
            </w:tcPrChange>
          </w:tcPr>
          <w:p w14:paraId="7FC9A29F" w14:textId="77777777" w:rsidR="002A4D9A" w:rsidRPr="00514A47" w:rsidRDefault="002A4D9A" w:rsidP="00D202C2">
            <w:pPr>
              <w:pStyle w:val="IEEEStdsParagraph"/>
              <w:spacing w:after="0"/>
              <w:jc w:val="center"/>
              <w:rPr>
                <w:b/>
                <w:noProof/>
                <w:szCs w:val="22"/>
              </w:rPr>
            </w:pPr>
            <w:r w:rsidRPr="00514A47">
              <w:rPr>
                <w:b/>
                <w:noProof/>
                <w:szCs w:val="22"/>
              </w:rPr>
              <w:t>Support</w:t>
            </w:r>
          </w:p>
        </w:tc>
      </w:tr>
      <w:tr w:rsidR="00132B44" w:rsidRPr="00514A47" w14:paraId="36A8881A" w14:textId="77777777" w:rsidTr="007A2400">
        <w:trPr>
          <w:cantSplit/>
          <w:trPrChange w:id="809" w:author="Marek Hajduczenia" w:date="2024-08-26T13:26:00Z">
            <w:trPr>
              <w:cantSplit/>
            </w:trPr>
          </w:trPrChange>
        </w:trPr>
        <w:tc>
          <w:tcPr>
            <w:tcW w:w="1534" w:type="dxa"/>
            <w:shd w:val="clear" w:color="auto" w:fill="auto"/>
            <w:vAlign w:val="center"/>
            <w:tcPrChange w:id="810" w:author="Marek Hajduczenia" w:date="2024-08-26T13:26:00Z">
              <w:tcPr>
                <w:tcW w:w="1536" w:type="dxa"/>
                <w:shd w:val="clear" w:color="auto" w:fill="auto"/>
                <w:vAlign w:val="center"/>
              </w:tcPr>
            </w:tcPrChange>
          </w:tcPr>
          <w:p w14:paraId="7F8F45E2" w14:textId="6DA04B00" w:rsidR="00132B44" w:rsidRPr="00514A47" w:rsidRDefault="00971EA9" w:rsidP="00D202C2">
            <w:pPr>
              <w:spacing w:before="0"/>
              <w:rPr>
                <w:noProof/>
              </w:rPr>
            </w:pPr>
            <w:r w:rsidRPr="00514A47">
              <w:rPr>
                <w:noProof/>
              </w:rPr>
              <w:t>T-</w:t>
            </w:r>
            <w:r w:rsidR="00132B44" w:rsidRPr="00514A47">
              <w:rPr>
                <w:noProof/>
              </w:rPr>
              <w:t>TTM0</w:t>
            </w:r>
          </w:p>
        </w:tc>
        <w:tc>
          <w:tcPr>
            <w:tcW w:w="2684" w:type="dxa"/>
            <w:shd w:val="clear" w:color="auto" w:fill="auto"/>
            <w:vAlign w:val="center"/>
            <w:tcPrChange w:id="811" w:author="Marek Hajduczenia" w:date="2024-08-26T13:26:00Z">
              <w:tcPr>
                <w:tcW w:w="2688" w:type="dxa"/>
                <w:shd w:val="clear" w:color="auto" w:fill="auto"/>
                <w:vAlign w:val="center"/>
              </w:tcPr>
            </w:tcPrChange>
          </w:tcPr>
          <w:p w14:paraId="3678F54D" w14:textId="77777777" w:rsidR="00132B44" w:rsidRPr="00514A47" w:rsidRDefault="00132B44" w:rsidP="00D202C2">
            <w:pPr>
              <w:spacing w:before="0"/>
              <w:jc w:val="left"/>
              <w:rPr>
                <w:noProof/>
              </w:rPr>
            </w:pPr>
            <w:r w:rsidRPr="00514A47">
              <w:rPr>
                <w:noProof/>
              </w:rPr>
              <w:t xml:space="preserve">Implements OLT </w:t>
            </w:r>
            <w:r w:rsidR="00F819CD" w:rsidRPr="00514A47">
              <w:rPr>
                <w:noProof/>
              </w:rPr>
              <w:t>t</w:t>
            </w:r>
            <w:r w:rsidRPr="00514A47">
              <w:rPr>
                <w:noProof/>
              </w:rPr>
              <w:t>unneling modes</w:t>
            </w:r>
          </w:p>
        </w:tc>
        <w:tc>
          <w:tcPr>
            <w:tcW w:w="1413" w:type="dxa"/>
            <w:shd w:val="clear" w:color="auto" w:fill="auto"/>
            <w:vAlign w:val="center"/>
            <w:tcPrChange w:id="812" w:author="Marek Hajduczenia" w:date="2024-08-26T13:26:00Z">
              <w:tcPr>
                <w:tcW w:w="1414" w:type="dxa"/>
                <w:shd w:val="clear" w:color="auto" w:fill="auto"/>
                <w:vAlign w:val="center"/>
              </w:tcPr>
            </w:tcPrChange>
          </w:tcPr>
          <w:p w14:paraId="59674ABC" w14:textId="17AA3EA2" w:rsidR="00132B44" w:rsidRPr="00514A47" w:rsidRDefault="000F2570" w:rsidP="00D202C2">
            <w:pPr>
              <w:spacing w:before="0"/>
              <w:rPr>
                <w:noProof/>
              </w:rPr>
            </w:pPr>
            <w:r w:rsidRPr="00514A47">
              <w:rPr>
                <w:noProof/>
              </w:rPr>
              <w:fldChar w:fldCharType="begin" w:fldLock="1"/>
            </w:r>
            <w:r w:rsidRPr="00514A47">
              <w:rPr>
                <w:noProof/>
              </w:rPr>
              <w:instrText xml:space="preserve"> REF _Ref276383127 \h  \* MERGEFORMAT </w:instrText>
            </w:r>
            <w:r w:rsidRPr="00514A47">
              <w:rPr>
                <w:noProof/>
              </w:rPr>
            </w:r>
            <w:r w:rsidRPr="00514A47">
              <w:rPr>
                <w:noProof/>
              </w:rPr>
              <w:fldChar w:fldCharType="separate"/>
            </w:r>
            <w:r w:rsidR="0081131D" w:rsidRPr="00514A47">
              <w:rPr>
                <w:noProof/>
              </w:rPr>
              <w:fldChar w:fldCharType="begin"/>
            </w:r>
            <w:r w:rsidR="0081131D" w:rsidRPr="00514A47">
              <w:rPr>
                <w:noProof/>
              </w:rPr>
              <w:instrText xml:space="preserve"> REF _Ref80868367 \h </w:instrText>
            </w:r>
            <w:r w:rsidR="00514A47">
              <w:rPr>
                <w:noProof/>
              </w:rPr>
              <w:instrText xml:space="preserve"> \* MERGEFORMAT </w:instrText>
            </w:r>
            <w:r w:rsidR="0081131D" w:rsidRPr="00514A47">
              <w:rPr>
                <w:noProof/>
              </w:rPr>
            </w:r>
            <w:r w:rsidR="0081131D" w:rsidRPr="00514A47">
              <w:rPr>
                <w:noProof/>
              </w:rPr>
              <w:fldChar w:fldCharType="separate"/>
            </w:r>
            <w:r w:rsidR="00A8106B">
              <w:t xml:space="preserve">Table </w:t>
            </w:r>
            <w:r w:rsidR="00A8106B">
              <w:rPr>
                <w:noProof/>
              </w:rPr>
              <w:t>5</w:t>
            </w:r>
            <w:r w:rsidR="00A8106B">
              <w:rPr>
                <w:noProof/>
              </w:rPr>
              <w:noBreakHyphen/>
              <w:t>1</w:t>
            </w:r>
            <w:r w:rsidR="0081131D" w:rsidRPr="00514A47">
              <w:rPr>
                <w:noProof/>
              </w:rPr>
              <w:fldChar w:fldCharType="end"/>
            </w:r>
            <w:r w:rsidRPr="00514A47">
              <w:rPr>
                <w:noProof/>
              </w:rPr>
              <w:fldChar w:fldCharType="end"/>
            </w:r>
          </w:p>
        </w:tc>
        <w:tc>
          <w:tcPr>
            <w:tcW w:w="5642" w:type="dxa"/>
            <w:shd w:val="clear" w:color="auto" w:fill="auto"/>
            <w:vAlign w:val="center"/>
            <w:tcPrChange w:id="813" w:author="Marek Hajduczenia" w:date="2024-08-26T13:26:00Z">
              <w:tcPr>
                <w:tcW w:w="5655" w:type="dxa"/>
                <w:shd w:val="clear" w:color="auto" w:fill="auto"/>
                <w:vAlign w:val="center"/>
              </w:tcPr>
            </w:tcPrChange>
          </w:tcPr>
          <w:p w14:paraId="6AAAFE3D" w14:textId="0B827BB7" w:rsidR="00132B44" w:rsidRPr="00514A47" w:rsidRDefault="00132B44" w:rsidP="007A2400">
            <w:pPr>
              <w:spacing w:before="0"/>
              <w:jc w:val="left"/>
              <w:rPr>
                <w:noProof/>
              </w:rPr>
            </w:pPr>
            <w:r w:rsidRPr="00514A47">
              <w:rPr>
                <w:noProof/>
              </w:rPr>
              <w:t xml:space="preserve">OLT </w:t>
            </w:r>
            <w:r w:rsidR="00162C57" w:rsidRPr="00514A47">
              <w:rPr>
                <w:noProof/>
              </w:rPr>
              <w:t>implements</w:t>
            </w:r>
            <w:r w:rsidRPr="00514A47">
              <w:rPr>
                <w:noProof/>
              </w:rPr>
              <w:t xml:space="preserve"> OLT </w:t>
            </w:r>
            <w:r w:rsidR="00F819CD" w:rsidRPr="00514A47">
              <w:rPr>
                <w:noProof/>
              </w:rPr>
              <w:t>t</w:t>
            </w:r>
            <w:r w:rsidRPr="00514A47">
              <w:rPr>
                <w:noProof/>
              </w:rPr>
              <w:t xml:space="preserve">unneling modes per </w:t>
            </w:r>
            <w:ins w:id="814" w:author="Marek Hajduczenia" w:date="2024-08-26T13:25:00Z">
              <w:r w:rsidR="007A2400">
                <w:rPr>
                  <w:noProof/>
                </w:rPr>
                <w:fldChar w:fldCharType="begin"/>
              </w:r>
              <w:r w:rsidR="007A2400">
                <w:rPr>
                  <w:noProof/>
                </w:rPr>
                <w:instrText xml:space="preserve"> REF _Ref164842505 \w \h </w:instrText>
              </w:r>
            </w:ins>
            <w:r w:rsidR="007A2400">
              <w:rPr>
                <w:noProof/>
              </w:rPr>
            </w:r>
            <w:r w:rsidR="007A2400">
              <w:rPr>
                <w:noProof/>
              </w:rPr>
              <w:fldChar w:fldCharType="separate"/>
            </w:r>
            <w:ins w:id="815" w:author="Marek Hajduczenia" w:date="2024-08-26T13:25:00Z">
              <w:r w:rsidR="007A2400">
                <w:rPr>
                  <w:noProof/>
                </w:rPr>
                <w:t>7.3</w:t>
              </w:r>
              <w:r w:rsidR="007A2400">
                <w:rPr>
                  <w:noProof/>
                </w:rPr>
                <w:fldChar w:fldCharType="end"/>
              </w:r>
            </w:ins>
            <w:del w:id="816" w:author="Marek Hajduczenia" w:date="2024-08-26T13:25:00Z">
              <w:r w:rsidR="000F2570" w:rsidRPr="00514A47" w:rsidDel="007A2400">
                <w:rPr>
                  <w:noProof/>
                </w:rPr>
                <w:fldChar w:fldCharType="begin" w:fldLock="1"/>
              </w:r>
              <w:r w:rsidR="000F2570" w:rsidRPr="00514A47" w:rsidDel="007A2400">
                <w:rPr>
                  <w:noProof/>
                </w:rPr>
                <w:delInstrText xml:space="preserve"> REF _Ref297212263 \w \h  \* MERGEFORMAT </w:delInstrText>
              </w:r>
              <w:r w:rsidR="000F2570" w:rsidRPr="00514A47" w:rsidDel="007A2400">
                <w:rPr>
                  <w:noProof/>
                </w:rPr>
              </w:r>
              <w:r w:rsidR="000F2570" w:rsidRPr="00514A47" w:rsidDel="007A2400">
                <w:rPr>
                  <w:noProof/>
                </w:rPr>
                <w:fldChar w:fldCharType="separate"/>
              </w:r>
              <w:r w:rsidR="00515044" w:rsidRPr="00514A47" w:rsidDel="007A2400">
                <w:rPr>
                  <w:noProof/>
                </w:rPr>
                <w:delText>7.3.2</w:delText>
              </w:r>
              <w:r w:rsidR="000F2570" w:rsidRPr="00514A47" w:rsidDel="007A2400">
                <w:rPr>
                  <w:noProof/>
                </w:rPr>
                <w:fldChar w:fldCharType="end"/>
              </w:r>
            </w:del>
            <w:r w:rsidR="00301923" w:rsidRPr="00514A47">
              <w:rPr>
                <w:noProof/>
              </w:rPr>
              <w:t>.</w:t>
            </w:r>
          </w:p>
        </w:tc>
        <w:tc>
          <w:tcPr>
            <w:tcW w:w="992" w:type="dxa"/>
            <w:shd w:val="clear" w:color="auto" w:fill="auto"/>
            <w:vAlign w:val="center"/>
            <w:tcPrChange w:id="817" w:author="Marek Hajduczenia" w:date="2024-08-26T13:26:00Z">
              <w:tcPr>
                <w:tcW w:w="993" w:type="dxa"/>
                <w:shd w:val="clear" w:color="auto" w:fill="auto"/>
                <w:vAlign w:val="center"/>
              </w:tcPr>
            </w:tcPrChange>
          </w:tcPr>
          <w:p w14:paraId="3CE8523C" w14:textId="77777777" w:rsidR="00132B44" w:rsidRPr="00514A47" w:rsidRDefault="00132B44" w:rsidP="00D202C2">
            <w:pPr>
              <w:pStyle w:val="IEEEStdsParagraph"/>
              <w:spacing w:after="0"/>
              <w:jc w:val="center"/>
              <w:rPr>
                <w:noProof/>
              </w:rPr>
            </w:pPr>
            <w:r w:rsidRPr="00514A47">
              <w:rPr>
                <w:noProof/>
              </w:rPr>
              <w:t>M</w:t>
            </w:r>
          </w:p>
        </w:tc>
        <w:tc>
          <w:tcPr>
            <w:tcW w:w="917" w:type="dxa"/>
            <w:shd w:val="clear" w:color="auto" w:fill="auto"/>
            <w:vAlign w:val="center"/>
            <w:tcPrChange w:id="818" w:author="Marek Hajduczenia" w:date="2024-08-26T13:26:00Z">
              <w:tcPr>
                <w:tcW w:w="896" w:type="dxa"/>
                <w:shd w:val="clear" w:color="auto" w:fill="auto"/>
                <w:vAlign w:val="center"/>
              </w:tcPr>
            </w:tcPrChange>
          </w:tcPr>
          <w:p w14:paraId="37A7AD1A" w14:textId="77777777" w:rsidR="00132B44" w:rsidRPr="00514A47" w:rsidRDefault="00EF7A5B" w:rsidP="00D202C2">
            <w:pPr>
              <w:pStyle w:val="IEEEStdsParagraph"/>
              <w:spacing w:after="0"/>
              <w:jc w:val="left"/>
              <w:rPr>
                <w:noProof/>
              </w:rPr>
            </w:pPr>
            <w:r w:rsidRPr="00514A47">
              <w:rPr>
                <w:noProof/>
              </w:rPr>
              <w:t>[   ] </w:t>
            </w:r>
            <w:r w:rsidR="00132B44" w:rsidRPr="00514A47">
              <w:rPr>
                <w:noProof/>
              </w:rPr>
              <w:t>Yes</w:t>
            </w:r>
          </w:p>
        </w:tc>
      </w:tr>
      <w:tr w:rsidR="00132B44" w:rsidRPr="00514A47" w14:paraId="63AA3960" w14:textId="77777777" w:rsidTr="007A2400">
        <w:trPr>
          <w:cantSplit/>
          <w:trPrChange w:id="819" w:author="Marek Hajduczenia" w:date="2024-08-26T13:26:00Z">
            <w:trPr>
              <w:cantSplit/>
            </w:trPr>
          </w:trPrChange>
        </w:trPr>
        <w:tc>
          <w:tcPr>
            <w:tcW w:w="1534" w:type="dxa"/>
            <w:shd w:val="clear" w:color="auto" w:fill="auto"/>
            <w:vAlign w:val="center"/>
            <w:tcPrChange w:id="820" w:author="Marek Hajduczenia" w:date="2024-08-26T13:26:00Z">
              <w:tcPr>
                <w:tcW w:w="1536" w:type="dxa"/>
                <w:shd w:val="clear" w:color="auto" w:fill="auto"/>
                <w:vAlign w:val="center"/>
              </w:tcPr>
            </w:tcPrChange>
          </w:tcPr>
          <w:p w14:paraId="7A7A161F" w14:textId="3AD3ED67" w:rsidR="00132B44" w:rsidRPr="007A2400" w:rsidRDefault="00971EA9" w:rsidP="00D202C2">
            <w:pPr>
              <w:spacing w:before="0"/>
              <w:rPr>
                <w:noProof/>
                <w:rPrChange w:id="821" w:author="Marek Hajduczenia" w:date="2024-08-26T13:23:00Z">
                  <w:rPr>
                    <w:noProof/>
                    <w:highlight w:val="yellow"/>
                  </w:rPr>
                </w:rPrChange>
              </w:rPr>
            </w:pPr>
            <w:r w:rsidRPr="007A2400">
              <w:rPr>
                <w:noProof/>
                <w:rPrChange w:id="822" w:author="Marek Hajduczenia" w:date="2024-08-26T13:23:00Z">
                  <w:rPr>
                    <w:noProof/>
                    <w:highlight w:val="yellow"/>
                  </w:rPr>
                </w:rPrChange>
              </w:rPr>
              <w:t>T-</w:t>
            </w:r>
            <w:r w:rsidR="00132B44" w:rsidRPr="007A2400">
              <w:rPr>
                <w:noProof/>
                <w:rPrChange w:id="823" w:author="Marek Hajduczenia" w:date="2024-08-26T13:23:00Z">
                  <w:rPr>
                    <w:noProof/>
                    <w:highlight w:val="yellow"/>
                  </w:rPr>
                </w:rPrChange>
              </w:rPr>
              <w:t xml:space="preserve">TTM1a </w:t>
            </w:r>
          </w:p>
        </w:tc>
        <w:tc>
          <w:tcPr>
            <w:tcW w:w="2684" w:type="dxa"/>
            <w:shd w:val="clear" w:color="auto" w:fill="auto"/>
            <w:vAlign w:val="center"/>
            <w:tcPrChange w:id="824" w:author="Marek Hajduczenia" w:date="2024-08-26T13:26:00Z">
              <w:tcPr>
                <w:tcW w:w="2688" w:type="dxa"/>
                <w:shd w:val="clear" w:color="auto" w:fill="auto"/>
                <w:vAlign w:val="center"/>
              </w:tcPr>
            </w:tcPrChange>
          </w:tcPr>
          <w:p w14:paraId="38AFAACF" w14:textId="77777777" w:rsidR="00132B44" w:rsidRPr="007A2400" w:rsidRDefault="00301923" w:rsidP="00D202C2">
            <w:pPr>
              <w:spacing w:before="0"/>
              <w:jc w:val="left"/>
              <w:rPr>
                <w:noProof/>
                <w:rPrChange w:id="825" w:author="Marek Hajduczenia" w:date="2024-08-26T13:23:00Z">
                  <w:rPr>
                    <w:i/>
                    <w:iCs/>
                    <w:noProof/>
                    <w:highlight w:val="yellow"/>
                  </w:rPr>
                </w:rPrChange>
              </w:rPr>
            </w:pPr>
            <w:r w:rsidRPr="007A2400">
              <w:rPr>
                <w:noProof/>
                <w:rPrChange w:id="826" w:author="Marek Hajduczenia" w:date="2024-08-26T13:23:00Z">
                  <w:rPr>
                    <w:noProof/>
                    <w:highlight w:val="yellow"/>
                  </w:rPr>
                </w:rPrChange>
              </w:rPr>
              <w:t>S</w:t>
            </w:r>
            <w:r w:rsidR="00132B44" w:rsidRPr="007A2400">
              <w:rPr>
                <w:noProof/>
                <w:rPrChange w:id="827" w:author="Marek Hajduczenia" w:date="2024-08-26T13:23:00Z">
                  <w:rPr>
                    <w:noProof/>
                    <w:highlight w:val="yellow"/>
                  </w:rPr>
                </w:rPrChange>
              </w:rPr>
              <w:t xml:space="preserve">upport </w:t>
            </w:r>
            <w:r w:rsidR="00F819CD" w:rsidRPr="007A2400">
              <w:rPr>
                <w:noProof/>
                <w:rPrChange w:id="828" w:author="Marek Hajduczenia" w:date="2024-08-26T13:23:00Z">
                  <w:rPr>
                    <w:noProof/>
                    <w:highlight w:val="yellow"/>
                  </w:rPr>
                </w:rPrChange>
              </w:rPr>
              <w:t>t</w:t>
            </w:r>
            <w:r w:rsidR="00132B44" w:rsidRPr="007A2400">
              <w:rPr>
                <w:noProof/>
                <w:rPrChange w:id="829" w:author="Marek Hajduczenia" w:date="2024-08-26T13:23:00Z">
                  <w:rPr>
                    <w:noProof/>
                    <w:highlight w:val="yellow"/>
                  </w:rPr>
                </w:rPrChange>
              </w:rPr>
              <w:t>unneling modes</w:t>
            </w:r>
          </w:p>
        </w:tc>
        <w:tc>
          <w:tcPr>
            <w:tcW w:w="1413" w:type="dxa"/>
            <w:shd w:val="clear" w:color="auto" w:fill="auto"/>
            <w:vAlign w:val="center"/>
            <w:tcPrChange w:id="830" w:author="Marek Hajduczenia" w:date="2024-08-26T13:26:00Z">
              <w:tcPr>
                <w:tcW w:w="1414" w:type="dxa"/>
                <w:shd w:val="clear" w:color="auto" w:fill="auto"/>
                <w:vAlign w:val="center"/>
              </w:tcPr>
            </w:tcPrChange>
          </w:tcPr>
          <w:p w14:paraId="4638914E" w14:textId="207D5F2C" w:rsidR="00132B44" w:rsidRPr="007A2400" w:rsidRDefault="007A2400" w:rsidP="00D202C2">
            <w:pPr>
              <w:spacing w:before="0"/>
              <w:rPr>
                <w:noProof/>
                <w:rPrChange w:id="831" w:author="Marek Hajduczenia" w:date="2024-08-26T13:23:00Z">
                  <w:rPr>
                    <w:i/>
                    <w:iCs/>
                    <w:noProof/>
                    <w:highlight w:val="yellow"/>
                  </w:rPr>
                </w:rPrChange>
              </w:rPr>
            </w:pPr>
            <w:ins w:id="832" w:author="Marek Hajduczenia" w:date="2024-08-26T13:25:00Z">
              <w:r>
                <w:rPr>
                  <w:noProof/>
                </w:rPr>
                <w:fldChar w:fldCharType="begin"/>
              </w:r>
              <w:r>
                <w:rPr>
                  <w:noProof/>
                </w:rPr>
                <w:instrText xml:space="preserve"> REF _Ref164842505 \w \h </w:instrText>
              </w:r>
            </w:ins>
            <w:r>
              <w:rPr>
                <w:noProof/>
              </w:rPr>
            </w:r>
            <w:r>
              <w:rPr>
                <w:noProof/>
              </w:rPr>
              <w:fldChar w:fldCharType="separate"/>
            </w:r>
            <w:ins w:id="833" w:author="Marek Hajduczenia" w:date="2024-08-26T13:25:00Z">
              <w:r>
                <w:rPr>
                  <w:noProof/>
                </w:rPr>
                <w:t>7.3</w:t>
              </w:r>
              <w:r>
                <w:rPr>
                  <w:noProof/>
                </w:rPr>
                <w:fldChar w:fldCharType="end"/>
              </w:r>
            </w:ins>
            <w:del w:id="834" w:author="Marek Hajduczenia" w:date="2024-08-26T13:25:00Z">
              <w:r w:rsidR="000F2570" w:rsidRPr="007A2400" w:rsidDel="007A2400">
                <w:rPr>
                  <w:noProof/>
                  <w:rPrChange w:id="835" w:author="Marek Hajduczenia" w:date="2024-08-26T13:23:00Z">
                    <w:rPr>
                      <w:noProof/>
                      <w:highlight w:val="yellow"/>
                    </w:rPr>
                  </w:rPrChange>
                </w:rPr>
                <w:fldChar w:fldCharType="begin" w:fldLock="1"/>
              </w:r>
              <w:r w:rsidR="000F2570" w:rsidRPr="007A2400" w:rsidDel="007A2400">
                <w:rPr>
                  <w:noProof/>
                  <w:rPrChange w:id="836" w:author="Marek Hajduczenia" w:date="2024-08-26T13:23:00Z">
                    <w:rPr>
                      <w:noProof/>
                      <w:highlight w:val="yellow"/>
                    </w:rPr>
                  </w:rPrChange>
                </w:rPr>
                <w:delInstrText xml:space="preserve"> REF _Ref297212263 \w \h  \* MERGEFORMAT </w:delInstrText>
              </w:r>
              <w:r w:rsidR="000F2570" w:rsidRPr="007A2400" w:rsidDel="007A2400">
                <w:rPr>
                  <w:noProof/>
                  <w:rPrChange w:id="837" w:author="Marek Hajduczenia" w:date="2024-08-26T13:23:00Z">
                    <w:rPr>
                      <w:noProof/>
                    </w:rPr>
                  </w:rPrChange>
                </w:rPr>
              </w:r>
              <w:r w:rsidR="000F2570" w:rsidRPr="007A2400" w:rsidDel="007A2400">
                <w:rPr>
                  <w:noProof/>
                  <w:rPrChange w:id="838" w:author="Marek Hajduczenia" w:date="2024-08-26T13:23:00Z">
                    <w:rPr>
                      <w:noProof/>
                      <w:highlight w:val="yellow"/>
                    </w:rPr>
                  </w:rPrChange>
                </w:rPr>
                <w:fldChar w:fldCharType="separate"/>
              </w:r>
              <w:r w:rsidR="00515044" w:rsidRPr="007A2400" w:rsidDel="007A2400">
                <w:rPr>
                  <w:noProof/>
                  <w:rPrChange w:id="839" w:author="Marek Hajduczenia" w:date="2024-08-26T13:23:00Z">
                    <w:rPr>
                      <w:noProof/>
                      <w:highlight w:val="yellow"/>
                    </w:rPr>
                  </w:rPrChange>
                </w:rPr>
                <w:delText>7.3.2</w:delText>
              </w:r>
              <w:r w:rsidR="000F2570" w:rsidRPr="007A2400" w:rsidDel="007A2400">
                <w:rPr>
                  <w:noProof/>
                  <w:rPrChange w:id="840" w:author="Marek Hajduczenia" w:date="2024-08-26T13:23:00Z">
                    <w:rPr>
                      <w:noProof/>
                      <w:highlight w:val="yellow"/>
                    </w:rPr>
                  </w:rPrChange>
                </w:rPr>
                <w:fldChar w:fldCharType="end"/>
              </w:r>
            </w:del>
          </w:p>
        </w:tc>
        <w:tc>
          <w:tcPr>
            <w:tcW w:w="5642" w:type="dxa"/>
            <w:shd w:val="clear" w:color="auto" w:fill="auto"/>
            <w:vAlign w:val="center"/>
            <w:tcPrChange w:id="841" w:author="Marek Hajduczenia" w:date="2024-08-26T13:26:00Z">
              <w:tcPr>
                <w:tcW w:w="5655" w:type="dxa"/>
                <w:shd w:val="clear" w:color="auto" w:fill="auto"/>
                <w:vAlign w:val="center"/>
              </w:tcPr>
            </w:tcPrChange>
          </w:tcPr>
          <w:p w14:paraId="032B2978" w14:textId="6DC1414A" w:rsidR="00132B44" w:rsidRPr="007A2400" w:rsidRDefault="00132B44">
            <w:pPr>
              <w:spacing w:before="0"/>
              <w:jc w:val="left"/>
              <w:rPr>
                <w:noProof/>
                <w:rPrChange w:id="842" w:author="Marek Hajduczenia" w:date="2024-08-26T13:23:00Z">
                  <w:rPr>
                    <w:i/>
                    <w:iCs/>
                    <w:noProof/>
                    <w:highlight w:val="yellow"/>
                  </w:rPr>
                </w:rPrChange>
              </w:rPr>
            </w:pPr>
            <w:r w:rsidRPr="007A2400">
              <w:rPr>
                <w:noProof/>
                <w:rPrChange w:id="843" w:author="Marek Hajduczenia" w:date="2024-08-26T13:23:00Z">
                  <w:rPr>
                    <w:noProof/>
                    <w:highlight w:val="yellow"/>
                  </w:rPr>
                </w:rPrChange>
              </w:rPr>
              <w:t xml:space="preserve">C-OLT is able to support all </w:t>
            </w:r>
            <w:r w:rsidR="00F819CD" w:rsidRPr="007A2400">
              <w:rPr>
                <w:noProof/>
                <w:rPrChange w:id="844" w:author="Marek Hajduczenia" w:date="2024-08-26T13:23:00Z">
                  <w:rPr>
                    <w:noProof/>
                    <w:highlight w:val="yellow"/>
                  </w:rPr>
                </w:rPrChange>
              </w:rPr>
              <w:t>t</w:t>
            </w:r>
            <w:r w:rsidRPr="007A2400">
              <w:rPr>
                <w:noProof/>
                <w:rPrChange w:id="845" w:author="Marek Hajduczenia" w:date="2024-08-26T13:23:00Z">
                  <w:rPr>
                    <w:noProof/>
                    <w:highlight w:val="yellow"/>
                  </w:rPr>
                </w:rPrChange>
              </w:rPr>
              <w:t xml:space="preserve">unneling modes as defined in </w:t>
            </w:r>
            <w:ins w:id="846" w:author="Marek Hajduczenia" w:date="2024-08-26T13:26:00Z">
              <w:r w:rsidR="007A2400">
                <w:rPr>
                  <w:noProof/>
                </w:rPr>
                <w:fldChar w:fldCharType="begin"/>
              </w:r>
              <w:r w:rsidR="007A2400">
                <w:rPr>
                  <w:noProof/>
                </w:rPr>
                <w:instrText xml:space="preserve"> REF _Ref164842505 \w \h </w:instrText>
              </w:r>
            </w:ins>
            <w:r w:rsidR="007A2400">
              <w:rPr>
                <w:noProof/>
              </w:rPr>
            </w:r>
            <w:r w:rsidR="007A2400">
              <w:rPr>
                <w:noProof/>
              </w:rPr>
              <w:fldChar w:fldCharType="separate"/>
            </w:r>
            <w:ins w:id="847" w:author="Marek Hajduczenia" w:date="2024-08-26T13:26:00Z">
              <w:r w:rsidR="007A2400">
                <w:rPr>
                  <w:noProof/>
                </w:rPr>
                <w:t>7.3</w:t>
              </w:r>
              <w:r w:rsidR="007A2400">
                <w:rPr>
                  <w:noProof/>
                </w:rPr>
                <w:fldChar w:fldCharType="end"/>
              </w:r>
            </w:ins>
            <w:del w:id="848" w:author="Marek Hajduczenia" w:date="2024-08-26T13:26:00Z">
              <w:r w:rsidR="000F2570" w:rsidRPr="007A2400" w:rsidDel="007A2400">
                <w:rPr>
                  <w:noProof/>
                  <w:rPrChange w:id="849" w:author="Marek Hajduczenia" w:date="2024-08-26T13:23:00Z">
                    <w:rPr>
                      <w:noProof/>
                      <w:highlight w:val="yellow"/>
                    </w:rPr>
                  </w:rPrChange>
                </w:rPr>
                <w:fldChar w:fldCharType="begin" w:fldLock="1"/>
              </w:r>
              <w:r w:rsidR="000F2570" w:rsidRPr="007A2400" w:rsidDel="007A2400">
                <w:rPr>
                  <w:noProof/>
                  <w:rPrChange w:id="850" w:author="Marek Hajduczenia" w:date="2024-08-26T13:23:00Z">
                    <w:rPr>
                      <w:noProof/>
                      <w:highlight w:val="yellow"/>
                    </w:rPr>
                  </w:rPrChange>
                </w:rPr>
                <w:delInstrText xml:space="preserve"> REF _Ref297212263 \w \h  \* MERGEFORMAT </w:delInstrText>
              </w:r>
              <w:r w:rsidR="000F2570" w:rsidRPr="007A2400" w:rsidDel="007A2400">
                <w:rPr>
                  <w:noProof/>
                  <w:rPrChange w:id="851" w:author="Marek Hajduczenia" w:date="2024-08-26T13:23:00Z">
                    <w:rPr>
                      <w:noProof/>
                    </w:rPr>
                  </w:rPrChange>
                </w:rPr>
              </w:r>
              <w:r w:rsidR="000F2570" w:rsidRPr="007A2400" w:rsidDel="007A2400">
                <w:rPr>
                  <w:noProof/>
                  <w:rPrChange w:id="852" w:author="Marek Hajduczenia" w:date="2024-08-26T13:23:00Z">
                    <w:rPr>
                      <w:noProof/>
                      <w:highlight w:val="yellow"/>
                    </w:rPr>
                  </w:rPrChange>
                </w:rPr>
                <w:fldChar w:fldCharType="separate"/>
              </w:r>
              <w:r w:rsidR="00515044" w:rsidRPr="007A2400" w:rsidDel="007A2400">
                <w:rPr>
                  <w:noProof/>
                  <w:rPrChange w:id="853" w:author="Marek Hajduczenia" w:date="2024-08-26T13:23:00Z">
                    <w:rPr>
                      <w:noProof/>
                      <w:highlight w:val="yellow"/>
                    </w:rPr>
                  </w:rPrChange>
                </w:rPr>
                <w:delText>7.3.2</w:delText>
              </w:r>
              <w:r w:rsidR="000F2570" w:rsidRPr="007A2400" w:rsidDel="007A2400">
                <w:rPr>
                  <w:noProof/>
                  <w:rPrChange w:id="854" w:author="Marek Hajduczenia" w:date="2024-08-26T13:23:00Z">
                    <w:rPr>
                      <w:noProof/>
                      <w:highlight w:val="yellow"/>
                    </w:rPr>
                  </w:rPrChange>
                </w:rPr>
                <w:fldChar w:fldCharType="end"/>
              </w:r>
            </w:del>
            <w:r w:rsidR="00301923" w:rsidRPr="007A2400">
              <w:rPr>
                <w:noProof/>
                <w:rPrChange w:id="855" w:author="Marek Hajduczenia" w:date="2024-08-26T13:23:00Z">
                  <w:rPr>
                    <w:noProof/>
                    <w:highlight w:val="yellow"/>
                  </w:rPr>
                </w:rPrChange>
              </w:rPr>
              <w:t>.</w:t>
            </w:r>
          </w:p>
        </w:tc>
        <w:tc>
          <w:tcPr>
            <w:tcW w:w="992" w:type="dxa"/>
            <w:shd w:val="clear" w:color="auto" w:fill="auto"/>
            <w:vAlign w:val="center"/>
            <w:tcPrChange w:id="856" w:author="Marek Hajduczenia" w:date="2024-08-26T13:26:00Z">
              <w:tcPr>
                <w:tcW w:w="993" w:type="dxa"/>
                <w:shd w:val="clear" w:color="auto" w:fill="auto"/>
                <w:vAlign w:val="center"/>
              </w:tcPr>
            </w:tcPrChange>
          </w:tcPr>
          <w:p w14:paraId="29E282B0" w14:textId="77777777" w:rsidR="00132B44" w:rsidRPr="007A2400" w:rsidRDefault="00132B44" w:rsidP="00D202C2">
            <w:pPr>
              <w:pStyle w:val="IEEEStdsParagraph"/>
              <w:numPr>
                <w:ilvl w:val="0"/>
                <w:numId w:val="38"/>
              </w:numPr>
              <w:spacing w:before="240" w:after="0"/>
              <w:jc w:val="center"/>
              <w:rPr>
                <w:noProof/>
                <w:rPrChange w:id="857" w:author="Marek Hajduczenia" w:date="2024-08-26T13:23:00Z">
                  <w:rPr>
                    <w:i/>
                    <w:iCs/>
                    <w:noProof/>
                    <w:highlight w:val="yellow"/>
                  </w:rPr>
                </w:rPrChange>
              </w:rPr>
            </w:pPr>
            <w:r w:rsidRPr="007A2400">
              <w:rPr>
                <w:noProof/>
                <w:rPrChange w:id="858" w:author="Marek Hajduczenia" w:date="2024-08-26T13:23:00Z">
                  <w:rPr>
                    <w:noProof/>
                    <w:highlight w:val="yellow"/>
                  </w:rPr>
                </w:rPrChange>
              </w:rPr>
              <w:t>M</w:t>
            </w:r>
          </w:p>
        </w:tc>
        <w:tc>
          <w:tcPr>
            <w:tcW w:w="917" w:type="dxa"/>
            <w:shd w:val="clear" w:color="auto" w:fill="auto"/>
            <w:vAlign w:val="center"/>
            <w:tcPrChange w:id="859" w:author="Marek Hajduczenia" w:date="2024-08-26T13:26:00Z">
              <w:tcPr>
                <w:tcW w:w="896" w:type="dxa"/>
                <w:shd w:val="clear" w:color="auto" w:fill="auto"/>
                <w:vAlign w:val="center"/>
              </w:tcPr>
            </w:tcPrChange>
          </w:tcPr>
          <w:p w14:paraId="71BC6637" w14:textId="77777777" w:rsidR="00132B44" w:rsidRPr="007A2400" w:rsidRDefault="00EF7A5B" w:rsidP="00D202C2">
            <w:pPr>
              <w:pStyle w:val="IEEEStdsParagraph"/>
              <w:numPr>
                <w:ilvl w:val="0"/>
                <w:numId w:val="38"/>
              </w:numPr>
              <w:spacing w:before="240" w:after="0"/>
              <w:jc w:val="left"/>
              <w:rPr>
                <w:noProof/>
                <w:rPrChange w:id="860" w:author="Marek Hajduczenia" w:date="2024-08-26T13:23:00Z">
                  <w:rPr>
                    <w:i/>
                    <w:iCs/>
                    <w:noProof/>
                    <w:highlight w:val="yellow"/>
                  </w:rPr>
                </w:rPrChange>
              </w:rPr>
            </w:pPr>
            <w:r w:rsidRPr="007A2400">
              <w:rPr>
                <w:noProof/>
                <w:rPrChange w:id="861" w:author="Marek Hajduczenia" w:date="2024-08-26T13:23:00Z">
                  <w:rPr>
                    <w:noProof/>
                    <w:highlight w:val="yellow"/>
                  </w:rPr>
                </w:rPrChange>
              </w:rPr>
              <w:t>[   ] </w:t>
            </w:r>
            <w:r w:rsidR="00132B44" w:rsidRPr="007A2400">
              <w:rPr>
                <w:noProof/>
                <w:rPrChange w:id="862" w:author="Marek Hajduczenia" w:date="2024-08-26T13:23:00Z">
                  <w:rPr>
                    <w:noProof/>
                    <w:highlight w:val="yellow"/>
                  </w:rPr>
                </w:rPrChange>
              </w:rPr>
              <w:t>Yes</w:t>
            </w:r>
          </w:p>
        </w:tc>
      </w:tr>
      <w:tr w:rsidR="00132B44" w:rsidRPr="00514A47" w14:paraId="1DD8B2D8" w14:textId="77777777" w:rsidTr="007A2400">
        <w:trPr>
          <w:cantSplit/>
          <w:trPrChange w:id="863" w:author="Marek Hajduczenia" w:date="2024-08-26T13:26:00Z">
            <w:trPr>
              <w:cantSplit/>
            </w:trPr>
          </w:trPrChange>
        </w:trPr>
        <w:tc>
          <w:tcPr>
            <w:tcW w:w="1534" w:type="dxa"/>
            <w:shd w:val="clear" w:color="auto" w:fill="auto"/>
            <w:vAlign w:val="center"/>
            <w:tcPrChange w:id="864" w:author="Marek Hajduczenia" w:date="2024-08-26T13:26:00Z">
              <w:tcPr>
                <w:tcW w:w="1536" w:type="dxa"/>
                <w:shd w:val="clear" w:color="auto" w:fill="auto"/>
                <w:vAlign w:val="center"/>
              </w:tcPr>
            </w:tcPrChange>
          </w:tcPr>
          <w:p w14:paraId="1467F936" w14:textId="1D9791EC" w:rsidR="00132B44" w:rsidRPr="007A2400" w:rsidRDefault="00971EA9" w:rsidP="00D202C2">
            <w:pPr>
              <w:spacing w:before="0"/>
              <w:rPr>
                <w:noProof/>
                <w:rPrChange w:id="865" w:author="Marek Hajduczenia" w:date="2024-08-26T13:23:00Z">
                  <w:rPr>
                    <w:noProof/>
                    <w:highlight w:val="yellow"/>
                  </w:rPr>
                </w:rPrChange>
              </w:rPr>
            </w:pPr>
            <w:r w:rsidRPr="007A2400">
              <w:rPr>
                <w:noProof/>
                <w:rPrChange w:id="866" w:author="Marek Hajduczenia" w:date="2024-08-26T13:23:00Z">
                  <w:rPr>
                    <w:noProof/>
                    <w:highlight w:val="yellow"/>
                  </w:rPr>
                </w:rPrChange>
              </w:rPr>
              <w:lastRenderedPageBreak/>
              <w:t>T-</w:t>
            </w:r>
            <w:r w:rsidR="00132B44" w:rsidRPr="007A2400">
              <w:rPr>
                <w:noProof/>
                <w:rPrChange w:id="867" w:author="Marek Hajduczenia" w:date="2024-08-26T13:23:00Z">
                  <w:rPr>
                    <w:noProof/>
                    <w:highlight w:val="yellow"/>
                  </w:rPr>
                </w:rPrChange>
              </w:rPr>
              <w:t>TTM1b</w:t>
            </w:r>
          </w:p>
        </w:tc>
        <w:tc>
          <w:tcPr>
            <w:tcW w:w="2684" w:type="dxa"/>
            <w:shd w:val="clear" w:color="auto" w:fill="auto"/>
            <w:vAlign w:val="center"/>
            <w:tcPrChange w:id="868" w:author="Marek Hajduczenia" w:date="2024-08-26T13:26:00Z">
              <w:tcPr>
                <w:tcW w:w="2688" w:type="dxa"/>
                <w:shd w:val="clear" w:color="auto" w:fill="auto"/>
                <w:vAlign w:val="center"/>
              </w:tcPr>
            </w:tcPrChange>
          </w:tcPr>
          <w:p w14:paraId="73D03E38" w14:textId="77777777" w:rsidR="00132B44" w:rsidRPr="007A2400" w:rsidRDefault="00301923" w:rsidP="00D202C2">
            <w:pPr>
              <w:spacing w:before="0"/>
              <w:jc w:val="left"/>
              <w:rPr>
                <w:noProof/>
                <w:rPrChange w:id="869" w:author="Marek Hajduczenia" w:date="2024-08-26T13:23:00Z">
                  <w:rPr>
                    <w:i/>
                    <w:iCs/>
                    <w:noProof/>
                    <w:highlight w:val="yellow"/>
                  </w:rPr>
                </w:rPrChange>
              </w:rPr>
            </w:pPr>
            <w:r w:rsidRPr="007A2400">
              <w:rPr>
                <w:noProof/>
                <w:rPrChange w:id="870" w:author="Marek Hajduczenia" w:date="2024-08-26T13:23:00Z">
                  <w:rPr>
                    <w:noProof/>
                    <w:highlight w:val="yellow"/>
                  </w:rPr>
                </w:rPrChange>
              </w:rPr>
              <w:t>O</w:t>
            </w:r>
            <w:r w:rsidR="00132B44" w:rsidRPr="007A2400">
              <w:rPr>
                <w:noProof/>
                <w:rPrChange w:id="871" w:author="Marek Hajduczenia" w:date="2024-08-26T13:23:00Z">
                  <w:rPr>
                    <w:noProof/>
                    <w:highlight w:val="yellow"/>
                  </w:rPr>
                </w:rPrChange>
              </w:rPr>
              <w:t xml:space="preserve">perate in at least one </w:t>
            </w:r>
            <w:r w:rsidR="00F819CD" w:rsidRPr="007A2400">
              <w:rPr>
                <w:noProof/>
                <w:rPrChange w:id="872" w:author="Marek Hajduczenia" w:date="2024-08-26T13:23:00Z">
                  <w:rPr>
                    <w:noProof/>
                    <w:highlight w:val="yellow"/>
                  </w:rPr>
                </w:rPrChange>
              </w:rPr>
              <w:t>t</w:t>
            </w:r>
            <w:r w:rsidR="00132B44" w:rsidRPr="007A2400">
              <w:rPr>
                <w:noProof/>
                <w:rPrChange w:id="873" w:author="Marek Hajduczenia" w:date="2024-08-26T13:23:00Z">
                  <w:rPr>
                    <w:noProof/>
                    <w:highlight w:val="yellow"/>
                  </w:rPr>
                </w:rPrChange>
              </w:rPr>
              <w:t xml:space="preserve">unneling mode </w:t>
            </w:r>
          </w:p>
        </w:tc>
        <w:tc>
          <w:tcPr>
            <w:tcW w:w="1413" w:type="dxa"/>
            <w:shd w:val="clear" w:color="auto" w:fill="auto"/>
            <w:vAlign w:val="center"/>
            <w:tcPrChange w:id="874" w:author="Marek Hajduczenia" w:date="2024-08-26T13:26:00Z">
              <w:tcPr>
                <w:tcW w:w="1414" w:type="dxa"/>
                <w:shd w:val="clear" w:color="auto" w:fill="auto"/>
                <w:vAlign w:val="center"/>
              </w:tcPr>
            </w:tcPrChange>
          </w:tcPr>
          <w:p w14:paraId="16EFCDA0" w14:textId="71999807" w:rsidR="00132B44" w:rsidRPr="007A2400" w:rsidRDefault="007A2400" w:rsidP="00D202C2">
            <w:pPr>
              <w:spacing w:before="0"/>
              <w:rPr>
                <w:noProof/>
                <w:rPrChange w:id="875" w:author="Marek Hajduczenia" w:date="2024-08-26T13:23:00Z">
                  <w:rPr>
                    <w:i/>
                    <w:iCs/>
                    <w:noProof/>
                    <w:highlight w:val="yellow"/>
                  </w:rPr>
                </w:rPrChange>
              </w:rPr>
            </w:pPr>
            <w:ins w:id="876" w:author="Marek Hajduczenia" w:date="2024-08-26T13:26:00Z">
              <w:r>
                <w:rPr>
                  <w:noProof/>
                </w:rPr>
                <w:fldChar w:fldCharType="begin"/>
              </w:r>
              <w:r>
                <w:rPr>
                  <w:noProof/>
                </w:rPr>
                <w:instrText xml:space="preserve"> REF _Ref164842505 \w \h </w:instrText>
              </w:r>
            </w:ins>
            <w:r>
              <w:rPr>
                <w:noProof/>
              </w:rPr>
            </w:r>
            <w:r>
              <w:rPr>
                <w:noProof/>
              </w:rPr>
              <w:fldChar w:fldCharType="separate"/>
            </w:r>
            <w:ins w:id="877" w:author="Marek Hajduczenia" w:date="2024-08-26T13:26:00Z">
              <w:r>
                <w:rPr>
                  <w:noProof/>
                </w:rPr>
                <w:t>7.3</w:t>
              </w:r>
              <w:r>
                <w:rPr>
                  <w:noProof/>
                </w:rPr>
                <w:fldChar w:fldCharType="end"/>
              </w:r>
            </w:ins>
            <w:del w:id="878" w:author="Marek Hajduczenia" w:date="2024-08-26T13:26:00Z">
              <w:r w:rsidR="000F2570" w:rsidRPr="007A2400" w:rsidDel="007A2400">
                <w:rPr>
                  <w:noProof/>
                  <w:rPrChange w:id="879" w:author="Marek Hajduczenia" w:date="2024-08-26T13:23:00Z">
                    <w:rPr>
                      <w:noProof/>
                      <w:highlight w:val="yellow"/>
                    </w:rPr>
                  </w:rPrChange>
                </w:rPr>
                <w:fldChar w:fldCharType="begin" w:fldLock="1"/>
              </w:r>
              <w:r w:rsidR="000F2570" w:rsidRPr="007A2400" w:rsidDel="007A2400">
                <w:rPr>
                  <w:noProof/>
                  <w:rPrChange w:id="880" w:author="Marek Hajduczenia" w:date="2024-08-26T13:23:00Z">
                    <w:rPr>
                      <w:noProof/>
                      <w:highlight w:val="yellow"/>
                    </w:rPr>
                  </w:rPrChange>
                </w:rPr>
                <w:delInstrText xml:space="preserve"> REF _Ref297212263 \w \h  \* MERGEFORMAT </w:delInstrText>
              </w:r>
              <w:r w:rsidR="000F2570" w:rsidRPr="007A2400" w:rsidDel="007A2400">
                <w:rPr>
                  <w:noProof/>
                  <w:rPrChange w:id="881" w:author="Marek Hajduczenia" w:date="2024-08-26T13:23:00Z">
                    <w:rPr>
                      <w:noProof/>
                    </w:rPr>
                  </w:rPrChange>
                </w:rPr>
              </w:r>
              <w:r w:rsidR="000F2570" w:rsidRPr="007A2400" w:rsidDel="007A2400">
                <w:rPr>
                  <w:noProof/>
                  <w:rPrChange w:id="882" w:author="Marek Hajduczenia" w:date="2024-08-26T13:23:00Z">
                    <w:rPr>
                      <w:noProof/>
                      <w:highlight w:val="yellow"/>
                    </w:rPr>
                  </w:rPrChange>
                </w:rPr>
                <w:fldChar w:fldCharType="separate"/>
              </w:r>
              <w:r w:rsidR="00515044" w:rsidRPr="007A2400" w:rsidDel="007A2400">
                <w:rPr>
                  <w:noProof/>
                  <w:rPrChange w:id="883" w:author="Marek Hajduczenia" w:date="2024-08-26T13:23:00Z">
                    <w:rPr>
                      <w:noProof/>
                      <w:highlight w:val="yellow"/>
                    </w:rPr>
                  </w:rPrChange>
                </w:rPr>
                <w:delText>7.3.2</w:delText>
              </w:r>
              <w:r w:rsidR="000F2570" w:rsidRPr="007A2400" w:rsidDel="007A2400">
                <w:rPr>
                  <w:noProof/>
                  <w:rPrChange w:id="884" w:author="Marek Hajduczenia" w:date="2024-08-26T13:23:00Z">
                    <w:rPr>
                      <w:noProof/>
                      <w:highlight w:val="yellow"/>
                    </w:rPr>
                  </w:rPrChange>
                </w:rPr>
                <w:fldChar w:fldCharType="end"/>
              </w:r>
            </w:del>
          </w:p>
        </w:tc>
        <w:tc>
          <w:tcPr>
            <w:tcW w:w="5642" w:type="dxa"/>
            <w:shd w:val="clear" w:color="auto" w:fill="auto"/>
            <w:vAlign w:val="center"/>
            <w:tcPrChange w:id="885" w:author="Marek Hajduczenia" w:date="2024-08-26T13:26:00Z">
              <w:tcPr>
                <w:tcW w:w="5655" w:type="dxa"/>
                <w:shd w:val="clear" w:color="auto" w:fill="auto"/>
                <w:vAlign w:val="center"/>
              </w:tcPr>
            </w:tcPrChange>
          </w:tcPr>
          <w:p w14:paraId="08B04088" w14:textId="77777777" w:rsidR="00132B44" w:rsidRPr="007A2400" w:rsidRDefault="00132B44" w:rsidP="00D202C2">
            <w:pPr>
              <w:spacing w:before="0"/>
              <w:jc w:val="left"/>
              <w:rPr>
                <w:noProof/>
                <w:rPrChange w:id="886" w:author="Marek Hajduczenia" w:date="2024-08-26T13:23:00Z">
                  <w:rPr>
                    <w:i/>
                    <w:iCs/>
                    <w:noProof/>
                    <w:highlight w:val="yellow"/>
                  </w:rPr>
                </w:rPrChange>
              </w:rPr>
            </w:pPr>
            <w:r w:rsidRPr="007A2400">
              <w:rPr>
                <w:noProof/>
                <w:rPrChange w:id="887" w:author="Marek Hajduczenia" w:date="2024-08-26T13:23:00Z">
                  <w:rPr>
                    <w:noProof/>
                    <w:highlight w:val="yellow"/>
                  </w:rPr>
                </w:rPrChange>
              </w:rPr>
              <w:t xml:space="preserve">C-OLT is able to operate in at least one </w:t>
            </w:r>
            <w:r w:rsidR="00F819CD" w:rsidRPr="007A2400">
              <w:rPr>
                <w:noProof/>
                <w:rPrChange w:id="888" w:author="Marek Hajduczenia" w:date="2024-08-26T13:23:00Z">
                  <w:rPr>
                    <w:noProof/>
                    <w:highlight w:val="yellow"/>
                  </w:rPr>
                </w:rPrChange>
              </w:rPr>
              <w:t>t</w:t>
            </w:r>
            <w:r w:rsidRPr="007A2400">
              <w:rPr>
                <w:noProof/>
                <w:rPrChange w:id="889" w:author="Marek Hajduczenia" w:date="2024-08-26T13:23:00Z">
                  <w:rPr>
                    <w:noProof/>
                    <w:highlight w:val="yellow"/>
                  </w:rPr>
                </w:rPrChange>
              </w:rPr>
              <w:t>unneling mode as configured by the NMS.</w:t>
            </w:r>
          </w:p>
        </w:tc>
        <w:tc>
          <w:tcPr>
            <w:tcW w:w="992" w:type="dxa"/>
            <w:shd w:val="clear" w:color="auto" w:fill="auto"/>
            <w:vAlign w:val="center"/>
            <w:tcPrChange w:id="890" w:author="Marek Hajduczenia" w:date="2024-08-26T13:26:00Z">
              <w:tcPr>
                <w:tcW w:w="993" w:type="dxa"/>
                <w:shd w:val="clear" w:color="auto" w:fill="auto"/>
                <w:vAlign w:val="center"/>
              </w:tcPr>
            </w:tcPrChange>
          </w:tcPr>
          <w:p w14:paraId="6CA846DE" w14:textId="77777777" w:rsidR="00132B44" w:rsidRPr="007A2400" w:rsidRDefault="00132B44" w:rsidP="00D202C2">
            <w:pPr>
              <w:pStyle w:val="IEEEStdsParagraph"/>
              <w:numPr>
                <w:ilvl w:val="0"/>
                <w:numId w:val="38"/>
              </w:numPr>
              <w:spacing w:before="240" w:after="0"/>
              <w:jc w:val="center"/>
              <w:rPr>
                <w:noProof/>
                <w:rPrChange w:id="891" w:author="Marek Hajduczenia" w:date="2024-08-26T13:23:00Z">
                  <w:rPr>
                    <w:i/>
                    <w:iCs/>
                    <w:noProof/>
                    <w:highlight w:val="yellow"/>
                  </w:rPr>
                </w:rPrChange>
              </w:rPr>
            </w:pPr>
            <w:r w:rsidRPr="007A2400">
              <w:rPr>
                <w:noProof/>
                <w:rPrChange w:id="892" w:author="Marek Hajduczenia" w:date="2024-08-26T13:23:00Z">
                  <w:rPr>
                    <w:noProof/>
                    <w:highlight w:val="yellow"/>
                  </w:rPr>
                </w:rPrChange>
              </w:rPr>
              <w:t>M</w:t>
            </w:r>
          </w:p>
        </w:tc>
        <w:tc>
          <w:tcPr>
            <w:tcW w:w="917" w:type="dxa"/>
            <w:shd w:val="clear" w:color="auto" w:fill="auto"/>
            <w:vAlign w:val="center"/>
            <w:tcPrChange w:id="893" w:author="Marek Hajduczenia" w:date="2024-08-26T13:26:00Z">
              <w:tcPr>
                <w:tcW w:w="896" w:type="dxa"/>
                <w:shd w:val="clear" w:color="auto" w:fill="auto"/>
                <w:vAlign w:val="center"/>
              </w:tcPr>
            </w:tcPrChange>
          </w:tcPr>
          <w:p w14:paraId="0EB3ABF6" w14:textId="77777777" w:rsidR="00132B44" w:rsidRPr="007A2400" w:rsidRDefault="00EF7A5B" w:rsidP="00D202C2">
            <w:pPr>
              <w:pStyle w:val="IEEEStdsParagraph"/>
              <w:numPr>
                <w:ilvl w:val="0"/>
                <w:numId w:val="38"/>
              </w:numPr>
              <w:spacing w:before="240" w:after="0"/>
              <w:jc w:val="left"/>
              <w:rPr>
                <w:noProof/>
                <w:rPrChange w:id="894" w:author="Marek Hajduczenia" w:date="2024-08-26T13:23:00Z">
                  <w:rPr>
                    <w:i/>
                    <w:iCs/>
                    <w:noProof/>
                    <w:highlight w:val="yellow"/>
                  </w:rPr>
                </w:rPrChange>
              </w:rPr>
            </w:pPr>
            <w:r w:rsidRPr="007A2400">
              <w:rPr>
                <w:noProof/>
                <w:rPrChange w:id="895" w:author="Marek Hajduczenia" w:date="2024-08-26T13:23:00Z">
                  <w:rPr>
                    <w:noProof/>
                    <w:highlight w:val="yellow"/>
                  </w:rPr>
                </w:rPrChange>
              </w:rPr>
              <w:t>[   ] </w:t>
            </w:r>
            <w:r w:rsidR="00132B44" w:rsidRPr="007A2400">
              <w:rPr>
                <w:noProof/>
                <w:rPrChange w:id="896" w:author="Marek Hajduczenia" w:date="2024-08-26T13:23:00Z">
                  <w:rPr>
                    <w:noProof/>
                    <w:highlight w:val="yellow"/>
                  </w:rPr>
                </w:rPrChange>
              </w:rPr>
              <w:t>Yes</w:t>
            </w:r>
          </w:p>
        </w:tc>
      </w:tr>
      <w:tr w:rsidR="00132B44" w:rsidRPr="00514A47" w:rsidDel="007A2400" w14:paraId="696D470C" w14:textId="4982CCE9" w:rsidTr="007A2400">
        <w:trPr>
          <w:cantSplit/>
          <w:del w:id="897" w:author="Marek Hajduczenia" w:date="2024-08-26T13:26:00Z"/>
          <w:trPrChange w:id="898" w:author="Marek Hajduczenia" w:date="2024-08-26T13:26:00Z">
            <w:trPr>
              <w:cantSplit/>
            </w:trPr>
          </w:trPrChange>
        </w:trPr>
        <w:tc>
          <w:tcPr>
            <w:tcW w:w="1534" w:type="dxa"/>
            <w:shd w:val="clear" w:color="auto" w:fill="auto"/>
            <w:vAlign w:val="center"/>
            <w:tcPrChange w:id="899" w:author="Marek Hajduczenia" w:date="2024-08-26T13:26:00Z">
              <w:tcPr>
                <w:tcW w:w="1536" w:type="dxa"/>
                <w:shd w:val="clear" w:color="auto" w:fill="auto"/>
                <w:vAlign w:val="center"/>
              </w:tcPr>
            </w:tcPrChange>
          </w:tcPr>
          <w:p w14:paraId="1D51BDF8" w14:textId="19DADFF2" w:rsidR="00132B44" w:rsidRPr="007A2400" w:rsidDel="007A2400" w:rsidRDefault="00971EA9" w:rsidP="00D202C2">
            <w:pPr>
              <w:spacing w:before="0"/>
              <w:rPr>
                <w:del w:id="900" w:author="Marek Hajduczenia" w:date="2024-08-26T13:26:00Z"/>
                <w:noProof/>
                <w:rPrChange w:id="901" w:author="Marek Hajduczenia" w:date="2024-08-26T13:23:00Z">
                  <w:rPr>
                    <w:del w:id="902" w:author="Marek Hajduczenia" w:date="2024-08-26T13:26:00Z"/>
                    <w:noProof/>
                    <w:highlight w:val="yellow"/>
                  </w:rPr>
                </w:rPrChange>
              </w:rPr>
            </w:pPr>
            <w:del w:id="903" w:author="Marek Hajduczenia" w:date="2024-08-26T13:26:00Z">
              <w:r w:rsidRPr="007A2400" w:rsidDel="007A2400">
                <w:rPr>
                  <w:noProof/>
                  <w:rPrChange w:id="904" w:author="Marek Hajduczenia" w:date="2024-08-26T13:23:00Z">
                    <w:rPr>
                      <w:noProof/>
                      <w:highlight w:val="yellow"/>
                    </w:rPr>
                  </w:rPrChange>
                </w:rPr>
                <w:delText>T-</w:delText>
              </w:r>
              <w:r w:rsidR="00132B44" w:rsidRPr="007A2400" w:rsidDel="007A2400">
                <w:rPr>
                  <w:noProof/>
                  <w:rPrChange w:id="905" w:author="Marek Hajduczenia" w:date="2024-08-26T13:23:00Z">
                    <w:rPr>
                      <w:noProof/>
                      <w:highlight w:val="yellow"/>
                    </w:rPr>
                  </w:rPrChange>
                </w:rPr>
                <w:delText>TTM2</w:delText>
              </w:r>
            </w:del>
          </w:p>
        </w:tc>
        <w:tc>
          <w:tcPr>
            <w:tcW w:w="2684" w:type="dxa"/>
            <w:shd w:val="clear" w:color="auto" w:fill="auto"/>
            <w:vAlign w:val="center"/>
            <w:tcPrChange w:id="906" w:author="Marek Hajduczenia" w:date="2024-08-26T13:26:00Z">
              <w:tcPr>
                <w:tcW w:w="2688" w:type="dxa"/>
                <w:shd w:val="clear" w:color="auto" w:fill="auto"/>
                <w:vAlign w:val="center"/>
              </w:tcPr>
            </w:tcPrChange>
          </w:tcPr>
          <w:p w14:paraId="63F1A118" w14:textId="6064838B" w:rsidR="00132B44" w:rsidRPr="007A2400" w:rsidDel="007A2400" w:rsidRDefault="00132B44" w:rsidP="00D202C2">
            <w:pPr>
              <w:spacing w:before="0"/>
              <w:jc w:val="left"/>
              <w:rPr>
                <w:del w:id="907" w:author="Marek Hajduczenia" w:date="2024-08-26T13:26:00Z"/>
                <w:noProof/>
                <w:rPrChange w:id="908" w:author="Marek Hajduczenia" w:date="2024-08-26T13:23:00Z">
                  <w:rPr>
                    <w:del w:id="909" w:author="Marek Hajduczenia" w:date="2024-08-26T13:26:00Z"/>
                    <w:i/>
                    <w:iCs/>
                    <w:noProof/>
                    <w:highlight w:val="yellow"/>
                  </w:rPr>
                </w:rPrChange>
              </w:rPr>
            </w:pPr>
            <w:del w:id="910" w:author="Marek Hajduczenia" w:date="2024-08-26T13:26:00Z">
              <w:r w:rsidRPr="007A2400" w:rsidDel="007A2400">
                <w:rPr>
                  <w:noProof/>
                  <w:rPrChange w:id="911" w:author="Marek Hajduczenia" w:date="2024-08-26T13:23:00Z">
                    <w:rPr>
                      <w:noProof/>
                      <w:highlight w:val="yellow"/>
                    </w:rPr>
                  </w:rPrChange>
                </w:rPr>
                <w:delText xml:space="preserve">Transport </w:delText>
              </w:r>
              <w:r w:rsidR="00F819CD" w:rsidRPr="007A2400" w:rsidDel="007A2400">
                <w:rPr>
                  <w:noProof/>
                  <w:rPrChange w:id="912" w:author="Marek Hajduczenia" w:date="2024-08-26T13:23:00Z">
                    <w:rPr>
                      <w:noProof/>
                      <w:highlight w:val="yellow"/>
                    </w:rPr>
                  </w:rPrChange>
                </w:rPr>
                <w:delText>t</w:delText>
              </w:r>
              <w:r w:rsidRPr="007A2400" w:rsidDel="007A2400">
                <w:rPr>
                  <w:noProof/>
                  <w:rPrChange w:id="913" w:author="Marek Hajduczenia" w:date="2024-08-26T13:23:00Z">
                    <w:rPr>
                      <w:noProof/>
                      <w:highlight w:val="yellow"/>
                    </w:rPr>
                  </w:rPrChange>
                </w:rPr>
                <w:delText>unneling mode</w:delText>
              </w:r>
            </w:del>
          </w:p>
        </w:tc>
        <w:tc>
          <w:tcPr>
            <w:tcW w:w="1413" w:type="dxa"/>
            <w:shd w:val="clear" w:color="auto" w:fill="auto"/>
            <w:vAlign w:val="center"/>
            <w:tcPrChange w:id="914" w:author="Marek Hajduczenia" w:date="2024-08-26T13:26:00Z">
              <w:tcPr>
                <w:tcW w:w="1414" w:type="dxa"/>
                <w:shd w:val="clear" w:color="auto" w:fill="auto"/>
                <w:vAlign w:val="center"/>
              </w:tcPr>
            </w:tcPrChange>
          </w:tcPr>
          <w:p w14:paraId="47BDF2EE" w14:textId="7D96E7B7" w:rsidR="00132B44" w:rsidRPr="007A2400" w:rsidDel="007A2400" w:rsidRDefault="000F2570" w:rsidP="00D202C2">
            <w:pPr>
              <w:spacing w:before="0"/>
              <w:rPr>
                <w:del w:id="915" w:author="Marek Hajduczenia" w:date="2024-08-26T13:26:00Z"/>
                <w:noProof/>
                <w:rPrChange w:id="916" w:author="Marek Hajduczenia" w:date="2024-08-26T13:23:00Z">
                  <w:rPr>
                    <w:del w:id="917" w:author="Marek Hajduczenia" w:date="2024-08-26T13:26:00Z"/>
                    <w:i/>
                    <w:iCs/>
                    <w:noProof/>
                    <w:highlight w:val="yellow"/>
                  </w:rPr>
                </w:rPrChange>
              </w:rPr>
            </w:pPr>
            <w:del w:id="918" w:author="Marek Hajduczenia" w:date="2024-08-26T13:26:00Z">
              <w:r w:rsidRPr="007A2400" w:rsidDel="007A2400">
                <w:rPr>
                  <w:noProof/>
                  <w:rPrChange w:id="919" w:author="Marek Hajduczenia" w:date="2024-08-26T13:23:00Z">
                    <w:rPr>
                      <w:noProof/>
                      <w:highlight w:val="yellow"/>
                    </w:rPr>
                  </w:rPrChange>
                </w:rPr>
                <w:fldChar w:fldCharType="begin" w:fldLock="1"/>
              </w:r>
              <w:r w:rsidRPr="007A2400" w:rsidDel="007A2400">
                <w:rPr>
                  <w:noProof/>
                  <w:rPrChange w:id="920" w:author="Marek Hajduczenia" w:date="2024-08-26T13:23:00Z">
                    <w:rPr>
                      <w:noProof/>
                      <w:highlight w:val="yellow"/>
                    </w:rPr>
                  </w:rPrChange>
                </w:rPr>
                <w:delInstrText xml:space="preserve"> REF _Ref312833573 \w \h  \* MERGEFORMAT </w:delInstrText>
              </w:r>
              <w:r w:rsidRPr="007A2400" w:rsidDel="007A2400">
                <w:rPr>
                  <w:noProof/>
                  <w:rPrChange w:id="921" w:author="Marek Hajduczenia" w:date="2024-08-26T13:23:00Z">
                    <w:rPr>
                      <w:noProof/>
                    </w:rPr>
                  </w:rPrChange>
                </w:rPr>
              </w:r>
              <w:r w:rsidRPr="007A2400" w:rsidDel="007A2400">
                <w:rPr>
                  <w:noProof/>
                  <w:rPrChange w:id="922" w:author="Marek Hajduczenia" w:date="2024-08-26T13:23:00Z">
                    <w:rPr>
                      <w:noProof/>
                      <w:highlight w:val="yellow"/>
                    </w:rPr>
                  </w:rPrChange>
                </w:rPr>
                <w:fldChar w:fldCharType="separate"/>
              </w:r>
              <w:r w:rsidR="00515044" w:rsidRPr="007A2400" w:rsidDel="007A2400">
                <w:rPr>
                  <w:noProof/>
                  <w:rPrChange w:id="923" w:author="Marek Hajduczenia" w:date="2024-08-26T13:23:00Z">
                    <w:rPr>
                      <w:noProof/>
                      <w:highlight w:val="yellow"/>
                    </w:rPr>
                  </w:rPrChange>
                </w:rPr>
                <w:delText>7.3.2.1</w:delText>
              </w:r>
              <w:r w:rsidRPr="007A2400" w:rsidDel="007A2400">
                <w:rPr>
                  <w:noProof/>
                  <w:rPrChange w:id="924" w:author="Marek Hajduczenia" w:date="2024-08-26T13:23:00Z">
                    <w:rPr>
                      <w:noProof/>
                      <w:highlight w:val="yellow"/>
                    </w:rPr>
                  </w:rPrChange>
                </w:rPr>
                <w:fldChar w:fldCharType="end"/>
              </w:r>
            </w:del>
          </w:p>
        </w:tc>
        <w:tc>
          <w:tcPr>
            <w:tcW w:w="5642" w:type="dxa"/>
            <w:shd w:val="clear" w:color="auto" w:fill="auto"/>
            <w:vAlign w:val="center"/>
            <w:tcPrChange w:id="925" w:author="Marek Hajduczenia" w:date="2024-08-26T13:26:00Z">
              <w:tcPr>
                <w:tcW w:w="5655" w:type="dxa"/>
                <w:shd w:val="clear" w:color="auto" w:fill="auto"/>
                <w:vAlign w:val="center"/>
              </w:tcPr>
            </w:tcPrChange>
          </w:tcPr>
          <w:p w14:paraId="5D1D6CCD" w14:textId="4ED0DE0F" w:rsidR="00132B44" w:rsidRPr="007A2400" w:rsidDel="007A2400" w:rsidRDefault="00132B44" w:rsidP="00D202C2">
            <w:pPr>
              <w:spacing w:before="0"/>
              <w:jc w:val="left"/>
              <w:rPr>
                <w:del w:id="926" w:author="Marek Hajduczenia" w:date="2024-08-26T13:26:00Z"/>
                <w:noProof/>
                <w:rPrChange w:id="927" w:author="Marek Hajduczenia" w:date="2024-08-26T13:23:00Z">
                  <w:rPr>
                    <w:del w:id="928" w:author="Marek Hajduczenia" w:date="2024-08-26T13:26:00Z"/>
                    <w:i/>
                    <w:iCs/>
                    <w:noProof/>
                    <w:highlight w:val="yellow"/>
                  </w:rPr>
                </w:rPrChange>
              </w:rPr>
            </w:pPr>
            <w:del w:id="929" w:author="Marek Hajduczenia" w:date="2024-08-26T13:26:00Z">
              <w:r w:rsidRPr="007A2400" w:rsidDel="007A2400">
                <w:rPr>
                  <w:noProof/>
                  <w:rPrChange w:id="930" w:author="Marek Hajduczenia" w:date="2024-08-26T13:23:00Z">
                    <w:rPr>
                      <w:noProof/>
                      <w:highlight w:val="yellow"/>
                    </w:rPr>
                  </w:rPrChange>
                </w:rPr>
                <w:delText xml:space="preserve">MAC Client at the OLT operates according to </w:delText>
              </w:r>
              <w:r w:rsidR="000F2570" w:rsidRPr="007A2400" w:rsidDel="007A2400">
                <w:rPr>
                  <w:noProof/>
                  <w:rPrChange w:id="931" w:author="Marek Hajduczenia" w:date="2024-08-26T13:23:00Z">
                    <w:rPr>
                      <w:noProof/>
                      <w:highlight w:val="yellow"/>
                    </w:rPr>
                  </w:rPrChange>
                </w:rPr>
                <w:fldChar w:fldCharType="begin" w:fldLock="1"/>
              </w:r>
              <w:r w:rsidR="000F2570" w:rsidRPr="007A2400" w:rsidDel="007A2400">
                <w:rPr>
                  <w:noProof/>
                  <w:rPrChange w:id="932" w:author="Marek Hajduczenia" w:date="2024-08-26T13:23:00Z">
                    <w:rPr>
                      <w:noProof/>
                      <w:highlight w:val="yellow"/>
                    </w:rPr>
                  </w:rPrChange>
                </w:rPr>
                <w:delInstrText xml:space="preserve"> REF _Ref298887704 \h  \* MERGEFORMAT </w:delInstrText>
              </w:r>
              <w:r w:rsidR="000F2570" w:rsidRPr="007A2400" w:rsidDel="007A2400">
                <w:rPr>
                  <w:noProof/>
                  <w:rPrChange w:id="933" w:author="Marek Hajduczenia" w:date="2024-08-26T13:23:00Z">
                    <w:rPr>
                      <w:noProof/>
                    </w:rPr>
                  </w:rPrChange>
                </w:rPr>
              </w:r>
              <w:r w:rsidR="000F2570" w:rsidRPr="007A2400" w:rsidDel="007A2400">
                <w:rPr>
                  <w:noProof/>
                  <w:rPrChange w:id="934" w:author="Marek Hajduczenia" w:date="2024-08-26T13:23:00Z">
                    <w:rPr>
                      <w:noProof/>
                      <w:highlight w:val="yellow"/>
                    </w:rPr>
                  </w:rPrChange>
                </w:rPr>
                <w:fldChar w:fldCharType="separate"/>
              </w:r>
              <w:r w:rsidR="00515044" w:rsidRPr="007A2400" w:rsidDel="007A2400">
                <w:rPr>
                  <w:noProof/>
                  <w:rPrChange w:id="935" w:author="Marek Hajduczenia" w:date="2024-08-26T13:23:00Z">
                    <w:rPr>
                      <w:noProof/>
                      <w:highlight w:val="yellow"/>
                    </w:rPr>
                  </w:rPrChange>
                </w:rPr>
                <w:delText>Table 7</w:delText>
              </w:r>
              <w:r w:rsidR="00515044" w:rsidRPr="007A2400" w:rsidDel="007A2400">
                <w:rPr>
                  <w:noProof/>
                  <w:rPrChange w:id="936" w:author="Marek Hajduczenia" w:date="2024-08-26T13:23:00Z">
                    <w:rPr>
                      <w:noProof/>
                      <w:highlight w:val="yellow"/>
                    </w:rPr>
                  </w:rPrChange>
                </w:rPr>
                <w:noBreakHyphen/>
                <w:delText>28</w:delText>
              </w:r>
              <w:r w:rsidR="000F2570" w:rsidRPr="007A2400" w:rsidDel="007A2400">
                <w:rPr>
                  <w:noProof/>
                  <w:rPrChange w:id="937" w:author="Marek Hajduczenia" w:date="2024-08-26T13:23:00Z">
                    <w:rPr>
                      <w:noProof/>
                      <w:highlight w:val="yellow"/>
                    </w:rPr>
                  </w:rPrChange>
                </w:rPr>
                <w:fldChar w:fldCharType="end"/>
              </w:r>
              <w:r w:rsidRPr="007A2400" w:rsidDel="007A2400">
                <w:rPr>
                  <w:noProof/>
                  <w:rPrChange w:id="938" w:author="Marek Hajduczenia" w:date="2024-08-26T13:23:00Z">
                    <w:rPr>
                      <w:noProof/>
                      <w:highlight w:val="yellow"/>
                    </w:rPr>
                  </w:rPrChange>
                </w:rPr>
                <w:delText xml:space="preserve"> for downstream and upstream ESP</w:delText>
              </w:r>
              <w:r w:rsidR="00301923" w:rsidRPr="007A2400" w:rsidDel="007A2400">
                <w:rPr>
                  <w:noProof/>
                  <w:rPrChange w:id="939" w:author="Marek Hajduczenia" w:date="2024-08-26T13:23:00Z">
                    <w:rPr>
                      <w:noProof/>
                      <w:highlight w:val="yellow"/>
                    </w:rPr>
                  </w:rPrChange>
                </w:rPr>
                <w:delText>.</w:delText>
              </w:r>
            </w:del>
          </w:p>
        </w:tc>
        <w:tc>
          <w:tcPr>
            <w:tcW w:w="992" w:type="dxa"/>
            <w:shd w:val="clear" w:color="auto" w:fill="auto"/>
            <w:vAlign w:val="center"/>
            <w:tcPrChange w:id="940" w:author="Marek Hajduczenia" w:date="2024-08-26T13:26:00Z">
              <w:tcPr>
                <w:tcW w:w="993" w:type="dxa"/>
                <w:shd w:val="clear" w:color="auto" w:fill="auto"/>
                <w:vAlign w:val="center"/>
              </w:tcPr>
            </w:tcPrChange>
          </w:tcPr>
          <w:p w14:paraId="4CE3D43B" w14:textId="6692BB84" w:rsidR="00132B44" w:rsidRPr="007A2400" w:rsidDel="007A2400" w:rsidRDefault="00132B44" w:rsidP="00D202C2">
            <w:pPr>
              <w:pStyle w:val="IEEEStdsParagraph"/>
              <w:numPr>
                <w:ilvl w:val="0"/>
                <w:numId w:val="38"/>
              </w:numPr>
              <w:spacing w:before="240" w:after="0"/>
              <w:jc w:val="center"/>
              <w:rPr>
                <w:del w:id="941" w:author="Marek Hajduczenia" w:date="2024-08-26T13:26:00Z"/>
                <w:noProof/>
                <w:rPrChange w:id="942" w:author="Marek Hajduczenia" w:date="2024-08-26T13:23:00Z">
                  <w:rPr>
                    <w:del w:id="943" w:author="Marek Hajduczenia" w:date="2024-08-26T13:26:00Z"/>
                    <w:i/>
                    <w:iCs/>
                    <w:noProof/>
                    <w:highlight w:val="yellow"/>
                  </w:rPr>
                </w:rPrChange>
              </w:rPr>
            </w:pPr>
            <w:del w:id="944" w:author="Marek Hajduczenia" w:date="2024-08-26T13:26:00Z">
              <w:r w:rsidRPr="007A2400" w:rsidDel="007A2400">
                <w:rPr>
                  <w:noProof/>
                  <w:rPrChange w:id="945" w:author="Marek Hajduczenia" w:date="2024-08-26T13:23:00Z">
                    <w:rPr>
                      <w:noProof/>
                      <w:highlight w:val="yellow"/>
                    </w:rPr>
                  </w:rPrChange>
                </w:rPr>
                <w:delText>M</w:delText>
              </w:r>
            </w:del>
          </w:p>
        </w:tc>
        <w:tc>
          <w:tcPr>
            <w:tcW w:w="917" w:type="dxa"/>
            <w:shd w:val="clear" w:color="auto" w:fill="auto"/>
            <w:vAlign w:val="center"/>
            <w:tcPrChange w:id="946" w:author="Marek Hajduczenia" w:date="2024-08-26T13:26:00Z">
              <w:tcPr>
                <w:tcW w:w="896" w:type="dxa"/>
                <w:shd w:val="clear" w:color="auto" w:fill="auto"/>
                <w:vAlign w:val="center"/>
              </w:tcPr>
            </w:tcPrChange>
          </w:tcPr>
          <w:p w14:paraId="5B51BA84" w14:textId="7D6291DD" w:rsidR="00132B44" w:rsidRPr="007A2400" w:rsidDel="007A2400" w:rsidRDefault="00EF7A5B" w:rsidP="00D202C2">
            <w:pPr>
              <w:pStyle w:val="IEEEStdsParagraph"/>
              <w:numPr>
                <w:ilvl w:val="0"/>
                <w:numId w:val="38"/>
              </w:numPr>
              <w:spacing w:before="240" w:after="0"/>
              <w:jc w:val="left"/>
              <w:rPr>
                <w:del w:id="947" w:author="Marek Hajduczenia" w:date="2024-08-26T13:26:00Z"/>
                <w:noProof/>
                <w:rPrChange w:id="948" w:author="Marek Hajduczenia" w:date="2024-08-26T13:23:00Z">
                  <w:rPr>
                    <w:del w:id="949" w:author="Marek Hajduczenia" w:date="2024-08-26T13:26:00Z"/>
                    <w:i/>
                    <w:iCs/>
                    <w:noProof/>
                    <w:highlight w:val="yellow"/>
                  </w:rPr>
                </w:rPrChange>
              </w:rPr>
            </w:pPr>
            <w:del w:id="950" w:author="Marek Hajduczenia" w:date="2024-08-26T13:26:00Z">
              <w:r w:rsidRPr="007A2400" w:rsidDel="007A2400">
                <w:rPr>
                  <w:noProof/>
                  <w:rPrChange w:id="951" w:author="Marek Hajduczenia" w:date="2024-08-26T13:23:00Z">
                    <w:rPr>
                      <w:noProof/>
                      <w:highlight w:val="yellow"/>
                    </w:rPr>
                  </w:rPrChange>
                </w:rPr>
                <w:delText>[   ] </w:delText>
              </w:r>
              <w:r w:rsidR="00132B44" w:rsidRPr="007A2400" w:rsidDel="007A2400">
                <w:rPr>
                  <w:noProof/>
                  <w:rPrChange w:id="952" w:author="Marek Hajduczenia" w:date="2024-08-26T13:23:00Z">
                    <w:rPr>
                      <w:noProof/>
                      <w:highlight w:val="yellow"/>
                    </w:rPr>
                  </w:rPrChange>
                </w:rPr>
                <w:delText>Yes</w:delText>
              </w:r>
            </w:del>
          </w:p>
        </w:tc>
      </w:tr>
      <w:tr w:rsidR="00132B44" w:rsidRPr="00514A47" w:rsidDel="007A2400" w14:paraId="761DAB4B" w14:textId="13F24FF5" w:rsidTr="007A2400">
        <w:trPr>
          <w:cantSplit/>
          <w:del w:id="953" w:author="Marek Hajduczenia" w:date="2024-08-26T13:26:00Z"/>
          <w:trPrChange w:id="954" w:author="Marek Hajduczenia" w:date="2024-08-26T13:26:00Z">
            <w:trPr>
              <w:cantSplit/>
            </w:trPr>
          </w:trPrChange>
        </w:trPr>
        <w:tc>
          <w:tcPr>
            <w:tcW w:w="1534" w:type="dxa"/>
            <w:shd w:val="clear" w:color="auto" w:fill="auto"/>
            <w:vAlign w:val="center"/>
            <w:tcPrChange w:id="955" w:author="Marek Hajduczenia" w:date="2024-08-26T13:26:00Z">
              <w:tcPr>
                <w:tcW w:w="1536" w:type="dxa"/>
                <w:shd w:val="clear" w:color="auto" w:fill="auto"/>
                <w:vAlign w:val="center"/>
              </w:tcPr>
            </w:tcPrChange>
          </w:tcPr>
          <w:p w14:paraId="204B832F" w14:textId="4765D0E5" w:rsidR="00132B44" w:rsidRPr="007A2400" w:rsidDel="007A2400" w:rsidRDefault="00971EA9" w:rsidP="00D202C2">
            <w:pPr>
              <w:spacing w:before="0"/>
              <w:rPr>
                <w:del w:id="956" w:author="Marek Hajduczenia" w:date="2024-08-26T13:26:00Z"/>
                <w:noProof/>
                <w:rPrChange w:id="957" w:author="Marek Hajduczenia" w:date="2024-08-26T13:23:00Z">
                  <w:rPr>
                    <w:del w:id="958" w:author="Marek Hajduczenia" w:date="2024-08-26T13:26:00Z"/>
                    <w:noProof/>
                    <w:highlight w:val="yellow"/>
                  </w:rPr>
                </w:rPrChange>
              </w:rPr>
            </w:pPr>
            <w:del w:id="959" w:author="Marek Hajduczenia" w:date="2024-08-26T13:26:00Z">
              <w:r w:rsidRPr="007A2400" w:rsidDel="007A2400">
                <w:rPr>
                  <w:noProof/>
                  <w:rPrChange w:id="960" w:author="Marek Hajduczenia" w:date="2024-08-26T13:23:00Z">
                    <w:rPr>
                      <w:noProof/>
                      <w:highlight w:val="yellow"/>
                    </w:rPr>
                  </w:rPrChange>
                </w:rPr>
                <w:delText>T-</w:delText>
              </w:r>
              <w:r w:rsidR="00132B44" w:rsidRPr="007A2400" w:rsidDel="007A2400">
                <w:rPr>
                  <w:noProof/>
                  <w:rPrChange w:id="961" w:author="Marek Hajduczenia" w:date="2024-08-26T13:23:00Z">
                    <w:rPr>
                      <w:noProof/>
                      <w:highlight w:val="yellow"/>
                    </w:rPr>
                  </w:rPrChange>
                </w:rPr>
                <w:delText>TTM3</w:delText>
              </w:r>
            </w:del>
          </w:p>
        </w:tc>
        <w:tc>
          <w:tcPr>
            <w:tcW w:w="2684" w:type="dxa"/>
            <w:shd w:val="clear" w:color="auto" w:fill="auto"/>
            <w:vAlign w:val="center"/>
            <w:tcPrChange w:id="962" w:author="Marek Hajduczenia" w:date="2024-08-26T13:26:00Z">
              <w:tcPr>
                <w:tcW w:w="2688" w:type="dxa"/>
                <w:shd w:val="clear" w:color="auto" w:fill="auto"/>
                <w:vAlign w:val="center"/>
              </w:tcPr>
            </w:tcPrChange>
          </w:tcPr>
          <w:p w14:paraId="0BF4642A" w14:textId="14204734" w:rsidR="00132B44" w:rsidRPr="007A2400" w:rsidDel="007A2400" w:rsidRDefault="00132B44" w:rsidP="00D202C2">
            <w:pPr>
              <w:spacing w:before="0"/>
              <w:jc w:val="left"/>
              <w:rPr>
                <w:del w:id="963" w:author="Marek Hajduczenia" w:date="2024-08-26T13:26:00Z"/>
                <w:noProof/>
                <w:rPrChange w:id="964" w:author="Marek Hajduczenia" w:date="2024-08-26T13:23:00Z">
                  <w:rPr>
                    <w:del w:id="965" w:author="Marek Hajduczenia" w:date="2024-08-26T13:26:00Z"/>
                    <w:i/>
                    <w:iCs/>
                    <w:noProof/>
                    <w:highlight w:val="yellow"/>
                  </w:rPr>
                </w:rPrChange>
              </w:rPr>
            </w:pPr>
            <w:del w:id="966" w:author="Marek Hajduczenia" w:date="2024-08-26T13:26:00Z">
              <w:r w:rsidRPr="007A2400" w:rsidDel="007A2400">
                <w:rPr>
                  <w:noProof/>
                  <w:rPrChange w:id="967" w:author="Marek Hajduczenia" w:date="2024-08-26T13:23:00Z">
                    <w:rPr>
                      <w:noProof/>
                      <w:highlight w:val="yellow"/>
                    </w:rPr>
                  </w:rPrChange>
                </w:rPr>
                <w:delText xml:space="preserve">Encapsulation </w:delText>
              </w:r>
              <w:r w:rsidR="00F819CD" w:rsidRPr="007A2400" w:rsidDel="007A2400">
                <w:rPr>
                  <w:noProof/>
                  <w:rPrChange w:id="968" w:author="Marek Hajduczenia" w:date="2024-08-26T13:23:00Z">
                    <w:rPr>
                      <w:noProof/>
                      <w:highlight w:val="yellow"/>
                    </w:rPr>
                  </w:rPrChange>
                </w:rPr>
                <w:delText>t</w:delText>
              </w:r>
              <w:r w:rsidRPr="007A2400" w:rsidDel="007A2400">
                <w:rPr>
                  <w:noProof/>
                  <w:rPrChange w:id="969" w:author="Marek Hajduczenia" w:date="2024-08-26T13:23:00Z">
                    <w:rPr>
                      <w:noProof/>
                      <w:highlight w:val="yellow"/>
                    </w:rPr>
                  </w:rPrChange>
                </w:rPr>
                <w:delText>unneling mode</w:delText>
              </w:r>
            </w:del>
          </w:p>
        </w:tc>
        <w:tc>
          <w:tcPr>
            <w:tcW w:w="1413" w:type="dxa"/>
            <w:shd w:val="clear" w:color="auto" w:fill="auto"/>
            <w:vAlign w:val="center"/>
            <w:tcPrChange w:id="970" w:author="Marek Hajduczenia" w:date="2024-08-26T13:26:00Z">
              <w:tcPr>
                <w:tcW w:w="1414" w:type="dxa"/>
                <w:shd w:val="clear" w:color="auto" w:fill="auto"/>
                <w:vAlign w:val="center"/>
              </w:tcPr>
            </w:tcPrChange>
          </w:tcPr>
          <w:p w14:paraId="39B35AAD" w14:textId="764CC7C4" w:rsidR="00132B44" w:rsidRPr="007A2400" w:rsidDel="007A2400" w:rsidRDefault="000F2570" w:rsidP="00D202C2">
            <w:pPr>
              <w:spacing w:before="0"/>
              <w:rPr>
                <w:del w:id="971" w:author="Marek Hajduczenia" w:date="2024-08-26T13:26:00Z"/>
                <w:noProof/>
                <w:rPrChange w:id="972" w:author="Marek Hajduczenia" w:date="2024-08-26T13:23:00Z">
                  <w:rPr>
                    <w:del w:id="973" w:author="Marek Hajduczenia" w:date="2024-08-26T13:26:00Z"/>
                    <w:i/>
                    <w:iCs/>
                    <w:noProof/>
                    <w:highlight w:val="yellow"/>
                  </w:rPr>
                </w:rPrChange>
              </w:rPr>
            </w:pPr>
            <w:del w:id="974" w:author="Marek Hajduczenia" w:date="2024-08-26T13:26:00Z">
              <w:r w:rsidRPr="007A2400" w:rsidDel="007A2400">
                <w:rPr>
                  <w:noProof/>
                  <w:rPrChange w:id="975" w:author="Marek Hajduczenia" w:date="2024-08-26T13:23:00Z">
                    <w:rPr>
                      <w:noProof/>
                      <w:highlight w:val="yellow"/>
                    </w:rPr>
                  </w:rPrChange>
                </w:rPr>
                <w:fldChar w:fldCharType="begin" w:fldLock="1"/>
              </w:r>
              <w:r w:rsidRPr="007A2400" w:rsidDel="007A2400">
                <w:rPr>
                  <w:noProof/>
                  <w:rPrChange w:id="976" w:author="Marek Hajduczenia" w:date="2024-08-26T13:23:00Z">
                    <w:rPr>
                      <w:noProof/>
                      <w:highlight w:val="yellow"/>
                    </w:rPr>
                  </w:rPrChange>
                </w:rPr>
                <w:delInstrText xml:space="preserve"> REF _Ref312833579 \w \h  \* MERGEFORMAT </w:delInstrText>
              </w:r>
              <w:r w:rsidRPr="007A2400" w:rsidDel="007A2400">
                <w:rPr>
                  <w:noProof/>
                  <w:rPrChange w:id="977" w:author="Marek Hajduczenia" w:date="2024-08-26T13:23:00Z">
                    <w:rPr>
                      <w:noProof/>
                    </w:rPr>
                  </w:rPrChange>
                </w:rPr>
              </w:r>
              <w:r w:rsidRPr="007A2400" w:rsidDel="007A2400">
                <w:rPr>
                  <w:noProof/>
                  <w:rPrChange w:id="978" w:author="Marek Hajduczenia" w:date="2024-08-26T13:23:00Z">
                    <w:rPr>
                      <w:noProof/>
                      <w:highlight w:val="yellow"/>
                    </w:rPr>
                  </w:rPrChange>
                </w:rPr>
                <w:fldChar w:fldCharType="separate"/>
              </w:r>
              <w:r w:rsidR="00515044" w:rsidRPr="007A2400" w:rsidDel="007A2400">
                <w:rPr>
                  <w:noProof/>
                  <w:rPrChange w:id="979" w:author="Marek Hajduczenia" w:date="2024-08-26T13:23:00Z">
                    <w:rPr>
                      <w:noProof/>
                      <w:highlight w:val="yellow"/>
                    </w:rPr>
                  </w:rPrChange>
                </w:rPr>
                <w:delText>7.3.2.2</w:delText>
              </w:r>
              <w:r w:rsidRPr="007A2400" w:rsidDel="007A2400">
                <w:rPr>
                  <w:noProof/>
                  <w:rPrChange w:id="980" w:author="Marek Hajduczenia" w:date="2024-08-26T13:23:00Z">
                    <w:rPr>
                      <w:noProof/>
                      <w:highlight w:val="yellow"/>
                    </w:rPr>
                  </w:rPrChange>
                </w:rPr>
                <w:fldChar w:fldCharType="end"/>
              </w:r>
            </w:del>
          </w:p>
        </w:tc>
        <w:tc>
          <w:tcPr>
            <w:tcW w:w="5642" w:type="dxa"/>
            <w:shd w:val="clear" w:color="auto" w:fill="auto"/>
            <w:vAlign w:val="center"/>
            <w:tcPrChange w:id="981" w:author="Marek Hajduczenia" w:date="2024-08-26T13:26:00Z">
              <w:tcPr>
                <w:tcW w:w="5655" w:type="dxa"/>
                <w:shd w:val="clear" w:color="auto" w:fill="auto"/>
                <w:vAlign w:val="center"/>
              </w:tcPr>
            </w:tcPrChange>
          </w:tcPr>
          <w:p w14:paraId="30AA7A43" w14:textId="3DAC4115" w:rsidR="00132B44" w:rsidRPr="007A2400" w:rsidDel="007A2400" w:rsidRDefault="00132B44" w:rsidP="00D202C2">
            <w:pPr>
              <w:spacing w:before="0"/>
              <w:jc w:val="left"/>
              <w:rPr>
                <w:del w:id="982" w:author="Marek Hajduczenia" w:date="2024-08-26T13:26:00Z"/>
                <w:noProof/>
                <w:rPrChange w:id="983" w:author="Marek Hajduczenia" w:date="2024-08-26T13:23:00Z">
                  <w:rPr>
                    <w:del w:id="984" w:author="Marek Hajduczenia" w:date="2024-08-26T13:26:00Z"/>
                    <w:i/>
                    <w:iCs/>
                    <w:noProof/>
                    <w:highlight w:val="yellow"/>
                  </w:rPr>
                </w:rPrChange>
              </w:rPr>
            </w:pPr>
            <w:del w:id="985" w:author="Marek Hajduczenia" w:date="2024-08-26T13:26:00Z">
              <w:r w:rsidRPr="007A2400" w:rsidDel="007A2400">
                <w:rPr>
                  <w:noProof/>
                  <w:rPrChange w:id="986" w:author="Marek Hajduczenia" w:date="2024-08-26T13:23:00Z">
                    <w:rPr>
                      <w:noProof/>
                      <w:highlight w:val="yellow"/>
                    </w:rPr>
                  </w:rPrChange>
                </w:rPr>
                <w:delText xml:space="preserve">MAC Client at the OLT operates according to </w:delText>
              </w:r>
              <w:r w:rsidR="004816A8" w:rsidRPr="007A2400" w:rsidDel="007A2400">
                <w:rPr>
                  <w:noProof/>
                  <w:rPrChange w:id="987" w:author="Marek Hajduczenia" w:date="2024-08-26T13:23:00Z">
                    <w:rPr>
                      <w:noProof/>
                      <w:highlight w:val="yellow"/>
                    </w:rPr>
                  </w:rPrChange>
                </w:rPr>
                <w:fldChar w:fldCharType="begin" w:fldLock="1"/>
              </w:r>
              <w:r w:rsidR="004816A8" w:rsidRPr="007A2400" w:rsidDel="007A2400">
                <w:rPr>
                  <w:noProof/>
                  <w:rPrChange w:id="988" w:author="Marek Hajduczenia" w:date="2024-08-26T13:23:00Z">
                    <w:rPr>
                      <w:noProof/>
                      <w:highlight w:val="yellow"/>
                    </w:rPr>
                  </w:rPrChange>
                </w:rPr>
                <w:delInstrText xml:space="preserve"> REF _Ref298887704 \h  \* MERGEFORMAT </w:delInstrText>
              </w:r>
              <w:r w:rsidR="004816A8" w:rsidRPr="007A2400" w:rsidDel="007A2400">
                <w:rPr>
                  <w:noProof/>
                  <w:rPrChange w:id="989" w:author="Marek Hajduczenia" w:date="2024-08-26T13:23:00Z">
                    <w:rPr>
                      <w:noProof/>
                    </w:rPr>
                  </w:rPrChange>
                </w:rPr>
              </w:r>
              <w:r w:rsidR="004816A8" w:rsidRPr="007A2400" w:rsidDel="007A2400">
                <w:rPr>
                  <w:noProof/>
                  <w:rPrChange w:id="990" w:author="Marek Hajduczenia" w:date="2024-08-26T13:23:00Z">
                    <w:rPr>
                      <w:noProof/>
                      <w:highlight w:val="yellow"/>
                    </w:rPr>
                  </w:rPrChange>
                </w:rPr>
                <w:fldChar w:fldCharType="separate"/>
              </w:r>
              <w:r w:rsidR="00515044" w:rsidRPr="007A2400" w:rsidDel="007A2400">
                <w:rPr>
                  <w:noProof/>
                  <w:rPrChange w:id="991" w:author="Marek Hajduczenia" w:date="2024-08-26T13:23:00Z">
                    <w:rPr>
                      <w:noProof/>
                      <w:highlight w:val="yellow"/>
                    </w:rPr>
                  </w:rPrChange>
                </w:rPr>
                <w:delText>Table 7</w:delText>
              </w:r>
              <w:r w:rsidR="00515044" w:rsidRPr="007A2400" w:rsidDel="007A2400">
                <w:rPr>
                  <w:noProof/>
                  <w:rPrChange w:id="992" w:author="Marek Hajduczenia" w:date="2024-08-26T13:23:00Z">
                    <w:rPr>
                      <w:noProof/>
                      <w:highlight w:val="yellow"/>
                    </w:rPr>
                  </w:rPrChange>
                </w:rPr>
                <w:noBreakHyphen/>
                <w:delText>28</w:delText>
              </w:r>
              <w:r w:rsidR="004816A8" w:rsidRPr="007A2400" w:rsidDel="007A2400">
                <w:rPr>
                  <w:noProof/>
                  <w:rPrChange w:id="993" w:author="Marek Hajduczenia" w:date="2024-08-26T13:23:00Z">
                    <w:rPr>
                      <w:noProof/>
                      <w:highlight w:val="yellow"/>
                    </w:rPr>
                  </w:rPrChange>
                </w:rPr>
                <w:fldChar w:fldCharType="end"/>
              </w:r>
              <w:r w:rsidRPr="007A2400" w:rsidDel="007A2400">
                <w:rPr>
                  <w:noProof/>
                  <w:rPrChange w:id="994" w:author="Marek Hajduczenia" w:date="2024-08-26T13:23:00Z">
                    <w:rPr>
                      <w:noProof/>
                      <w:highlight w:val="yellow"/>
                    </w:rPr>
                  </w:rPrChange>
                </w:rPr>
                <w:delText xml:space="preserve"> for downstream ESP</w:delText>
              </w:r>
              <w:r w:rsidR="00301923" w:rsidRPr="007A2400" w:rsidDel="007A2400">
                <w:rPr>
                  <w:noProof/>
                  <w:rPrChange w:id="995" w:author="Marek Hajduczenia" w:date="2024-08-26T13:23:00Z">
                    <w:rPr>
                      <w:noProof/>
                      <w:highlight w:val="yellow"/>
                    </w:rPr>
                  </w:rPrChange>
                </w:rPr>
                <w:delText>.</w:delText>
              </w:r>
            </w:del>
          </w:p>
        </w:tc>
        <w:tc>
          <w:tcPr>
            <w:tcW w:w="992" w:type="dxa"/>
            <w:shd w:val="clear" w:color="auto" w:fill="auto"/>
            <w:vAlign w:val="center"/>
            <w:tcPrChange w:id="996" w:author="Marek Hajduczenia" w:date="2024-08-26T13:26:00Z">
              <w:tcPr>
                <w:tcW w:w="993" w:type="dxa"/>
                <w:shd w:val="clear" w:color="auto" w:fill="auto"/>
                <w:vAlign w:val="center"/>
              </w:tcPr>
            </w:tcPrChange>
          </w:tcPr>
          <w:p w14:paraId="172126E5" w14:textId="67A29227" w:rsidR="00132B44" w:rsidRPr="007A2400" w:rsidDel="007A2400" w:rsidRDefault="00132B44" w:rsidP="00D202C2">
            <w:pPr>
              <w:pStyle w:val="IEEEStdsParagraph"/>
              <w:numPr>
                <w:ilvl w:val="0"/>
                <w:numId w:val="38"/>
              </w:numPr>
              <w:spacing w:before="240" w:after="0"/>
              <w:jc w:val="center"/>
              <w:rPr>
                <w:del w:id="997" w:author="Marek Hajduczenia" w:date="2024-08-26T13:26:00Z"/>
                <w:noProof/>
                <w:rPrChange w:id="998" w:author="Marek Hajduczenia" w:date="2024-08-26T13:23:00Z">
                  <w:rPr>
                    <w:del w:id="999" w:author="Marek Hajduczenia" w:date="2024-08-26T13:26:00Z"/>
                    <w:i/>
                    <w:iCs/>
                    <w:noProof/>
                    <w:highlight w:val="yellow"/>
                  </w:rPr>
                </w:rPrChange>
              </w:rPr>
            </w:pPr>
            <w:del w:id="1000" w:author="Marek Hajduczenia" w:date="2024-08-26T13:26:00Z">
              <w:r w:rsidRPr="007A2400" w:rsidDel="007A2400">
                <w:rPr>
                  <w:noProof/>
                  <w:rPrChange w:id="1001" w:author="Marek Hajduczenia" w:date="2024-08-26T13:23:00Z">
                    <w:rPr>
                      <w:noProof/>
                      <w:highlight w:val="yellow"/>
                    </w:rPr>
                  </w:rPrChange>
                </w:rPr>
                <w:delText>M</w:delText>
              </w:r>
            </w:del>
          </w:p>
        </w:tc>
        <w:tc>
          <w:tcPr>
            <w:tcW w:w="917" w:type="dxa"/>
            <w:shd w:val="clear" w:color="auto" w:fill="auto"/>
            <w:vAlign w:val="center"/>
            <w:tcPrChange w:id="1002" w:author="Marek Hajduczenia" w:date="2024-08-26T13:26:00Z">
              <w:tcPr>
                <w:tcW w:w="896" w:type="dxa"/>
                <w:shd w:val="clear" w:color="auto" w:fill="auto"/>
                <w:vAlign w:val="center"/>
              </w:tcPr>
            </w:tcPrChange>
          </w:tcPr>
          <w:p w14:paraId="6DDDEEC3" w14:textId="45EF99F6" w:rsidR="00132B44" w:rsidRPr="007A2400" w:rsidDel="007A2400" w:rsidRDefault="00EF7A5B" w:rsidP="00D202C2">
            <w:pPr>
              <w:pStyle w:val="IEEEStdsParagraph"/>
              <w:numPr>
                <w:ilvl w:val="0"/>
                <w:numId w:val="38"/>
              </w:numPr>
              <w:spacing w:before="240" w:after="0"/>
              <w:jc w:val="left"/>
              <w:rPr>
                <w:del w:id="1003" w:author="Marek Hajduczenia" w:date="2024-08-26T13:26:00Z"/>
                <w:noProof/>
                <w:rPrChange w:id="1004" w:author="Marek Hajduczenia" w:date="2024-08-26T13:23:00Z">
                  <w:rPr>
                    <w:del w:id="1005" w:author="Marek Hajduczenia" w:date="2024-08-26T13:26:00Z"/>
                    <w:i/>
                    <w:iCs/>
                    <w:noProof/>
                    <w:highlight w:val="yellow"/>
                  </w:rPr>
                </w:rPrChange>
              </w:rPr>
            </w:pPr>
            <w:del w:id="1006" w:author="Marek Hajduczenia" w:date="2024-08-26T13:26:00Z">
              <w:r w:rsidRPr="007A2400" w:rsidDel="007A2400">
                <w:rPr>
                  <w:noProof/>
                  <w:rPrChange w:id="1007" w:author="Marek Hajduczenia" w:date="2024-08-26T13:23:00Z">
                    <w:rPr>
                      <w:noProof/>
                      <w:highlight w:val="yellow"/>
                    </w:rPr>
                  </w:rPrChange>
                </w:rPr>
                <w:delText>[   ] </w:delText>
              </w:r>
              <w:r w:rsidR="00132B44" w:rsidRPr="007A2400" w:rsidDel="007A2400">
                <w:rPr>
                  <w:noProof/>
                  <w:rPrChange w:id="1008" w:author="Marek Hajduczenia" w:date="2024-08-26T13:23:00Z">
                    <w:rPr>
                      <w:noProof/>
                      <w:highlight w:val="yellow"/>
                    </w:rPr>
                  </w:rPrChange>
                </w:rPr>
                <w:delText>Yes</w:delText>
              </w:r>
            </w:del>
          </w:p>
        </w:tc>
      </w:tr>
    </w:tbl>
    <w:p w14:paraId="71EEF53F" w14:textId="0890D9CB" w:rsidR="003100E4" w:rsidRDefault="003100E4" w:rsidP="00DA7199">
      <w:pPr>
        <w:rPr>
          <w:noProof/>
        </w:rPr>
      </w:pPr>
      <w:bookmarkStart w:id="1009" w:name="_GoBack"/>
      <w:bookmarkEnd w:id="1009"/>
    </w:p>
    <w:sectPr w:rsidR="003100E4" w:rsidSect="00B058ED">
      <w:headerReference w:type="even" r:id="rId9"/>
      <w:footerReference w:type="even" r:id="rId10"/>
      <w:headerReference w:type="first" r:id="rId11"/>
      <w:footerReference w:type="first" r:id="rId12"/>
      <w:pgSz w:w="15840" w:h="12240" w:orient="landscape"/>
      <w:pgMar w:top="1800" w:right="1440" w:bottom="1800" w:left="1440" w:header="720" w:footer="432" w:gutter="0"/>
      <w:cols w:space="720"/>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3BD421" w15:done="0"/>
  <w15:commentEx w15:paraId="2996FBA8" w15:done="0"/>
  <w15:commentEx w15:paraId="578357D1" w15:done="0"/>
  <w15:commentEx w15:paraId="037712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D0701" w14:textId="77777777" w:rsidR="008A0DBE" w:rsidRPr="00396C56" w:rsidRDefault="008A0DBE" w:rsidP="005A5583">
      <w:pPr>
        <w:spacing w:before="0"/>
      </w:pPr>
      <w:r>
        <w:separator/>
      </w:r>
    </w:p>
    <w:p w14:paraId="2BF29EFC" w14:textId="77777777" w:rsidR="008A0DBE" w:rsidRDefault="008A0DBE"/>
  </w:endnote>
  <w:endnote w:type="continuationSeparator" w:id="0">
    <w:p w14:paraId="00754FB6" w14:textId="77777777" w:rsidR="008A0DBE" w:rsidRPr="00396C56" w:rsidRDefault="008A0DBE" w:rsidP="005A5583">
      <w:pPr>
        <w:spacing w:before="0"/>
      </w:pPr>
      <w:r>
        <w:continuationSeparator/>
      </w:r>
    </w:p>
    <w:p w14:paraId="2F7FB30A" w14:textId="77777777" w:rsidR="008A0DBE" w:rsidRDefault="008A0D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931D5" w14:textId="77777777" w:rsidR="003C436E" w:rsidRDefault="003C43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B8A0C" w14:textId="77777777" w:rsidR="003C436E" w:rsidRDefault="003C43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B28CB" w14:textId="77777777" w:rsidR="008A0DBE" w:rsidRDefault="008A0DBE" w:rsidP="004D1484">
      <w:pPr>
        <w:spacing w:before="0" w:after="120"/>
      </w:pPr>
      <w:r>
        <w:separator/>
      </w:r>
    </w:p>
  </w:footnote>
  <w:footnote w:type="continuationSeparator" w:id="0">
    <w:p w14:paraId="16BBAC56" w14:textId="77777777" w:rsidR="008A0DBE" w:rsidRPr="00396C56" w:rsidRDefault="008A0DBE" w:rsidP="005A5583">
      <w:pPr>
        <w:spacing w:before="0"/>
      </w:pPr>
      <w:r>
        <w:continuationSeparator/>
      </w:r>
    </w:p>
    <w:p w14:paraId="38CF20A8" w14:textId="77777777" w:rsidR="008A0DBE" w:rsidRDefault="008A0D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79044" w14:textId="77777777" w:rsidR="003C436E" w:rsidRDefault="003C43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5F23F" w14:textId="77777777" w:rsidR="003C436E" w:rsidRDefault="003C43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A0A64FA"/>
    <w:multiLevelType w:val="multilevel"/>
    <w:tmpl w:val="BAF2499C"/>
    <w:lvl w:ilvl="0">
      <w:start w:val="1"/>
      <w:numFmt w:val="none"/>
      <w:suff w:val="nothing"/>
      <w:lvlText w:val="%1"/>
      <w:lvlJc w:val="left"/>
      <w:rPr>
        <w:rFonts w:cs="Times New Roman" w:hint="default"/>
      </w:rPr>
    </w:lvl>
    <w:lvl w:ilvl="1">
      <w:numFmt w:val="bullet"/>
      <w:lvlText w:val="—"/>
      <w:lvlJc w:val="left"/>
      <w:pPr>
        <w:ind w:left="720" w:hanging="360"/>
      </w:pPr>
      <w:rPr>
        <w:rFonts w:ascii="Times New Roman" w:eastAsia="Times New Roman" w:hAnsi="Times New Roman"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imes New Roman" w:hAnsi="Times New Roman" w:hint="default"/>
      </w:rPr>
    </w:lvl>
    <w:lvl w:ilvl="4">
      <w:start w:val="1"/>
      <w:numFmt w:val="decimal"/>
      <w:lvlRestart w:val="0"/>
      <w:lvlText w:val="%5)"/>
      <w:lvlJc w:val="left"/>
      <w:pPr>
        <w:ind w:left="1077" w:hanging="357"/>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5">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6">
    <w:nsid w:val="1E485ECD"/>
    <w:multiLevelType w:val="multilevel"/>
    <w:tmpl w:val="B99E66C0"/>
    <w:numStyleLink w:val="NormalBODY"/>
  </w:abstractNum>
  <w:abstractNum w:abstractNumId="17">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18">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0">
    <w:nsid w:val="259A4116"/>
    <w:multiLevelType w:val="multilevel"/>
    <w:tmpl w:val="B99E66C0"/>
    <w:numStyleLink w:val="NormalBODY"/>
  </w:abstractNum>
  <w:abstractNum w:abstractNumId="21">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2">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3">
    <w:nsid w:val="2CBD01A6"/>
    <w:multiLevelType w:val="multilevel"/>
    <w:tmpl w:val="27043FA8"/>
    <w:lvl w:ilvl="0">
      <w:start w:val="1"/>
      <w:numFmt w:val="upperLetter"/>
      <w:lvlText w:val="Annex 4%1"/>
      <w:lvlJc w:val="left"/>
      <w:pPr>
        <w:ind w:left="3196" w:hanging="360"/>
      </w:pPr>
      <w:rPr>
        <w:rFonts w:hint="default"/>
      </w:rPr>
    </w:lvl>
    <w:lvl w:ilvl="1">
      <w:start w:val="2"/>
      <w:numFmt w:val="decimal"/>
      <w:lvlText w:val="4%1.%2"/>
      <w:lvlJc w:val="left"/>
      <w:pPr>
        <w:ind w:left="576" w:hanging="576"/>
      </w:pPr>
      <w:rPr>
        <w:rFonts w:hint="default"/>
      </w:rPr>
    </w:lvl>
    <w:lvl w:ilvl="2">
      <w:start w:val="19"/>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2E1920F5"/>
    <w:multiLevelType w:val="multilevel"/>
    <w:tmpl w:val="8FFE78F4"/>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27">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B990A18"/>
    <w:multiLevelType w:val="multilevel"/>
    <w:tmpl w:val="B99E66C0"/>
    <w:numStyleLink w:val="NormalBODY"/>
  </w:abstractNum>
  <w:abstractNum w:abstractNumId="31">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32">
    <w:nsid w:val="44DC6B9A"/>
    <w:multiLevelType w:val="multilevel"/>
    <w:tmpl w:val="9B24348E"/>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473C1977"/>
    <w:multiLevelType w:val="multilevel"/>
    <w:tmpl w:val="F548660A"/>
    <w:lvl w:ilvl="0">
      <w:start w:val="1"/>
      <w:numFmt w:val="upperLetter"/>
      <w:lvlText w:val="Annex 11%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4784605A"/>
    <w:multiLevelType w:val="multilevel"/>
    <w:tmpl w:val="B99E66C0"/>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498D727D"/>
    <w:multiLevelType w:val="multilevel"/>
    <w:tmpl w:val="D2B2A9A8"/>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nsid w:val="6EA620CE"/>
    <w:multiLevelType w:val="multilevel"/>
    <w:tmpl w:val="EC3ECACE"/>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6">
    <w:nsid w:val="791F6C92"/>
    <w:multiLevelType w:val="multilevel"/>
    <w:tmpl w:val="2114751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7">
    <w:nsid w:val="7B2340AF"/>
    <w:multiLevelType w:val="multilevel"/>
    <w:tmpl w:val="9062691C"/>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9">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CA22C83"/>
    <w:multiLevelType w:val="multilevel"/>
    <w:tmpl w:val="8D94D460"/>
    <w:lvl w:ilvl="0">
      <w:start w:val="1"/>
      <w:numFmt w:val="none"/>
      <w:suff w:val="nothing"/>
      <w:lvlText w:val="%1"/>
      <w:lvlJc w:val="left"/>
      <w:pPr>
        <w:tabs>
          <w:tab w:val="num" w:pos="0"/>
        </w:tabs>
        <w:ind w:left="0" w:firstLine="0"/>
      </w:pPr>
    </w:lvl>
    <w:lvl w:ilvl="1">
      <w:start w:val="1"/>
      <w:numFmt w:val="lowerLetter"/>
      <w:lvlText w:val="%2)"/>
      <w:lvlJc w:val="left"/>
      <w:pPr>
        <w:tabs>
          <w:tab w:val="num" w:pos="0"/>
        </w:tabs>
        <w:ind w:left="720" w:hanging="360"/>
      </w:pPr>
    </w:lvl>
    <w:lvl w:ilvl="2">
      <w:start w:val="1"/>
      <w:numFmt w:val="bullet"/>
      <w:lvlText w:val="¾"/>
      <w:lvlJc w:val="left"/>
      <w:pPr>
        <w:tabs>
          <w:tab w:val="num" w:pos="0"/>
        </w:tabs>
        <w:ind w:left="720" w:hanging="363"/>
      </w:pPr>
      <w:rPr>
        <w:rFonts w:ascii="Symbol" w:hAnsi="Symbol" w:cs="Symbol" w:hint="default"/>
      </w:rPr>
    </w:lvl>
    <w:lvl w:ilvl="3">
      <w:numFmt w:val="bullet"/>
      <w:lvlText w:val="—"/>
      <w:lvlJc w:val="left"/>
      <w:pPr>
        <w:tabs>
          <w:tab w:val="num" w:pos="0"/>
        </w:tabs>
        <w:ind w:left="1077" w:hanging="357"/>
      </w:pPr>
      <w:rPr>
        <w:rFonts w:ascii="Times New Roman" w:eastAsiaTheme="minorHAnsi" w:hAnsi="Times New Roman" w:cs="Times New Roman" w:hint="default"/>
      </w:rPr>
    </w:lvl>
    <w:lvl w:ilvl="4">
      <w:start w:val="1"/>
      <w:numFmt w:val="decimal"/>
      <w:lvlText w:val="%5)"/>
      <w:lvlJc w:val="left"/>
      <w:pPr>
        <w:tabs>
          <w:tab w:val="num" w:pos="0"/>
        </w:tabs>
        <w:ind w:left="1077" w:hanging="357"/>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abstractNumId w:val="46"/>
  </w:num>
  <w:num w:numId="2">
    <w:abstractNumId w:val="41"/>
  </w:num>
  <w:num w:numId="3">
    <w:abstractNumId w:val="43"/>
  </w:num>
  <w:num w:numId="4">
    <w:abstractNumId w:val="4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8"/>
    <w:lvlOverride w:ilvl="0">
      <w:startOverride w:val="1"/>
    </w:lvlOverride>
  </w:num>
  <w:num w:numId="8">
    <w:abstractNumId w:val="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44"/>
  </w:num>
  <w:num w:numId="17">
    <w:abstractNumId w:val="46"/>
  </w:num>
  <w:num w:numId="18">
    <w:abstractNumId w:val="4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10"/>
  </w:num>
  <w:num w:numId="25">
    <w:abstractNumId w:val="33"/>
  </w:num>
  <w:num w:numId="26">
    <w:abstractNumId w:val="25"/>
  </w:num>
  <w:num w:numId="27">
    <w:abstractNumId w:val="12"/>
  </w:num>
  <w:num w:numId="28">
    <w:abstractNumId w:val="14"/>
  </w:num>
  <w:num w:numId="29">
    <w:abstractNumId w:val="19"/>
  </w:num>
  <w:num w:numId="30">
    <w:abstractNumId w:val="15"/>
  </w:num>
  <w:num w:numId="31">
    <w:abstractNumId w:val="31"/>
  </w:num>
  <w:num w:numId="32">
    <w:abstractNumId w:val="17"/>
  </w:num>
  <w:num w:numId="33">
    <w:abstractNumId w:val="26"/>
  </w:num>
  <w:num w:numId="34">
    <w:abstractNumId w:val="29"/>
  </w:num>
  <w:num w:numId="35">
    <w:abstractNumId w:val="21"/>
  </w:num>
  <w:num w:numId="36">
    <w:abstractNumId w:val="21"/>
    <w:lvlOverride w:ilvl="0">
      <w:startOverride w:val="1"/>
    </w:lvlOverride>
  </w:num>
  <w:num w:numId="37">
    <w:abstractNumId w:val="24"/>
  </w:num>
  <w:num w:numId="38">
    <w:abstractNumId w:val="35"/>
    <w:lvlOverride w:ilvl="0">
      <w:lvl w:ilvl="0">
        <w:start w:val="1"/>
        <w:numFmt w:val="none"/>
        <w:pStyle w:val="Normal"/>
        <w:suff w:val="nothing"/>
        <w:lvlText w:val="%1"/>
        <w:lvlJc w:val="left"/>
        <w:pPr>
          <w:ind w:left="0" w:firstLine="0"/>
        </w:pPr>
        <w:rPr>
          <w:rFonts w:hint="default"/>
        </w:rPr>
      </w:lvl>
    </w:lvlOverride>
  </w:num>
  <w:num w:numId="39">
    <w:abstractNumId w:val="16"/>
  </w:num>
  <w:num w:numId="40">
    <w:abstractNumId w:val="20"/>
  </w:num>
  <w:num w:numId="41">
    <w:abstractNumId w:val="30"/>
  </w:num>
  <w:num w:numId="42">
    <w:abstractNumId w:val="35"/>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abstractNumId w:val="35"/>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27"/>
  </w:num>
  <w:num w:numId="45">
    <w:abstractNumId w:val="38"/>
  </w:num>
  <w:num w:numId="46">
    <w:abstractNumId w:val="37"/>
  </w:num>
  <w:num w:numId="47">
    <w:abstractNumId w:val="35"/>
  </w:num>
  <w:num w:numId="48">
    <w:abstractNumId w:val="18"/>
  </w:num>
  <w:num w:numId="49">
    <w:abstractNumId w:val="49"/>
  </w:num>
  <w:num w:numId="50">
    <w:abstractNumId w:val="22"/>
  </w:num>
  <w:num w:numId="51">
    <w:abstractNumId w:val="11"/>
  </w:num>
  <w:num w:numId="52">
    <w:abstractNumId w:val="40"/>
  </w:num>
  <w:num w:numId="53">
    <w:abstractNumId w:val="48"/>
  </w:num>
  <w:num w:numId="54">
    <w:abstractNumId w:val="39"/>
  </w:num>
  <w:num w:numId="55">
    <w:abstractNumId w:val="45"/>
  </w:num>
  <w:num w:numId="56">
    <w:abstractNumId w:val="42"/>
  </w:num>
  <w:num w:numId="57">
    <w:abstractNumId w:val="23"/>
  </w:num>
  <w:num w:numId="58">
    <w:abstractNumId w:val="47"/>
  </w:num>
  <w:num w:numId="59">
    <w:abstractNumId w:val="3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lvlOverride w:ilvl="0">
      <w:startOverride w:val="1"/>
    </w:lvlOverride>
  </w:num>
  <w:num w:numId="61">
    <w:abstractNumId w:val="35"/>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abstractNumId w:val="35"/>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3">
    <w:abstractNumId w:val="50"/>
  </w:num>
  <w:num w:numId="64">
    <w:abstractNumId w:val="5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65">
    <w:abstractNumId w:val="5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66">
    <w:abstractNumId w:val="5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67">
    <w:abstractNumId w:val="5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68">
    <w:abstractNumId w:val="5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69">
    <w:abstractNumId w:val="5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70">
    <w:abstractNumId w:val="5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71">
    <w:abstractNumId w:val="5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lvlText w:val=""/>
        <w:lvlJc w:val="left"/>
        <w:pPr>
          <w:tabs>
            <w:tab w:val="num" w:pos="0"/>
          </w:tabs>
          <w:ind w:left="1077" w:hanging="357"/>
        </w:pPr>
        <w:rPr>
          <w:rFonts w:ascii="Symbol" w:eastAsiaTheme="minorHAnsi" w:hAnsi="Symbol" w:cs="Symbol" w:hint="default"/>
        </w:rPr>
      </w:lvl>
    </w:lvlOverride>
  </w:num>
  <w:num w:numId="72">
    <w:abstractNumId w:val="35"/>
    <w:lvlOverride w:ilvl="0">
      <w:lvl w:ilvl="0">
        <w:start w:val="1"/>
        <w:numFmt w:val="none"/>
        <w:pStyle w:val="Normal"/>
        <w:suff w:val="nothing"/>
        <w:lvlText w:val="%1"/>
        <w:lvlJc w:val="left"/>
        <w:pPr>
          <w:ind w:left="0" w:firstLine="0"/>
        </w:pPr>
        <w:rPr>
          <w:rFonts w:hint="default"/>
        </w:rPr>
      </w:lvl>
    </w:lvlOverride>
  </w:num>
  <w:num w:numId="73">
    <w:abstractNumId w:val="3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9"/>
  </w:num>
  <w:num w:numId="75">
    <w:abstractNumId w:val="13"/>
  </w:num>
  <w:num w:numId="76">
    <w:abstractNumId w:val="34"/>
    <w:lvlOverride w:ilvl="0">
      <w:lvl w:ilvl="0">
        <w:start w:val="1"/>
        <w:numFmt w:val="upperLetter"/>
        <w:lvlText w:val="Annex 11%1"/>
        <w:lvlJc w:val="left"/>
        <w:pPr>
          <w:ind w:left="360" w:hanging="360"/>
        </w:pPr>
        <w:rPr>
          <w:rFonts w:hint="default"/>
        </w:rPr>
      </w:lvl>
    </w:lvlOverride>
    <w:lvlOverride w:ilvl="1">
      <w:lvl w:ilvl="1">
        <w:start w:val="1"/>
        <w:numFmt w:val="decimal"/>
        <w:lvlText w:val="11%1.%2"/>
        <w:lvlJc w:val="left"/>
        <w:pPr>
          <w:ind w:left="576" w:hanging="576"/>
        </w:pPr>
        <w:rPr>
          <w:rFonts w:hint="default"/>
        </w:rPr>
      </w:lvl>
    </w:lvlOverride>
    <w:lvlOverride w:ilvl="2">
      <w:lvl w:ilvl="2">
        <w:start w:val="1"/>
        <w:numFmt w:val="decimal"/>
        <w:lvlText w:val="11%1.%2.%3"/>
        <w:lvlJc w:val="left"/>
        <w:pPr>
          <w:ind w:left="720" w:hanging="72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7">
    <w:abstractNumId w:val="46"/>
  </w:num>
  <w:num w:numId="78">
    <w:abstractNumId w:val="46"/>
  </w:num>
  <w:num w:numId="79">
    <w:abstractNumId w:val="46"/>
  </w:num>
  <w:num w:numId="80">
    <w:abstractNumId w:val="46"/>
  </w:num>
  <w:num w:numId="81">
    <w:abstractNumId w:val="36"/>
  </w:num>
  <w:num w:numId="82">
    <w:abstractNumId w:val="32"/>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len Kramer">
    <w15:presenceInfo w15:providerId="None" w15:userId="Glen Kram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hideSpellingErrors/>
  <w:hideGrammaticalErrors/>
  <w:activeWritingStyle w:appName="MSWord" w:lang="es-A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24C"/>
    <w:rsid w:val="00000713"/>
    <w:rsid w:val="000008D6"/>
    <w:rsid w:val="0000207A"/>
    <w:rsid w:val="0000261F"/>
    <w:rsid w:val="00002650"/>
    <w:rsid w:val="0000291C"/>
    <w:rsid w:val="00003B20"/>
    <w:rsid w:val="0000468C"/>
    <w:rsid w:val="00004A32"/>
    <w:rsid w:val="00005892"/>
    <w:rsid w:val="00005ADF"/>
    <w:rsid w:val="00005C36"/>
    <w:rsid w:val="000061D0"/>
    <w:rsid w:val="00007C59"/>
    <w:rsid w:val="0001002D"/>
    <w:rsid w:val="0001040E"/>
    <w:rsid w:val="00010A95"/>
    <w:rsid w:val="00010F45"/>
    <w:rsid w:val="0001186A"/>
    <w:rsid w:val="000119B8"/>
    <w:rsid w:val="0001223B"/>
    <w:rsid w:val="00012425"/>
    <w:rsid w:val="0001337B"/>
    <w:rsid w:val="00014097"/>
    <w:rsid w:val="00014259"/>
    <w:rsid w:val="000145C3"/>
    <w:rsid w:val="00014687"/>
    <w:rsid w:val="00014F92"/>
    <w:rsid w:val="00015145"/>
    <w:rsid w:val="00016A31"/>
    <w:rsid w:val="000176E9"/>
    <w:rsid w:val="000206EF"/>
    <w:rsid w:val="0002101A"/>
    <w:rsid w:val="00021493"/>
    <w:rsid w:val="0002254A"/>
    <w:rsid w:val="000225E5"/>
    <w:rsid w:val="0002385D"/>
    <w:rsid w:val="000242F3"/>
    <w:rsid w:val="00025121"/>
    <w:rsid w:val="0002522C"/>
    <w:rsid w:val="000256FD"/>
    <w:rsid w:val="00025A2C"/>
    <w:rsid w:val="00026C84"/>
    <w:rsid w:val="000277F5"/>
    <w:rsid w:val="00027BDD"/>
    <w:rsid w:val="00027E23"/>
    <w:rsid w:val="00031400"/>
    <w:rsid w:val="000317A5"/>
    <w:rsid w:val="00031B7B"/>
    <w:rsid w:val="00031C8A"/>
    <w:rsid w:val="0003294F"/>
    <w:rsid w:val="000331D3"/>
    <w:rsid w:val="000332BE"/>
    <w:rsid w:val="00033951"/>
    <w:rsid w:val="00033B86"/>
    <w:rsid w:val="0003437E"/>
    <w:rsid w:val="00035DA3"/>
    <w:rsid w:val="00037723"/>
    <w:rsid w:val="000408FF"/>
    <w:rsid w:val="00040D49"/>
    <w:rsid w:val="00041181"/>
    <w:rsid w:val="00041CE4"/>
    <w:rsid w:val="000420A6"/>
    <w:rsid w:val="0004277D"/>
    <w:rsid w:val="00042A5B"/>
    <w:rsid w:val="00044A6F"/>
    <w:rsid w:val="00044AAB"/>
    <w:rsid w:val="00045FA7"/>
    <w:rsid w:val="000468F9"/>
    <w:rsid w:val="00046AEA"/>
    <w:rsid w:val="00047544"/>
    <w:rsid w:val="000509A5"/>
    <w:rsid w:val="0005109A"/>
    <w:rsid w:val="00051A17"/>
    <w:rsid w:val="00051F3A"/>
    <w:rsid w:val="00052197"/>
    <w:rsid w:val="000534E0"/>
    <w:rsid w:val="00053793"/>
    <w:rsid w:val="00053A1C"/>
    <w:rsid w:val="00054763"/>
    <w:rsid w:val="00054855"/>
    <w:rsid w:val="00054DD0"/>
    <w:rsid w:val="00055A33"/>
    <w:rsid w:val="00055B0B"/>
    <w:rsid w:val="00055CE7"/>
    <w:rsid w:val="00055D84"/>
    <w:rsid w:val="00055EC5"/>
    <w:rsid w:val="00056414"/>
    <w:rsid w:val="000564A9"/>
    <w:rsid w:val="000573F9"/>
    <w:rsid w:val="000576B7"/>
    <w:rsid w:val="00060A58"/>
    <w:rsid w:val="00061EA2"/>
    <w:rsid w:val="000623D2"/>
    <w:rsid w:val="00062441"/>
    <w:rsid w:val="00062D1C"/>
    <w:rsid w:val="00063714"/>
    <w:rsid w:val="00063BB4"/>
    <w:rsid w:val="00064F49"/>
    <w:rsid w:val="00065D73"/>
    <w:rsid w:val="000665BB"/>
    <w:rsid w:val="00066CE9"/>
    <w:rsid w:val="00066D21"/>
    <w:rsid w:val="00066DCD"/>
    <w:rsid w:val="000673F1"/>
    <w:rsid w:val="0006742C"/>
    <w:rsid w:val="00067458"/>
    <w:rsid w:val="00071EF9"/>
    <w:rsid w:val="00071F50"/>
    <w:rsid w:val="00071FA3"/>
    <w:rsid w:val="00071FF1"/>
    <w:rsid w:val="00072ACF"/>
    <w:rsid w:val="0007376F"/>
    <w:rsid w:val="00074303"/>
    <w:rsid w:val="00075661"/>
    <w:rsid w:val="00075FF7"/>
    <w:rsid w:val="00076E8E"/>
    <w:rsid w:val="0008080A"/>
    <w:rsid w:val="00080BB5"/>
    <w:rsid w:val="00082503"/>
    <w:rsid w:val="00085875"/>
    <w:rsid w:val="00085CC7"/>
    <w:rsid w:val="0008664B"/>
    <w:rsid w:val="000866DA"/>
    <w:rsid w:val="00087410"/>
    <w:rsid w:val="000877C5"/>
    <w:rsid w:val="00087EE3"/>
    <w:rsid w:val="00090FD3"/>
    <w:rsid w:val="0009216E"/>
    <w:rsid w:val="00093DA3"/>
    <w:rsid w:val="00093E22"/>
    <w:rsid w:val="00093E81"/>
    <w:rsid w:val="0009505B"/>
    <w:rsid w:val="00095FFB"/>
    <w:rsid w:val="00096374"/>
    <w:rsid w:val="0009692D"/>
    <w:rsid w:val="00096948"/>
    <w:rsid w:val="00097BC8"/>
    <w:rsid w:val="00097E4E"/>
    <w:rsid w:val="00097FCB"/>
    <w:rsid w:val="000A145E"/>
    <w:rsid w:val="000A1954"/>
    <w:rsid w:val="000A1D35"/>
    <w:rsid w:val="000A2128"/>
    <w:rsid w:val="000A22B5"/>
    <w:rsid w:val="000A2BAF"/>
    <w:rsid w:val="000A352F"/>
    <w:rsid w:val="000A3D13"/>
    <w:rsid w:val="000A3D46"/>
    <w:rsid w:val="000A4380"/>
    <w:rsid w:val="000A4514"/>
    <w:rsid w:val="000A4F6D"/>
    <w:rsid w:val="000A5380"/>
    <w:rsid w:val="000A6368"/>
    <w:rsid w:val="000A6DD2"/>
    <w:rsid w:val="000A6FB1"/>
    <w:rsid w:val="000B03F1"/>
    <w:rsid w:val="000B0FAC"/>
    <w:rsid w:val="000B12D8"/>
    <w:rsid w:val="000B1DEB"/>
    <w:rsid w:val="000B3825"/>
    <w:rsid w:val="000B3A29"/>
    <w:rsid w:val="000B4331"/>
    <w:rsid w:val="000B455D"/>
    <w:rsid w:val="000B5602"/>
    <w:rsid w:val="000B6039"/>
    <w:rsid w:val="000B637E"/>
    <w:rsid w:val="000B673C"/>
    <w:rsid w:val="000B7C93"/>
    <w:rsid w:val="000B7F45"/>
    <w:rsid w:val="000C01CF"/>
    <w:rsid w:val="000C16A9"/>
    <w:rsid w:val="000C22CE"/>
    <w:rsid w:val="000C39A9"/>
    <w:rsid w:val="000C3DFC"/>
    <w:rsid w:val="000C3EB8"/>
    <w:rsid w:val="000C6047"/>
    <w:rsid w:val="000C67C1"/>
    <w:rsid w:val="000C70C5"/>
    <w:rsid w:val="000C7557"/>
    <w:rsid w:val="000D0C7A"/>
    <w:rsid w:val="000D15DE"/>
    <w:rsid w:val="000D2DE5"/>
    <w:rsid w:val="000D3CD9"/>
    <w:rsid w:val="000D625F"/>
    <w:rsid w:val="000D68FA"/>
    <w:rsid w:val="000E03C4"/>
    <w:rsid w:val="000E1046"/>
    <w:rsid w:val="000E154F"/>
    <w:rsid w:val="000E1605"/>
    <w:rsid w:val="000E181B"/>
    <w:rsid w:val="000E1870"/>
    <w:rsid w:val="000E1B12"/>
    <w:rsid w:val="000E1F3C"/>
    <w:rsid w:val="000E2847"/>
    <w:rsid w:val="000E2A11"/>
    <w:rsid w:val="000E3D23"/>
    <w:rsid w:val="000E406A"/>
    <w:rsid w:val="000E5BF5"/>
    <w:rsid w:val="000E5F13"/>
    <w:rsid w:val="000E6310"/>
    <w:rsid w:val="000E6816"/>
    <w:rsid w:val="000E69D3"/>
    <w:rsid w:val="000E75DC"/>
    <w:rsid w:val="000E7D7E"/>
    <w:rsid w:val="000F0A56"/>
    <w:rsid w:val="000F12C2"/>
    <w:rsid w:val="000F145E"/>
    <w:rsid w:val="000F21A2"/>
    <w:rsid w:val="000F2570"/>
    <w:rsid w:val="000F3497"/>
    <w:rsid w:val="000F3FCC"/>
    <w:rsid w:val="000F5C6D"/>
    <w:rsid w:val="000F6C0C"/>
    <w:rsid w:val="00100CEE"/>
    <w:rsid w:val="00101E49"/>
    <w:rsid w:val="00103291"/>
    <w:rsid w:val="00103302"/>
    <w:rsid w:val="001035BD"/>
    <w:rsid w:val="00103AF5"/>
    <w:rsid w:val="00104218"/>
    <w:rsid w:val="00104DA6"/>
    <w:rsid w:val="001058D5"/>
    <w:rsid w:val="00105B1D"/>
    <w:rsid w:val="00105DD4"/>
    <w:rsid w:val="00106285"/>
    <w:rsid w:val="001062DC"/>
    <w:rsid w:val="00106604"/>
    <w:rsid w:val="00106FA5"/>
    <w:rsid w:val="001072AD"/>
    <w:rsid w:val="00107370"/>
    <w:rsid w:val="00107782"/>
    <w:rsid w:val="001100F2"/>
    <w:rsid w:val="00110622"/>
    <w:rsid w:val="00110F9D"/>
    <w:rsid w:val="001114D9"/>
    <w:rsid w:val="00111960"/>
    <w:rsid w:val="0011281F"/>
    <w:rsid w:val="00113F83"/>
    <w:rsid w:val="001141DF"/>
    <w:rsid w:val="00114527"/>
    <w:rsid w:val="001147A8"/>
    <w:rsid w:val="001149DD"/>
    <w:rsid w:val="001150D2"/>
    <w:rsid w:val="00115603"/>
    <w:rsid w:val="00115DF2"/>
    <w:rsid w:val="00116A24"/>
    <w:rsid w:val="001209E4"/>
    <w:rsid w:val="00121144"/>
    <w:rsid w:val="00121E5C"/>
    <w:rsid w:val="00122326"/>
    <w:rsid w:val="00122337"/>
    <w:rsid w:val="001237D1"/>
    <w:rsid w:val="00123B10"/>
    <w:rsid w:val="00123CDB"/>
    <w:rsid w:val="001244C1"/>
    <w:rsid w:val="00124633"/>
    <w:rsid w:val="00124735"/>
    <w:rsid w:val="0012557E"/>
    <w:rsid w:val="001259AF"/>
    <w:rsid w:val="00125EB3"/>
    <w:rsid w:val="00126635"/>
    <w:rsid w:val="0013090C"/>
    <w:rsid w:val="001311F3"/>
    <w:rsid w:val="00132B44"/>
    <w:rsid w:val="00134289"/>
    <w:rsid w:val="00137ED0"/>
    <w:rsid w:val="0014059A"/>
    <w:rsid w:val="00141B46"/>
    <w:rsid w:val="00142B95"/>
    <w:rsid w:val="001430EA"/>
    <w:rsid w:val="001454FE"/>
    <w:rsid w:val="0014699B"/>
    <w:rsid w:val="00146C25"/>
    <w:rsid w:val="00146DE7"/>
    <w:rsid w:val="001478CA"/>
    <w:rsid w:val="0015062C"/>
    <w:rsid w:val="00150954"/>
    <w:rsid w:val="00151A59"/>
    <w:rsid w:val="00151C7B"/>
    <w:rsid w:val="00151FDA"/>
    <w:rsid w:val="00152ABF"/>
    <w:rsid w:val="001535DD"/>
    <w:rsid w:val="0015390F"/>
    <w:rsid w:val="00154192"/>
    <w:rsid w:val="001541B0"/>
    <w:rsid w:val="001541D6"/>
    <w:rsid w:val="0015451D"/>
    <w:rsid w:val="001546A6"/>
    <w:rsid w:val="00154A52"/>
    <w:rsid w:val="00154D10"/>
    <w:rsid w:val="00154D5A"/>
    <w:rsid w:val="001550C5"/>
    <w:rsid w:val="00155899"/>
    <w:rsid w:val="00155A28"/>
    <w:rsid w:val="00157D3C"/>
    <w:rsid w:val="0016055C"/>
    <w:rsid w:val="001614DB"/>
    <w:rsid w:val="00161AEF"/>
    <w:rsid w:val="001627AB"/>
    <w:rsid w:val="00162C57"/>
    <w:rsid w:val="00162E41"/>
    <w:rsid w:val="00162F13"/>
    <w:rsid w:val="00163533"/>
    <w:rsid w:val="001652B0"/>
    <w:rsid w:val="00166423"/>
    <w:rsid w:val="001666C9"/>
    <w:rsid w:val="00166C13"/>
    <w:rsid w:val="00166CD3"/>
    <w:rsid w:val="0016769E"/>
    <w:rsid w:val="0017023C"/>
    <w:rsid w:val="00170B87"/>
    <w:rsid w:val="00171E86"/>
    <w:rsid w:val="0017280E"/>
    <w:rsid w:val="001729E6"/>
    <w:rsid w:val="00173327"/>
    <w:rsid w:val="0017352F"/>
    <w:rsid w:val="0017406C"/>
    <w:rsid w:val="00175500"/>
    <w:rsid w:val="00175924"/>
    <w:rsid w:val="00175A73"/>
    <w:rsid w:val="001761F1"/>
    <w:rsid w:val="0017667F"/>
    <w:rsid w:val="00176AF3"/>
    <w:rsid w:val="00177103"/>
    <w:rsid w:val="001775D2"/>
    <w:rsid w:val="00177702"/>
    <w:rsid w:val="00180501"/>
    <w:rsid w:val="00180CBB"/>
    <w:rsid w:val="00181348"/>
    <w:rsid w:val="00181562"/>
    <w:rsid w:val="0018160B"/>
    <w:rsid w:val="00181AE8"/>
    <w:rsid w:val="00181D53"/>
    <w:rsid w:val="00181ED0"/>
    <w:rsid w:val="00182062"/>
    <w:rsid w:val="001820A2"/>
    <w:rsid w:val="0018258A"/>
    <w:rsid w:val="0018327F"/>
    <w:rsid w:val="0018402F"/>
    <w:rsid w:val="0018664B"/>
    <w:rsid w:val="00186F63"/>
    <w:rsid w:val="00186F8A"/>
    <w:rsid w:val="00187424"/>
    <w:rsid w:val="00190D70"/>
    <w:rsid w:val="00191E16"/>
    <w:rsid w:val="00192318"/>
    <w:rsid w:val="0019270D"/>
    <w:rsid w:val="00193AC9"/>
    <w:rsid w:val="00193E48"/>
    <w:rsid w:val="00193E5A"/>
    <w:rsid w:val="00194EC8"/>
    <w:rsid w:val="00194F32"/>
    <w:rsid w:val="00195619"/>
    <w:rsid w:val="001957CC"/>
    <w:rsid w:val="001957DA"/>
    <w:rsid w:val="00196E2B"/>
    <w:rsid w:val="001A127F"/>
    <w:rsid w:val="001A1EFF"/>
    <w:rsid w:val="001A26ED"/>
    <w:rsid w:val="001A2A33"/>
    <w:rsid w:val="001A4F58"/>
    <w:rsid w:val="001A5655"/>
    <w:rsid w:val="001A6124"/>
    <w:rsid w:val="001A6538"/>
    <w:rsid w:val="001A6B92"/>
    <w:rsid w:val="001B074F"/>
    <w:rsid w:val="001B0869"/>
    <w:rsid w:val="001B3598"/>
    <w:rsid w:val="001B392E"/>
    <w:rsid w:val="001B4069"/>
    <w:rsid w:val="001B406C"/>
    <w:rsid w:val="001B46D3"/>
    <w:rsid w:val="001B5652"/>
    <w:rsid w:val="001B6750"/>
    <w:rsid w:val="001B6B90"/>
    <w:rsid w:val="001B6DE5"/>
    <w:rsid w:val="001B7910"/>
    <w:rsid w:val="001B7C8D"/>
    <w:rsid w:val="001C04C4"/>
    <w:rsid w:val="001C176B"/>
    <w:rsid w:val="001C1B51"/>
    <w:rsid w:val="001C266C"/>
    <w:rsid w:val="001C290B"/>
    <w:rsid w:val="001C3088"/>
    <w:rsid w:val="001C3EF8"/>
    <w:rsid w:val="001C5190"/>
    <w:rsid w:val="001C5A2C"/>
    <w:rsid w:val="001C6261"/>
    <w:rsid w:val="001C7428"/>
    <w:rsid w:val="001C7971"/>
    <w:rsid w:val="001C7EB1"/>
    <w:rsid w:val="001D078F"/>
    <w:rsid w:val="001D11A4"/>
    <w:rsid w:val="001D182A"/>
    <w:rsid w:val="001D1EF4"/>
    <w:rsid w:val="001D2388"/>
    <w:rsid w:val="001D33EF"/>
    <w:rsid w:val="001D39AB"/>
    <w:rsid w:val="001D3CE3"/>
    <w:rsid w:val="001D4201"/>
    <w:rsid w:val="001D4E04"/>
    <w:rsid w:val="001D5767"/>
    <w:rsid w:val="001D6CC4"/>
    <w:rsid w:val="001D7218"/>
    <w:rsid w:val="001D7773"/>
    <w:rsid w:val="001D77FD"/>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2DC4"/>
    <w:rsid w:val="001F3559"/>
    <w:rsid w:val="001F3A2A"/>
    <w:rsid w:val="001F4539"/>
    <w:rsid w:val="001F47CC"/>
    <w:rsid w:val="001F4A07"/>
    <w:rsid w:val="001F5360"/>
    <w:rsid w:val="001F60A7"/>
    <w:rsid w:val="001F69BA"/>
    <w:rsid w:val="001F7CFD"/>
    <w:rsid w:val="001F7FEE"/>
    <w:rsid w:val="002006C7"/>
    <w:rsid w:val="00200F4F"/>
    <w:rsid w:val="0020101B"/>
    <w:rsid w:val="00201661"/>
    <w:rsid w:val="002019A8"/>
    <w:rsid w:val="00201C76"/>
    <w:rsid w:val="00201CE7"/>
    <w:rsid w:val="002029B4"/>
    <w:rsid w:val="0020323D"/>
    <w:rsid w:val="00203D0B"/>
    <w:rsid w:val="00203EAF"/>
    <w:rsid w:val="00203F41"/>
    <w:rsid w:val="002042B1"/>
    <w:rsid w:val="002049BB"/>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089A"/>
    <w:rsid w:val="00221FDA"/>
    <w:rsid w:val="00221FDF"/>
    <w:rsid w:val="00222155"/>
    <w:rsid w:val="00222FE0"/>
    <w:rsid w:val="00223539"/>
    <w:rsid w:val="0022525D"/>
    <w:rsid w:val="00225801"/>
    <w:rsid w:val="00225C2F"/>
    <w:rsid w:val="00226323"/>
    <w:rsid w:val="00226DD8"/>
    <w:rsid w:val="00227044"/>
    <w:rsid w:val="002278D0"/>
    <w:rsid w:val="0023111D"/>
    <w:rsid w:val="002318AD"/>
    <w:rsid w:val="0023274D"/>
    <w:rsid w:val="002327D0"/>
    <w:rsid w:val="00232FE6"/>
    <w:rsid w:val="002332F8"/>
    <w:rsid w:val="0023361D"/>
    <w:rsid w:val="0023372C"/>
    <w:rsid w:val="00233BCD"/>
    <w:rsid w:val="002341C5"/>
    <w:rsid w:val="002344C3"/>
    <w:rsid w:val="00234996"/>
    <w:rsid w:val="00236893"/>
    <w:rsid w:val="0023742C"/>
    <w:rsid w:val="002378F1"/>
    <w:rsid w:val="00240992"/>
    <w:rsid w:val="002413EE"/>
    <w:rsid w:val="002418AF"/>
    <w:rsid w:val="002427A0"/>
    <w:rsid w:val="00243271"/>
    <w:rsid w:val="00243742"/>
    <w:rsid w:val="00244F3E"/>
    <w:rsid w:val="002454CF"/>
    <w:rsid w:val="00245A9E"/>
    <w:rsid w:val="002466F4"/>
    <w:rsid w:val="00246B2B"/>
    <w:rsid w:val="00246B33"/>
    <w:rsid w:val="00246D34"/>
    <w:rsid w:val="00250246"/>
    <w:rsid w:val="002504D6"/>
    <w:rsid w:val="00250603"/>
    <w:rsid w:val="0025076D"/>
    <w:rsid w:val="00251A3B"/>
    <w:rsid w:val="00251D1D"/>
    <w:rsid w:val="00252856"/>
    <w:rsid w:val="00253539"/>
    <w:rsid w:val="00253F4B"/>
    <w:rsid w:val="00254ECB"/>
    <w:rsid w:val="00256131"/>
    <w:rsid w:val="00256305"/>
    <w:rsid w:val="00257011"/>
    <w:rsid w:val="002570DF"/>
    <w:rsid w:val="00257DAF"/>
    <w:rsid w:val="002603C8"/>
    <w:rsid w:val="0026044A"/>
    <w:rsid w:val="00260510"/>
    <w:rsid w:val="00260BBF"/>
    <w:rsid w:val="00260D41"/>
    <w:rsid w:val="00261223"/>
    <w:rsid w:val="00261239"/>
    <w:rsid w:val="0026136C"/>
    <w:rsid w:val="00261C39"/>
    <w:rsid w:val="00262D80"/>
    <w:rsid w:val="00262DBD"/>
    <w:rsid w:val="00264B37"/>
    <w:rsid w:val="00264E17"/>
    <w:rsid w:val="002651F1"/>
    <w:rsid w:val="002653C6"/>
    <w:rsid w:val="002657F2"/>
    <w:rsid w:val="00265E09"/>
    <w:rsid w:val="00265F7B"/>
    <w:rsid w:val="00266FFA"/>
    <w:rsid w:val="00267560"/>
    <w:rsid w:val="00270354"/>
    <w:rsid w:val="002709D8"/>
    <w:rsid w:val="00270FAF"/>
    <w:rsid w:val="00271004"/>
    <w:rsid w:val="00271CDF"/>
    <w:rsid w:val="00272A6D"/>
    <w:rsid w:val="002739BB"/>
    <w:rsid w:val="00273A3E"/>
    <w:rsid w:val="00273C73"/>
    <w:rsid w:val="00275424"/>
    <w:rsid w:val="0027566A"/>
    <w:rsid w:val="00275A86"/>
    <w:rsid w:val="00276D24"/>
    <w:rsid w:val="00280EF6"/>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2D08"/>
    <w:rsid w:val="00293740"/>
    <w:rsid w:val="00293A78"/>
    <w:rsid w:val="002948C5"/>
    <w:rsid w:val="00294EE7"/>
    <w:rsid w:val="0029571C"/>
    <w:rsid w:val="00297323"/>
    <w:rsid w:val="00297367"/>
    <w:rsid w:val="002974F4"/>
    <w:rsid w:val="00297DBB"/>
    <w:rsid w:val="002A0C92"/>
    <w:rsid w:val="002A0FFF"/>
    <w:rsid w:val="002A135F"/>
    <w:rsid w:val="002A2330"/>
    <w:rsid w:val="002A2456"/>
    <w:rsid w:val="002A2593"/>
    <w:rsid w:val="002A263B"/>
    <w:rsid w:val="002A2FC7"/>
    <w:rsid w:val="002A324E"/>
    <w:rsid w:val="002A32A4"/>
    <w:rsid w:val="002A35EC"/>
    <w:rsid w:val="002A472F"/>
    <w:rsid w:val="002A4D9A"/>
    <w:rsid w:val="002A4FDE"/>
    <w:rsid w:val="002A6300"/>
    <w:rsid w:val="002A632D"/>
    <w:rsid w:val="002A658D"/>
    <w:rsid w:val="002A65A8"/>
    <w:rsid w:val="002A7508"/>
    <w:rsid w:val="002A7B72"/>
    <w:rsid w:val="002B1A91"/>
    <w:rsid w:val="002B21A8"/>
    <w:rsid w:val="002B36D2"/>
    <w:rsid w:val="002B4881"/>
    <w:rsid w:val="002B4DB1"/>
    <w:rsid w:val="002B676C"/>
    <w:rsid w:val="002B712A"/>
    <w:rsid w:val="002B73F2"/>
    <w:rsid w:val="002B7A96"/>
    <w:rsid w:val="002C0F10"/>
    <w:rsid w:val="002C1B5B"/>
    <w:rsid w:val="002C1E35"/>
    <w:rsid w:val="002C220F"/>
    <w:rsid w:val="002C2A15"/>
    <w:rsid w:val="002C3900"/>
    <w:rsid w:val="002C3AFB"/>
    <w:rsid w:val="002C438F"/>
    <w:rsid w:val="002C43F4"/>
    <w:rsid w:val="002C4476"/>
    <w:rsid w:val="002C4C37"/>
    <w:rsid w:val="002C4C94"/>
    <w:rsid w:val="002C4DD3"/>
    <w:rsid w:val="002C5152"/>
    <w:rsid w:val="002C5249"/>
    <w:rsid w:val="002C5756"/>
    <w:rsid w:val="002C5AAE"/>
    <w:rsid w:val="002C73A9"/>
    <w:rsid w:val="002C76C6"/>
    <w:rsid w:val="002C785C"/>
    <w:rsid w:val="002C78ED"/>
    <w:rsid w:val="002C7987"/>
    <w:rsid w:val="002C7DD6"/>
    <w:rsid w:val="002D006B"/>
    <w:rsid w:val="002D0574"/>
    <w:rsid w:val="002D0990"/>
    <w:rsid w:val="002D0A97"/>
    <w:rsid w:val="002D26B7"/>
    <w:rsid w:val="002D27F7"/>
    <w:rsid w:val="002D2B1F"/>
    <w:rsid w:val="002D35AB"/>
    <w:rsid w:val="002D3AB7"/>
    <w:rsid w:val="002D3BBE"/>
    <w:rsid w:val="002D3CA1"/>
    <w:rsid w:val="002D50ED"/>
    <w:rsid w:val="002D5840"/>
    <w:rsid w:val="002E09CF"/>
    <w:rsid w:val="002E1668"/>
    <w:rsid w:val="002E19A7"/>
    <w:rsid w:val="002E1D5E"/>
    <w:rsid w:val="002E1E87"/>
    <w:rsid w:val="002E30E3"/>
    <w:rsid w:val="002E32E1"/>
    <w:rsid w:val="002E3ABB"/>
    <w:rsid w:val="002E3DEB"/>
    <w:rsid w:val="002E3E88"/>
    <w:rsid w:val="002E41BD"/>
    <w:rsid w:val="002E4DCF"/>
    <w:rsid w:val="002E56D1"/>
    <w:rsid w:val="002E5D92"/>
    <w:rsid w:val="002E6054"/>
    <w:rsid w:val="002E634F"/>
    <w:rsid w:val="002E6A82"/>
    <w:rsid w:val="002E7B08"/>
    <w:rsid w:val="002F056B"/>
    <w:rsid w:val="002F0E74"/>
    <w:rsid w:val="002F14A3"/>
    <w:rsid w:val="002F1CE4"/>
    <w:rsid w:val="002F3967"/>
    <w:rsid w:val="002F39B5"/>
    <w:rsid w:val="002F4318"/>
    <w:rsid w:val="002F476F"/>
    <w:rsid w:val="002F4B97"/>
    <w:rsid w:val="002F5DBB"/>
    <w:rsid w:val="002F62ED"/>
    <w:rsid w:val="002F6E96"/>
    <w:rsid w:val="002F738C"/>
    <w:rsid w:val="003004E3"/>
    <w:rsid w:val="003009F6"/>
    <w:rsid w:val="00300F7A"/>
    <w:rsid w:val="00301923"/>
    <w:rsid w:val="00301B30"/>
    <w:rsid w:val="00301CA2"/>
    <w:rsid w:val="0030300A"/>
    <w:rsid w:val="003036C4"/>
    <w:rsid w:val="00303AB8"/>
    <w:rsid w:val="00304340"/>
    <w:rsid w:val="00304411"/>
    <w:rsid w:val="00304F22"/>
    <w:rsid w:val="00305168"/>
    <w:rsid w:val="00305845"/>
    <w:rsid w:val="00305A69"/>
    <w:rsid w:val="00310031"/>
    <w:rsid w:val="003100E4"/>
    <w:rsid w:val="00310A92"/>
    <w:rsid w:val="00311053"/>
    <w:rsid w:val="00311073"/>
    <w:rsid w:val="003110EE"/>
    <w:rsid w:val="003112C6"/>
    <w:rsid w:val="00311376"/>
    <w:rsid w:val="00313091"/>
    <w:rsid w:val="00315206"/>
    <w:rsid w:val="003159EC"/>
    <w:rsid w:val="00315EDC"/>
    <w:rsid w:val="00317016"/>
    <w:rsid w:val="003175C0"/>
    <w:rsid w:val="003176AD"/>
    <w:rsid w:val="0032047C"/>
    <w:rsid w:val="00321287"/>
    <w:rsid w:val="00321FB4"/>
    <w:rsid w:val="0032259E"/>
    <w:rsid w:val="00322728"/>
    <w:rsid w:val="003227E9"/>
    <w:rsid w:val="003239AD"/>
    <w:rsid w:val="00323C7E"/>
    <w:rsid w:val="00324809"/>
    <w:rsid w:val="00325616"/>
    <w:rsid w:val="00326A70"/>
    <w:rsid w:val="00327911"/>
    <w:rsid w:val="00330BF5"/>
    <w:rsid w:val="00331FE7"/>
    <w:rsid w:val="003325E5"/>
    <w:rsid w:val="00332DA2"/>
    <w:rsid w:val="00332E9F"/>
    <w:rsid w:val="00332FF3"/>
    <w:rsid w:val="003332E4"/>
    <w:rsid w:val="003333BD"/>
    <w:rsid w:val="0033477D"/>
    <w:rsid w:val="0033483E"/>
    <w:rsid w:val="00335481"/>
    <w:rsid w:val="00335A50"/>
    <w:rsid w:val="00336284"/>
    <w:rsid w:val="0033693A"/>
    <w:rsid w:val="00336972"/>
    <w:rsid w:val="00340C98"/>
    <w:rsid w:val="00343698"/>
    <w:rsid w:val="0034380D"/>
    <w:rsid w:val="003438EF"/>
    <w:rsid w:val="0034416D"/>
    <w:rsid w:val="0034565A"/>
    <w:rsid w:val="003464C4"/>
    <w:rsid w:val="00346C02"/>
    <w:rsid w:val="00347285"/>
    <w:rsid w:val="00347845"/>
    <w:rsid w:val="00347C58"/>
    <w:rsid w:val="003503FE"/>
    <w:rsid w:val="003505B7"/>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3BCB"/>
    <w:rsid w:val="00364A82"/>
    <w:rsid w:val="00364C30"/>
    <w:rsid w:val="00364F91"/>
    <w:rsid w:val="00367614"/>
    <w:rsid w:val="00367992"/>
    <w:rsid w:val="00371E54"/>
    <w:rsid w:val="00371F80"/>
    <w:rsid w:val="00371FB1"/>
    <w:rsid w:val="0037220B"/>
    <w:rsid w:val="003737D1"/>
    <w:rsid w:val="0037390C"/>
    <w:rsid w:val="003742C3"/>
    <w:rsid w:val="00374AAE"/>
    <w:rsid w:val="003773A7"/>
    <w:rsid w:val="003774B3"/>
    <w:rsid w:val="00377927"/>
    <w:rsid w:val="0038030C"/>
    <w:rsid w:val="003808AD"/>
    <w:rsid w:val="00380CEC"/>
    <w:rsid w:val="00380D9F"/>
    <w:rsid w:val="00380FC6"/>
    <w:rsid w:val="003811A2"/>
    <w:rsid w:val="00381F13"/>
    <w:rsid w:val="00382B10"/>
    <w:rsid w:val="00382E25"/>
    <w:rsid w:val="00382FBD"/>
    <w:rsid w:val="0038340A"/>
    <w:rsid w:val="00384D9A"/>
    <w:rsid w:val="003855E4"/>
    <w:rsid w:val="0038584F"/>
    <w:rsid w:val="00387327"/>
    <w:rsid w:val="0038752B"/>
    <w:rsid w:val="00387F8D"/>
    <w:rsid w:val="0039074F"/>
    <w:rsid w:val="00390EEC"/>
    <w:rsid w:val="0039238C"/>
    <w:rsid w:val="00392E3F"/>
    <w:rsid w:val="00394200"/>
    <w:rsid w:val="00394F5C"/>
    <w:rsid w:val="00395C66"/>
    <w:rsid w:val="00396081"/>
    <w:rsid w:val="003A1231"/>
    <w:rsid w:val="003A1284"/>
    <w:rsid w:val="003A19C0"/>
    <w:rsid w:val="003A1E1A"/>
    <w:rsid w:val="003A1F29"/>
    <w:rsid w:val="003A249E"/>
    <w:rsid w:val="003A2A7A"/>
    <w:rsid w:val="003A2B59"/>
    <w:rsid w:val="003A3863"/>
    <w:rsid w:val="003A3CD5"/>
    <w:rsid w:val="003A463A"/>
    <w:rsid w:val="003A472B"/>
    <w:rsid w:val="003A5087"/>
    <w:rsid w:val="003A5DB3"/>
    <w:rsid w:val="003A626C"/>
    <w:rsid w:val="003A6789"/>
    <w:rsid w:val="003A720E"/>
    <w:rsid w:val="003A7CAF"/>
    <w:rsid w:val="003B0162"/>
    <w:rsid w:val="003B1901"/>
    <w:rsid w:val="003B265B"/>
    <w:rsid w:val="003B28C3"/>
    <w:rsid w:val="003B2991"/>
    <w:rsid w:val="003B2BD8"/>
    <w:rsid w:val="003B2C34"/>
    <w:rsid w:val="003B4C37"/>
    <w:rsid w:val="003B5C1C"/>
    <w:rsid w:val="003B5C79"/>
    <w:rsid w:val="003B5DC3"/>
    <w:rsid w:val="003B627F"/>
    <w:rsid w:val="003B739B"/>
    <w:rsid w:val="003B7C68"/>
    <w:rsid w:val="003C00BE"/>
    <w:rsid w:val="003C08C6"/>
    <w:rsid w:val="003C0E8F"/>
    <w:rsid w:val="003C12EB"/>
    <w:rsid w:val="003C1AEA"/>
    <w:rsid w:val="003C26E7"/>
    <w:rsid w:val="003C27FD"/>
    <w:rsid w:val="003C40B9"/>
    <w:rsid w:val="003C436E"/>
    <w:rsid w:val="003C450B"/>
    <w:rsid w:val="003C4F09"/>
    <w:rsid w:val="003C5A1F"/>
    <w:rsid w:val="003C5C89"/>
    <w:rsid w:val="003C68D0"/>
    <w:rsid w:val="003C7264"/>
    <w:rsid w:val="003D0A06"/>
    <w:rsid w:val="003D1291"/>
    <w:rsid w:val="003D18A0"/>
    <w:rsid w:val="003D1A81"/>
    <w:rsid w:val="003D1C12"/>
    <w:rsid w:val="003D4581"/>
    <w:rsid w:val="003D53B9"/>
    <w:rsid w:val="003D56CF"/>
    <w:rsid w:val="003D585A"/>
    <w:rsid w:val="003D66B9"/>
    <w:rsid w:val="003D6746"/>
    <w:rsid w:val="003D685E"/>
    <w:rsid w:val="003D7C59"/>
    <w:rsid w:val="003E038B"/>
    <w:rsid w:val="003E0568"/>
    <w:rsid w:val="003E1329"/>
    <w:rsid w:val="003E141A"/>
    <w:rsid w:val="003E1BE6"/>
    <w:rsid w:val="003E2B74"/>
    <w:rsid w:val="003E36F4"/>
    <w:rsid w:val="003E38F4"/>
    <w:rsid w:val="003E3D84"/>
    <w:rsid w:val="003E40D3"/>
    <w:rsid w:val="003E473C"/>
    <w:rsid w:val="003E4B51"/>
    <w:rsid w:val="003E4CA2"/>
    <w:rsid w:val="003E4EA5"/>
    <w:rsid w:val="003E5D6C"/>
    <w:rsid w:val="003E68F3"/>
    <w:rsid w:val="003E6A68"/>
    <w:rsid w:val="003E715B"/>
    <w:rsid w:val="003E7437"/>
    <w:rsid w:val="003E75F7"/>
    <w:rsid w:val="003F04FB"/>
    <w:rsid w:val="003F12D9"/>
    <w:rsid w:val="003F176E"/>
    <w:rsid w:val="003F2D6C"/>
    <w:rsid w:val="003F4091"/>
    <w:rsid w:val="003F4B90"/>
    <w:rsid w:val="003F589C"/>
    <w:rsid w:val="003F5C8A"/>
    <w:rsid w:val="003F6DDA"/>
    <w:rsid w:val="003F79F1"/>
    <w:rsid w:val="00400011"/>
    <w:rsid w:val="00400669"/>
    <w:rsid w:val="00401081"/>
    <w:rsid w:val="0040251E"/>
    <w:rsid w:val="00402A52"/>
    <w:rsid w:val="00403794"/>
    <w:rsid w:val="00403C70"/>
    <w:rsid w:val="00404A07"/>
    <w:rsid w:val="00406A4B"/>
    <w:rsid w:val="00407046"/>
    <w:rsid w:val="0040749F"/>
    <w:rsid w:val="004075C8"/>
    <w:rsid w:val="0040768A"/>
    <w:rsid w:val="004105F5"/>
    <w:rsid w:val="00410D4D"/>
    <w:rsid w:val="00411D2B"/>
    <w:rsid w:val="004127AF"/>
    <w:rsid w:val="00412CDF"/>
    <w:rsid w:val="00413754"/>
    <w:rsid w:val="004138DB"/>
    <w:rsid w:val="00413F33"/>
    <w:rsid w:val="00414E04"/>
    <w:rsid w:val="00416F72"/>
    <w:rsid w:val="00416FA9"/>
    <w:rsid w:val="004171D1"/>
    <w:rsid w:val="00420457"/>
    <w:rsid w:val="004205BB"/>
    <w:rsid w:val="0042099C"/>
    <w:rsid w:val="00421067"/>
    <w:rsid w:val="004228DE"/>
    <w:rsid w:val="00422CC1"/>
    <w:rsid w:val="00422E67"/>
    <w:rsid w:val="00424BE7"/>
    <w:rsid w:val="00424ED9"/>
    <w:rsid w:val="00425003"/>
    <w:rsid w:val="004257E4"/>
    <w:rsid w:val="00426760"/>
    <w:rsid w:val="00426FD0"/>
    <w:rsid w:val="0042756C"/>
    <w:rsid w:val="0043028A"/>
    <w:rsid w:val="00430B48"/>
    <w:rsid w:val="004319F8"/>
    <w:rsid w:val="0043287B"/>
    <w:rsid w:val="0043299C"/>
    <w:rsid w:val="00432CE8"/>
    <w:rsid w:val="00432DD9"/>
    <w:rsid w:val="00433D9D"/>
    <w:rsid w:val="00433F3F"/>
    <w:rsid w:val="004343E2"/>
    <w:rsid w:val="0043487E"/>
    <w:rsid w:val="00434AB5"/>
    <w:rsid w:val="0043518B"/>
    <w:rsid w:val="00436309"/>
    <w:rsid w:val="00436731"/>
    <w:rsid w:val="004373C2"/>
    <w:rsid w:val="00441D77"/>
    <w:rsid w:val="004421E6"/>
    <w:rsid w:val="00442985"/>
    <w:rsid w:val="004438E6"/>
    <w:rsid w:val="00444CC7"/>
    <w:rsid w:val="00444E3E"/>
    <w:rsid w:val="004464E9"/>
    <w:rsid w:val="00446A23"/>
    <w:rsid w:val="00450193"/>
    <w:rsid w:val="00450438"/>
    <w:rsid w:val="004541C3"/>
    <w:rsid w:val="004557BD"/>
    <w:rsid w:val="004564F8"/>
    <w:rsid w:val="004566E6"/>
    <w:rsid w:val="00456793"/>
    <w:rsid w:val="0045754A"/>
    <w:rsid w:val="004578C7"/>
    <w:rsid w:val="004602D9"/>
    <w:rsid w:val="004608B4"/>
    <w:rsid w:val="00461023"/>
    <w:rsid w:val="00461263"/>
    <w:rsid w:val="0046235D"/>
    <w:rsid w:val="00464166"/>
    <w:rsid w:val="004641B2"/>
    <w:rsid w:val="00464A41"/>
    <w:rsid w:val="004651A7"/>
    <w:rsid w:val="00465EE7"/>
    <w:rsid w:val="00466F49"/>
    <w:rsid w:val="00467D4E"/>
    <w:rsid w:val="00467F3C"/>
    <w:rsid w:val="004700F3"/>
    <w:rsid w:val="00470A08"/>
    <w:rsid w:val="0047110F"/>
    <w:rsid w:val="00471643"/>
    <w:rsid w:val="00471960"/>
    <w:rsid w:val="004719E0"/>
    <w:rsid w:val="00472558"/>
    <w:rsid w:val="00472BA5"/>
    <w:rsid w:val="00474C16"/>
    <w:rsid w:val="00474D7C"/>
    <w:rsid w:val="00474E36"/>
    <w:rsid w:val="004764AB"/>
    <w:rsid w:val="00476C23"/>
    <w:rsid w:val="0047754A"/>
    <w:rsid w:val="0047762E"/>
    <w:rsid w:val="004778CF"/>
    <w:rsid w:val="00480564"/>
    <w:rsid w:val="004806EC"/>
    <w:rsid w:val="004816A8"/>
    <w:rsid w:val="00481B9C"/>
    <w:rsid w:val="00481BA0"/>
    <w:rsid w:val="00482574"/>
    <w:rsid w:val="004837B4"/>
    <w:rsid w:val="00483C56"/>
    <w:rsid w:val="00485C86"/>
    <w:rsid w:val="00486E24"/>
    <w:rsid w:val="0048746C"/>
    <w:rsid w:val="0049055F"/>
    <w:rsid w:val="004929D0"/>
    <w:rsid w:val="00492CE4"/>
    <w:rsid w:val="00492E93"/>
    <w:rsid w:val="00493558"/>
    <w:rsid w:val="00493A9A"/>
    <w:rsid w:val="00495059"/>
    <w:rsid w:val="00495B50"/>
    <w:rsid w:val="00495F76"/>
    <w:rsid w:val="004963B7"/>
    <w:rsid w:val="00496584"/>
    <w:rsid w:val="00496870"/>
    <w:rsid w:val="00497478"/>
    <w:rsid w:val="00497A26"/>
    <w:rsid w:val="00497A5D"/>
    <w:rsid w:val="004A13CC"/>
    <w:rsid w:val="004A2826"/>
    <w:rsid w:val="004A30DB"/>
    <w:rsid w:val="004A3B48"/>
    <w:rsid w:val="004A4F23"/>
    <w:rsid w:val="004A644E"/>
    <w:rsid w:val="004A6905"/>
    <w:rsid w:val="004A69C2"/>
    <w:rsid w:val="004A6C5A"/>
    <w:rsid w:val="004A7273"/>
    <w:rsid w:val="004A7CB3"/>
    <w:rsid w:val="004B03DC"/>
    <w:rsid w:val="004B0966"/>
    <w:rsid w:val="004B1573"/>
    <w:rsid w:val="004B2218"/>
    <w:rsid w:val="004B224B"/>
    <w:rsid w:val="004B2B5F"/>
    <w:rsid w:val="004B4241"/>
    <w:rsid w:val="004B4CEF"/>
    <w:rsid w:val="004B5E69"/>
    <w:rsid w:val="004B6A9B"/>
    <w:rsid w:val="004B6E1A"/>
    <w:rsid w:val="004B7E08"/>
    <w:rsid w:val="004C1D99"/>
    <w:rsid w:val="004C327A"/>
    <w:rsid w:val="004C4742"/>
    <w:rsid w:val="004C47E2"/>
    <w:rsid w:val="004C47F8"/>
    <w:rsid w:val="004C491E"/>
    <w:rsid w:val="004C5C0A"/>
    <w:rsid w:val="004C633B"/>
    <w:rsid w:val="004C6944"/>
    <w:rsid w:val="004C7892"/>
    <w:rsid w:val="004C79CE"/>
    <w:rsid w:val="004C7E3A"/>
    <w:rsid w:val="004D11B4"/>
    <w:rsid w:val="004D1467"/>
    <w:rsid w:val="004D1472"/>
    <w:rsid w:val="004D1484"/>
    <w:rsid w:val="004D156A"/>
    <w:rsid w:val="004D17F2"/>
    <w:rsid w:val="004D1882"/>
    <w:rsid w:val="004D191A"/>
    <w:rsid w:val="004D1E03"/>
    <w:rsid w:val="004D282A"/>
    <w:rsid w:val="004D2A1A"/>
    <w:rsid w:val="004D2C07"/>
    <w:rsid w:val="004D374E"/>
    <w:rsid w:val="004D3F16"/>
    <w:rsid w:val="004D4627"/>
    <w:rsid w:val="004D4C21"/>
    <w:rsid w:val="004D4D26"/>
    <w:rsid w:val="004D5188"/>
    <w:rsid w:val="004D642B"/>
    <w:rsid w:val="004D6E90"/>
    <w:rsid w:val="004D7B1E"/>
    <w:rsid w:val="004D7C32"/>
    <w:rsid w:val="004E1A3F"/>
    <w:rsid w:val="004E2024"/>
    <w:rsid w:val="004E3658"/>
    <w:rsid w:val="004E4060"/>
    <w:rsid w:val="004E4A58"/>
    <w:rsid w:val="004E6892"/>
    <w:rsid w:val="004E69D4"/>
    <w:rsid w:val="004E6ECD"/>
    <w:rsid w:val="004E7424"/>
    <w:rsid w:val="004E79D7"/>
    <w:rsid w:val="004E7CE0"/>
    <w:rsid w:val="004E7D3A"/>
    <w:rsid w:val="004F1115"/>
    <w:rsid w:val="004F3A40"/>
    <w:rsid w:val="004F40BF"/>
    <w:rsid w:val="004F4520"/>
    <w:rsid w:val="004F452E"/>
    <w:rsid w:val="004F501C"/>
    <w:rsid w:val="004F51FA"/>
    <w:rsid w:val="004F5BD4"/>
    <w:rsid w:val="004F5D59"/>
    <w:rsid w:val="004F643D"/>
    <w:rsid w:val="004F64F5"/>
    <w:rsid w:val="004F76D0"/>
    <w:rsid w:val="00500532"/>
    <w:rsid w:val="00500A47"/>
    <w:rsid w:val="00501B96"/>
    <w:rsid w:val="00501D32"/>
    <w:rsid w:val="00501F9E"/>
    <w:rsid w:val="00502603"/>
    <w:rsid w:val="00502E2A"/>
    <w:rsid w:val="005042A4"/>
    <w:rsid w:val="00505707"/>
    <w:rsid w:val="0050576C"/>
    <w:rsid w:val="005069A6"/>
    <w:rsid w:val="005075C2"/>
    <w:rsid w:val="00507600"/>
    <w:rsid w:val="00507617"/>
    <w:rsid w:val="00511AF0"/>
    <w:rsid w:val="00512F58"/>
    <w:rsid w:val="00512F80"/>
    <w:rsid w:val="00512FFD"/>
    <w:rsid w:val="00513047"/>
    <w:rsid w:val="0051403B"/>
    <w:rsid w:val="005142B6"/>
    <w:rsid w:val="00514A47"/>
    <w:rsid w:val="00515044"/>
    <w:rsid w:val="00515AEA"/>
    <w:rsid w:val="00516C8A"/>
    <w:rsid w:val="00516FBE"/>
    <w:rsid w:val="00517523"/>
    <w:rsid w:val="00517E90"/>
    <w:rsid w:val="005205FB"/>
    <w:rsid w:val="00520F94"/>
    <w:rsid w:val="00521FC9"/>
    <w:rsid w:val="00522782"/>
    <w:rsid w:val="00523D2B"/>
    <w:rsid w:val="005261E1"/>
    <w:rsid w:val="00526992"/>
    <w:rsid w:val="00526D9C"/>
    <w:rsid w:val="00526F50"/>
    <w:rsid w:val="005270DD"/>
    <w:rsid w:val="005275A7"/>
    <w:rsid w:val="00527CEC"/>
    <w:rsid w:val="005301AD"/>
    <w:rsid w:val="005308A2"/>
    <w:rsid w:val="005333A7"/>
    <w:rsid w:val="005346CE"/>
    <w:rsid w:val="005352A5"/>
    <w:rsid w:val="00535FC4"/>
    <w:rsid w:val="0053697F"/>
    <w:rsid w:val="00536D8C"/>
    <w:rsid w:val="00536D9D"/>
    <w:rsid w:val="00540168"/>
    <w:rsid w:val="00540303"/>
    <w:rsid w:val="005404B3"/>
    <w:rsid w:val="00540983"/>
    <w:rsid w:val="005409DF"/>
    <w:rsid w:val="00540C04"/>
    <w:rsid w:val="005425D2"/>
    <w:rsid w:val="00542791"/>
    <w:rsid w:val="00543704"/>
    <w:rsid w:val="00543863"/>
    <w:rsid w:val="00545553"/>
    <w:rsid w:val="005465F3"/>
    <w:rsid w:val="00546D9D"/>
    <w:rsid w:val="00547503"/>
    <w:rsid w:val="00550A55"/>
    <w:rsid w:val="00551076"/>
    <w:rsid w:val="005516A7"/>
    <w:rsid w:val="00551F2A"/>
    <w:rsid w:val="005523A6"/>
    <w:rsid w:val="00552C98"/>
    <w:rsid w:val="00553B3E"/>
    <w:rsid w:val="00553ED3"/>
    <w:rsid w:val="00554510"/>
    <w:rsid w:val="00554691"/>
    <w:rsid w:val="00554CC3"/>
    <w:rsid w:val="0055635B"/>
    <w:rsid w:val="0055674D"/>
    <w:rsid w:val="00557B6B"/>
    <w:rsid w:val="0056013E"/>
    <w:rsid w:val="00560A10"/>
    <w:rsid w:val="00560B54"/>
    <w:rsid w:val="0056176D"/>
    <w:rsid w:val="00561A19"/>
    <w:rsid w:val="0056311C"/>
    <w:rsid w:val="00563CED"/>
    <w:rsid w:val="0056439B"/>
    <w:rsid w:val="005649FC"/>
    <w:rsid w:val="00564B66"/>
    <w:rsid w:val="00564BF3"/>
    <w:rsid w:val="00564DC4"/>
    <w:rsid w:val="0056586F"/>
    <w:rsid w:val="00565CC0"/>
    <w:rsid w:val="005661DF"/>
    <w:rsid w:val="00567D7D"/>
    <w:rsid w:val="005703FF"/>
    <w:rsid w:val="00570C2E"/>
    <w:rsid w:val="005724EB"/>
    <w:rsid w:val="00572890"/>
    <w:rsid w:val="00573572"/>
    <w:rsid w:val="00573D5A"/>
    <w:rsid w:val="005744C2"/>
    <w:rsid w:val="00574980"/>
    <w:rsid w:val="005766EA"/>
    <w:rsid w:val="0057791D"/>
    <w:rsid w:val="00580747"/>
    <w:rsid w:val="00580852"/>
    <w:rsid w:val="005814AF"/>
    <w:rsid w:val="005814F4"/>
    <w:rsid w:val="00581C3F"/>
    <w:rsid w:val="00584587"/>
    <w:rsid w:val="00584597"/>
    <w:rsid w:val="00584C24"/>
    <w:rsid w:val="00584E6D"/>
    <w:rsid w:val="00585145"/>
    <w:rsid w:val="005852C0"/>
    <w:rsid w:val="00585D9D"/>
    <w:rsid w:val="005864D7"/>
    <w:rsid w:val="00586EDC"/>
    <w:rsid w:val="005876C6"/>
    <w:rsid w:val="00587BF6"/>
    <w:rsid w:val="00591882"/>
    <w:rsid w:val="0059268E"/>
    <w:rsid w:val="00592900"/>
    <w:rsid w:val="005943D8"/>
    <w:rsid w:val="00595248"/>
    <w:rsid w:val="005959F2"/>
    <w:rsid w:val="00595E5E"/>
    <w:rsid w:val="00595FA4"/>
    <w:rsid w:val="0059606C"/>
    <w:rsid w:val="00596125"/>
    <w:rsid w:val="00596CE9"/>
    <w:rsid w:val="005973DF"/>
    <w:rsid w:val="00597B62"/>
    <w:rsid w:val="005A0025"/>
    <w:rsid w:val="005A067D"/>
    <w:rsid w:val="005A2111"/>
    <w:rsid w:val="005A3AC7"/>
    <w:rsid w:val="005A4271"/>
    <w:rsid w:val="005A457D"/>
    <w:rsid w:val="005A48E8"/>
    <w:rsid w:val="005A5583"/>
    <w:rsid w:val="005A6651"/>
    <w:rsid w:val="005A66E9"/>
    <w:rsid w:val="005A73CE"/>
    <w:rsid w:val="005A75B7"/>
    <w:rsid w:val="005A7A20"/>
    <w:rsid w:val="005B087D"/>
    <w:rsid w:val="005B08E6"/>
    <w:rsid w:val="005B10F3"/>
    <w:rsid w:val="005B12B0"/>
    <w:rsid w:val="005B15B4"/>
    <w:rsid w:val="005B1E64"/>
    <w:rsid w:val="005B2187"/>
    <w:rsid w:val="005B27AD"/>
    <w:rsid w:val="005B307C"/>
    <w:rsid w:val="005B31F6"/>
    <w:rsid w:val="005B3FE6"/>
    <w:rsid w:val="005B404A"/>
    <w:rsid w:val="005B44BF"/>
    <w:rsid w:val="005B4AFE"/>
    <w:rsid w:val="005B574A"/>
    <w:rsid w:val="005B58A6"/>
    <w:rsid w:val="005B5C62"/>
    <w:rsid w:val="005B690B"/>
    <w:rsid w:val="005C0CB0"/>
    <w:rsid w:val="005C18B5"/>
    <w:rsid w:val="005C25FC"/>
    <w:rsid w:val="005C3E22"/>
    <w:rsid w:val="005C46AF"/>
    <w:rsid w:val="005C4CAC"/>
    <w:rsid w:val="005C5AC8"/>
    <w:rsid w:val="005D051F"/>
    <w:rsid w:val="005D12FA"/>
    <w:rsid w:val="005D2BA6"/>
    <w:rsid w:val="005D3028"/>
    <w:rsid w:val="005D3644"/>
    <w:rsid w:val="005D44C6"/>
    <w:rsid w:val="005D4BCE"/>
    <w:rsid w:val="005D5C66"/>
    <w:rsid w:val="005D5ED2"/>
    <w:rsid w:val="005D645B"/>
    <w:rsid w:val="005D6460"/>
    <w:rsid w:val="005D7124"/>
    <w:rsid w:val="005D76C7"/>
    <w:rsid w:val="005E00C6"/>
    <w:rsid w:val="005E0288"/>
    <w:rsid w:val="005E104F"/>
    <w:rsid w:val="005E10D2"/>
    <w:rsid w:val="005E2002"/>
    <w:rsid w:val="005E217D"/>
    <w:rsid w:val="005E2CDF"/>
    <w:rsid w:val="005E39AE"/>
    <w:rsid w:val="005E3DD5"/>
    <w:rsid w:val="005E4485"/>
    <w:rsid w:val="005E465E"/>
    <w:rsid w:val="005E4E92"/>
    <w:rsid w:val="005E5603"/>
    <w:rsid w:val="005E599B"/>
    <w:rsid w:val="005E5AA0"/>
    <w:rsid w:val="005E5BCC"/>
    <w:rsid w:val="005E5BF9"/>
    <w:rsid w:val="005E7B57"/>
    <w:rsid w:val="005F0181"/>
    <w:rsid w:val="005F2BD9"/>
    <w:rsid w:val="005F33D3"/>
    <w:rsid w:val="005F3C03"/>
    <w:rsid w:val="005F3F72"/>
    <w:rsid w:val="005F470B"/>
    <w:rsid w:val="005F5E69"/>
    <w:rsid w:val="005F6E78"/>
    <w:rsid w:val="005F780D"/>
    <w:rsid w:val="005F7D8F"/>
    <w:rsid w:val="0060091B"/>
    <w:rsid w:val="00601A8B"/>
    <w:rsid w:val="00601E45"/>
    <w:rsid w:val="00602A9F"/>
    <w:rsid w:val="0060323A"/>
    <w:rsid w:val="006040B4"/>
    <w:rsid w:val="00604D88"/>
    <w:rsid w:val="006051CE"/>
    <w:rsid w:val="00606BA9"/>
    <w:rsid w:val="00607AB9"/>
    <w:rsid w:val="00607B72"/>
    <w:rsid w:val="00611B36"/>
    <w:rsid w:val="0061363C"/>
    <w:rsid w:val="00613DD2"/>
    <w:rsid w:val="006149F5"/>
    <w:rsid w:val="00614A5F"/>
    <w:rsid w:val="00616459"/>
    <w:rsid w:val="00617980"/>
    <w:rsid w:val="006201A2"/>
    <w:rsid w:val="00620728"/>
    <w:rsid w:val="00621110"/>
    <w:rsid w:val="00621ACC"/>
    <w:rsid w:val="00621D8D"/>
    <w:rsid w:val="006223EE"/>
    <w:rsid w:val="00622572"/>
    <w:rsid w:val="0062291D"/>
    <w:rsid w:val="006231AC"/>
    <w:rsid w:val="006238D9"/>
    <w:rsid w:val="00624608"/>
    <w:rsid w:val="006249F2"/>
    <w:rsid w:val="00624A78"/>
    <w:rsid w:val="006255DF"/>
    <w:rsid w:val="00626C0B"/>
    <w:rsid w:val="006275B9"/>
    <w:rsid w:val="00627D5B"/>
    <w:rsid w:val="00630382"/>
    <w:rsid w:val="0063115D"/>
    <w:rsid w:val="00631DDF"/>
    <w:rsid w:val="006325B6"/>
    <w:rsid w:val="0063287D"/>
    <w:rsid w:val="00633850"/>
    <w:rsid w:val="00634671"/>
    <w:rsid w:val="00635560"/>
    <w:rsid w:val="0063567A"/>
    <w:rsid w:val="00636102"/>
    <w:rsid w:val="0063671E"/>
    <w:rsid w:val="00636748"/>
    <w:rsid w:val="006377ED"/>
    <w:rsid w:val="006403F6"/>
    <w:rsid w:val="00640C16"/>
    <w:rsid w:val="00641C2A"/>
    <w:rsid w:val="00641E44"/>
    <w:rsid w:val="00642FFB"/>
    <w:rsid w:val="00643966"/>
    <w:rsid w:val="00644AB4"/>
    <w:rsid w:val="006509E0"/>
    <w:rsid w:val="006514C1"/>
    <w:rsid w:val="00652E05"/>
    <w:rsid w:val="00652FD3"/>
    <w:rsid w:val="00653A07"/>
    <w:rsid w:val="006543D1"/>
    <w:rsid w:val="00656211"/>
    <w:rsid w:val="00656273"/>
    <w:rsid w:val="006568D9"/>
    <w:rsid w:val="006579D5"/>
    <w:rsid w:val="0066152E"/>
    <w:rsid w:val="006623BB"/>
    <w:rsid w:val="00663F7A"/>
    <w:rsid w:val="00664AF3"/>
    <w:rsid w:val="00665218"/>
    <w:rsid w:val="006654BE"/>
    <w:rsid w:val="006661BF"/>
    <w:rsid w:val="00667125"/>
    <w:rsid w:val="006701FE"/>
    <w:rsid w:val="00670D67"/>
    <w:rsid w:val="00671D1A"/>
    <w:rsid w:val="00671F62"/>
    <w:rsid w:val="006726AB"/>
    <w:rsid w:val="00672764"/>
    <w:rsid w:val="006755F7"/>
    <w:rsid w:val="00675C77"/>
    <w:rsid w:val="00676394"/>
    <w:rsid w:val="006766B9"/>
    <w:rsid w:val="00676C77"/>
    <w:rsid w:val="00676E5B"/>
    <w:rsid w:val="0068002F"/>
    <w:rsid w:val="0068012E"/>
    <w:rsid w:val="00680854"/>
    <w:rsid w:val="00680E30"/>
    <w:rsid w:val="006814DC"/>
    <w:rsid w:val="0068151B"/>
    <w:rsid w:val="0068152A"/>
    <w:rsid w:val="006815CA"/>
    <w:rsid w:val="006838C1"/>
    <w:rsid w:val="00683AD7"/>
    <w:rsid w:val="006848F0"/>
    <w:rsid w:val="00684A99"/>
    <w:rsid w:val="006851A1"/>
    <w:rsid w:val="00685AF8"/>
    <w:rsid w:val="00686029"/>
    <w:rsid w:val="00686E3F"/>
    <w:rsid w:val="00690BCD"/>
    <w:rsid w:val="00690D69"/>
    <w:rsid w:val="006919E0"/>
    <w:rsid w:val="00691AD8"/>
    <w:rsid w:val="00691C50"/>
    <w:rsid w:val="00691CED"/>
    <w:rsid w:val="00693344"/>
    <w:rsid w:val="006939CD"/>
    <w:rsid w:val="00693E2E"/>
    <w:rsid w:val="0069571A"/>
    <w:rsid w:val="00695B19"/>
    <w:rsid w:val="00695CD1"/>
    <w:rsid w:val="006966E7"/>
    <w:rsid w:val="006973CF"/>
    <w:rsid w:val="006A00B3"/>
    <w:rsid w:val="006A0631"/>
    <w:rsid w:val="006A14C4"/>
    <w:rsid w:val="006A2309"/>
    <w:rsid w:val="006A2BF3"/>
    <w:rsid w:val="006A4199"/>
    <w:rsid w:val="006A4AFF"/>
    <w:rsid w:val="006A5285"/>
    <w:rsid w:val="006A5EAF"/>
    <w:rsid w:val="006A62D3"/>
    <w:rsid w:val="006A635B"/>
    <w:rsid w:val="006A7236"/>
    <w:rsid w:val="006A73CE"/>
    <w:rsid w:val="006A7584"/>
    <w:rsid w:val="006B01F7"/>
    <w:rsid w:val="006B1F17"/>
    <w:rsid w:val="006B25BA"/>
    <w:rsid w:val="006B2E3B"/>
    <w:rsid w:val="006B2F75"/>
    <w:rsid w:val="006B3368"/>
    <w:rsid w:val="006B477D"/>
    <w:rsid w:val="006B4B4E"/>
    <w:rsid w:val="006B572B"/>
    <w:rsid w:val="006B5AB6"/>
    <w:rsid w:val="006B618A"/>
    <w:rsid w:val="006B63E5"/>
    <w:rsid w:val="006B658B"/>
    <w:rsid w:val="006B6690"/>
    <w:rsid w:val="006C193B"/>
    <w:rsid w:val="006C24CF"/>
    <w:rsid w:val="006C2BE0"/>
    <w:rsid w:val="006C3097"/>
    <w:rsid w:val="006C44CB"/>
    <w:rsid w:val="006C45F9"/>
    <w:rsid w:val="006C499D"/>
    <w:rsid w:val="006C4C1D"/>
    <w:rsid w:val="006C58F4"/>
    <w:rsid w:val="006C5DAB"/>
    <w:rsid w:val="006C60A4"/>
    <w:rsid w:val="006C621B"/>
    <w:rsid w:val="006C651E"/>
    <w:rsid w:val="006C6E06"/>
    <w:rsid w:val="006D097E"/>
    <w:rsid w:val="006D1984"/>
    <w:rsid w:val="006D2790"/>
    <w:rsid w:val="006D3C0B"/>
    <w:rsid w:val="006D4123"/>
    <w:rsid w:val="006D5B6D"/>
    <w:rsid w:val="006D6502"/>
    <w:rsid w:val="006D688E"/>
    <w:rsid w:val="006D696E"/>
    <w:rsid w:val="006D6B36"/>
    <w:rsid w:val="006D7144"/>
    <w:rsid w:val="006D7591"/>
    <w:rsid w:val="006D7C73"/>
    <w:rsid w:val="006E0427"/>
    <w:rsid w:val="006E0B2A"/>
    <w:rsid w:val="006E0BB0"/>
    <w:rsid w:val="006E0CF3"/>
    <w:rsid w:val="006E2716"/>
    <w:rsid w:val="006E2DF2"/>
    <w:rsid w:val="006E496C"/>
    <w:rsid w:val="006E4A14"/>
    <w:rsid w:val="006E4A71"/>
    <w:rsid w:val="006E6931"/>
    <w:rsid w:val="006E6B6B"/>
    <w:rsid w:val="006F07ED"/>
    <w:rsid w:val="006F27C3"/>
    <w:rsid w:val="006F2881"/>
    <w:rsid w:val="006F2FB3"/>
    <w:rsid w:val="006F32C2"/>
    <w:rsid w:val="006F344E"/>
    <w:rsid w:val="006F3D4C"/>
    <w:rsid w:val="006F4790"/>
    <w:rsid w:val="006F57FD"/>
    <w:rsid w:val="006F65CE"/>
    <w:rsid w:val="006F66B2"/>
    <w:rsid w:val="006F6951"/>
    <w:rsid w:val="006F6FAC"/>
    <w:rsid w:val="006F7243"/>
    <w:rsid w:val="007005EE"/>
    <w:rsid w:val="007006E9"/>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2915"/>
    <w:rsid w:val="0071335F"/>
    <w:rsid w:val="007133CA"/>
    <w:rsid w:val="00713897"/>
    <w:rsid w:val="007142F5"/>
    <w:rsid w:val="00715AB8"/>
    <w:rsid w:val="007169BA"/>
    <w:rsid w:val="00717C93"/>
    <w:rsid w:val="00717E84"/>
    <w:rsid w:val="0072085D"/>
    <w:rsid w:val="007209E4"/>
    <w:rsid w:val="00721B3E"/>
    <w:rsid w:val="00721D6B"/>
    <w:rsid w:val="00722D1B"/>
    <w:rsid w:val="007232C7"/>
    <w:rsid w:val="00724DF4"/>
    <w:rsid w:val="00725BBA"/>
    <w:rsid w:val="00725BD7"/>
    <w:rsid w:val="00725D97"/>
    <w:rsid w:val="00726AFC"/>
    <w:rsid w:val="007278AB"/>
    <w:rsid w:val="00727A4A"/>
    <w:rsid w:val="00730346"/>
    <w:rsid w:val="00730402"/>
    <w:rsid w:val="00730425"/>
    <w:rsid w:val="0073058B"/>
    <w:rsid w:val="0073092E"/>
    <w:rsid w:val="00730969"/>
    <w:rsid w:val="00730A33"/>
    <w:rsid w:val="00731B14"/>
    <w:rsid w:val="007323F1"/>
    <w:rsid w:val="007336F7"/>
    <w:rsid w:val="00734CCD"/>
    <w:rsid w:val="00735173"/>
    <w:rsid w:val="007356F9"/>
    <w:rsid w:val="00736103"/>
    <w:rsid w:val="00736D1A"/>
    <w:rsid w:val="0074024D"/>
    <w:rsid w:val="0074097B"/>
    <w:rsid w:val="00740FFD"/>
    <w:rsid w:val="0074103E"/>
    <w:rsid w:val="007425C4"/>
    <w:rsid w:val="007431F5"/>
    <w:rsid w:val="007437A7"/>
    <w:rsid w:val="00743B6E"/>
    <w:rsid w:val="00743C20"/>
    <w:rsid w:val="00743FD5"/>
    <w:rsid w:val="007446C3"/>
    <w:rsid w:val="00745764"/>
    <w:rsid w:val="00745793"/>
    <w:rsid w:val="00745F04"/>
    <w:rsid w:val="00746C29"/>
    <w:rsid w:val="00746F44"/>
    <w:rsid w:val="007472B2"/>
    <w:rsid w:val="007472F4"/>
    <w:rsid w:val="00747FCE"/>
    <w:rsid w:val="007511E6"/>
    <w:rsid w:val="00751CC6"/>
    <w:rsid w:val="007520E2"/>
    <w:rsid w:val="0075226F"/>
    <w:rsid w:val="00752658"/>
    <w:rsid w:val="00752BC3"/>
    <w:rsid w:val="00753733"/>
    <w:rsid w:val="007555BF"/>
    <w:rsid w:val="0075671C"/>
    <w:rsid w:val="00756AA4"/>
    <w:rsid w:val="00756EB3"/>
    <w:rsid w:val="007577A9"/>
    <w:rsid w:val="00757A08"/>
    <w:rsid w:val="007601CB"/>
    <w:rsid w:val="0076044C"/>
    <w:rsid w:val="007607B9"/>
    <w:rsid w:val="00761355"/>
    <w:rsid w:val="00761D86"/>
    <w:rsid w:val="00761F3C"/>
    <w:rsid w:val="00762D34"/>
    <w:rsid w:val="00762DDC"/>
    <w:rsid w:val="00764BB8"/>
    <w:rsid w:val="0076504A"/>
    <w:rsid w:val="00766188"/>
    <w:rsid w:val="00766228"/>
    <w:rsid w:val="00767331"/>
    <w:rsid w:val="007673C0"/>
    <w:rsid w:val="00770E35"/>
    <w:rsid w:val="007723BD"/>
    <w:rsid w:val="00772801"/>
    <w:rsid w:val="0077306A"/>
    <w:rsid w:val="0077405C"/>
    <w:rsid w:val="007740B9"/>
    <w:rsid w:val="007741A7"/>
    <w:rsid w:val="007747A8"/>
    <w:rsid w:val="00774B11"/>
    <w:rsid w:val="00775311"/>
    <w:rsid w:val="00776236"/>
    <w:rsid w:val="00776371"/>
    <w:rsid w:val="00776614"/>
    <w:rsid w:val="00776F47"/>
    <w:rsid w:val="00777AF9"/>
    <w:rsid w:val="00780333"/>
    <w:rsid w:val="007808AD"/>
    <w:rsid w:val="00782D0A"/>
    <w:rsid w:val="00783689"/>
    <w:rsid w:val="0078395A"/>
    <w:rsid w:val="007849F0"/>
    <w:rsid w:val="00784AF0"/>
    <w:rsid w:val="007850C6"/>
    <w:rsid w:val="00785ED0"/>
    <w:rsid w:val="007874B7"/>
    <w:rsid w:val="0079090B"/>
    <w:rsid w:val="007911A9"/>
    <w:rsid w:val="0079158E"/>
    <w:rsid w:val="0079178A"/>
    <w:rsid w:val="0079310D"/>
    <w:rsid w:val="00794AD7"/>
    <w:rsid w:val="00794B00"/>
    <w:rsid w:val="00794C96"/>
    <w:rsid w:val="00796BAE"/>
    <w:rsid w:val="00796FEB"/>
    <w:rsid w:val="00797D29"/>
    <w:rsid w:val="00797E5F"/>
    <w:rsid w:val="007A2204"/>
    <w:rsid w:val="007A2400"/>
    <w:rsid w:val="007A2CA7"/>
    <w:rsid w:val="007A348E"/>
    <w:rsid w:val="007A3A54"/>
    <w:rsid w:val="007A4D5D"/>
    <w:rsid w:val="007A568A"/>
    <w:rsid w:val="007A65A0"/>
    <w:rsid w:val="007A65BB"/>
    <w:rsid w:val="007A6751"/>
    <w:rsid w:val="007A6C12"/>
    <w:rsid w:val="007A75D7"/>
    <w:rsid w:val="007A76A5"/>
    <w:rsid w:val="007B3021"/>
    <w:rsid w:val="007B3D41"/>
    <w:rsid w:val="007B4639"/>
    <w:rsid w:val="007B567F"/>
    <w:rsid w:val="007B58A5"/>
    <w:rsid w:val="007B664E"/>
    <w:rsid w:val="007C0385"/>
    <w:rsid w:val="007C05BF"/>
    <w:rsid w:val="007C0ACF"/>
    <w:rsid w:val="007C1F82"/>
    <w:rsid w:val="007C217B"/>
    <w:rsid w:val="007C29E6"/>
    <w:rsid w:val="007C46B9"/>
    <w:rsid w:val="007C474B"/>
    <w:rsid w:val="007C5DB9"/>
    <w:rsid w:val="007C65BB"/>
    <w:rsid w:val="007C7653"/>
    <w:rsid w:val="007C7A8D"/>
    <w:rsid w:val="007D0530"/>
    <w:rsid w:val="007D0E95"/>
    <w:rsid w:val="007D11EC"/>
    <w:rsid w:val="007D19A7"/>
    <w:rsid w:val="007D1B67"/>
    <w:rsid w:val="007D200B"/>
    <w:rsid w:val="007D22C0"/>
    <w:rsid w:val="007D2517"/>
    <w:rsid w:val="007D45DB"/>
    <w:rsid w:val="007D495D"/>
    <w:rsid w:val="007D5796"/>
    <w:rsid w:val="007D5E27"/>
    <w:rsid w:val="007E0885"/>
    <w:rsid w:val="007E126B"/>
    <w:rsid w:val="007E23F9"/>
    <w:rsid w:val="007E43B9"/>
    <w:rsid w:val="007E4C59"/>
    <w:rsid w:val="007E4D71"/>
    <w:rsid w:val="007E50D4"/>
    <w:rsid w:val="007E55E7"/>
    <w:rsid w:val="007E56E3"/>
    <w:rsid w:val="007E58EC"/>
    <w:rsid w:val="007E6B33"/>
    <w:rsid w:val="007E6DD0"/>
    <w:rsid w:val="007E75AC"/>
    <w:rsid w:val="007F190A"/>
    <w:rsid w:val="007F1CC6"/>
    <w:rsid w:val="007F240E"/>
    <w:rsid w:val="007F2B91"/>
    <w:rsid w:val="007F2FBD"/>
    <w:rsid w:val="007F3B0E"/>
    <w:rsid w:val="007F3E3F"/>
    <w:rsid w:val="007F4593"/>
    <w:rsid w:val="007F45E3"/>
    <w:rsid w:val="007F490F"/>
    <w:rsid w:val="007F63F2"/>
    <w:rsid w:val="007F6986"/>
    <w:rsid w:val="007F6D04"/>
    <w:rsid w:val="007F79EC"/>
    <w:rsid w:val="00801DB7"/>
    <w:rsid w:val="00801F0A"/>
    <w:rsid w:val="008032ED"/>
    <w:rsid w:val="0080331D"/>
    <w:rsid w:val="00803E29"/>
    <w:rsid w:val="00805430"/>
    <w:rsid w:val="008056DC"/>
    <w:rsid w:val="00805BBB"/>
    <w:rsid w:val="00806315"/>
    <w:rsid w:val="008066F8"/>
    <w:rsid w:val="008073C0"/>
    <w:rsid w:val="00807C71"/>
    <w:rsid w:val="00807D9F"/>
    <w:rsid w:val="008108DA"/>
    <w:rsid w:val="0081108D"/>
    <w:rsid w:val="0081131D"/>
    <w:rsid w:val="00811C5A"/>
    <w:rsid w:val="00813327"/>
    <w:rsid w:val="0081442F"/>
    <w:rsid w:val="008156BE"/>
    <w:rsid w:val="008158E4"/>
    <w:rsid w:val="0081665F"/>
    <w:rsid w:val="00817B53"/>
    <w:rsid w:val="00817C04"/>
    <w:rsid w:val="00817F58"/>
    <w:rsid w:val="0082060F"/>
    <w:rsid w:val="008212D7"/>
    <w:rsid w:val="0082156A"/>
    <w:rsid w:val="00822B9C"/>
    <w:rsid w:val="0082379D"/>
    <w:rsid w:val="008240A4"/>
    <w:rsid w:val="008245A8"/>
    <w:rsid w:val="008249A9"/>
    <w:rsid w:val="00824E5A"/>
    <w:rsid w:val="00825EFD"/>
    <w:rsid w:val="00826322"/>
    <w:rsid w:val="008263D8"/>
    <w:rsid w:val="00826501"/>
    <w:rsid w:val="008265D3"/>
    <w:rsid w:val="00826BD9"/>
    <w:rsid w:val="008328DF"/>
    <w:rsid w:val="0083316E"/>
    <w:rsid w:val="00833369"/>
    <w:rsid w:val="0083338F"/>
    <w:rsid w:val="0083375B"/>
    <w:rsid w:val="00833780"/>
    <w:rsid w:val="00833AD0"/>
    <w:rsid w:val="00834828"/>
    <w:rsid w:val="0083506A"/>
    <w:rsid w:val="0083524D"/>
    <w:rsid w:val="008356AB"/>
    <w:rsid w:val="008356E8"/>
    <w:rsid w:val="00835B84"/>
    <w:rsid w:val="00835FB2"/>
    <w:rsid w:val="00837D6A"/>
    <w:rsid w:val="0084069C"/>
    <w:rsid w:val="008410F2"/>
    <w:rsid w:val="00841278"/>
    <w:rsid w:val="008419DC"/>
    <w:rsid w:val="00841DA1"/>
    <w:rsid w:val="0084229B"/>
    <w:rsid w:val="008422B8"/>
    <w:rsid w:val="008425A8"/>
    <w:rsid w:val="00842C15"/>
    <w:rsid w:val="00843D2E"/>
    <w:rsid w:val="0084528F"/>
    <w:rsid w:val="0084536A"/>
    <w:rsid w:val="008454FF"/>
    <w:rsid w:val="008455AF"/>
    <w:rsid w:val="008467D0"/>
    <w:rsid w:val="00846CA8"/>
    <w:rsid w:val="00846F63"/>
    <w:rsid w:val="00847B7B"/>
    <w:rsid w:val="00847E28"/>
    <w:rsid w:val="00847EDC"/>
    <w:rsid w:val="00851581"/>
    <w:rsid w:val="008521B5"/>
    <w:rsid w:val="00853E61"/>
    <w:rsid w:val="008546CA"/>
    <w:rsid w:val="00854818"/>
    <w:rsid w:val="00854CE1"/>
    <w:rsid w:val="00855930"/>
    <w:rsid w:val="00855C9F"/>
    <w:rsid w:val="00856E6E"/>
    <w:rsid w:val="008600AF"/>
    <w:rsid w:val="00860996"/>
    <w:rsid w:val="008613D0"/>
    <w:rsid w:val="00861426"/>
    <w:rsid w:val="008618F5"/>
    <w:rsid w:val="00862266"/>
    <w:rsid w:val="00862484"/>
    <w:rsid w:val="00862A1D"/>
    <w:rsid w:val="00862E4A"/>
    <w:rsid w:val="008630A0"/>
    <w:rsid w:val="008630C8"/>
    <w:rsid w:val="0086333F"/>
    <w:rsid w:val="0086531A"/>
    <w:rsid w:val="0086640C"/>
    <w:rsid w:val="00867E7E"/>
    <w:rsid w:val="00870D80"/>
    <w:rsid w:val="00871359"/>
    <w:rsid w:val="0087235C"/>
    <w:rsid w:val="00872BEF"/>
    <w:rsid w:val="00872FF5"/>
    <w:rsid w:val="0087380B"/>
    <w:rsid w:val="00873851"/>
    <w:rsid w:val="00873D70"/>
    <w:rsid w:val="00873EE4"/>
    <w:rsid w:val="00874AB4"/>
    <w:rsid w:val="00874B9E"/>
    <w:rsid w:val="008757D2"/>
    <w:rsid w:val="00875EAC"/>
    <w:rsid w:val="00875FA6"/>
    <w:rsid w:val="00875FC8"/>
    <w:rsid w:val="0087633C"/>
    <w:rsid w:val="008763D6"/>
    <w:rsid w:val="00876B14"/>
    <w:rsid w:val="00880102"/>
    <w:rsid w:val="00881EA3"/>
    <w:rsid w:val="0088208F"/>
    <w:rsid w:val="00882466"/>
    <w:rsid w:val="0088261C"/>
    <w:rsid w:val="00882938"/>
    <w:rsid w:val="00884327"/>
    <w:rsid w:val="0088556C"/>
    <w:rsid w:val="008857CC"/>
    <w:rsid w:val="00886D27"/>
    <w:rsid w:val="0088710C"/>
    <w:rsid w:val="008872FA"/>
    <w:rsid w:val="00887C75"/>
    <w:rsid w:val="0089004A"/>
    <w:rsid w:val="00890D0C"/>
    <w:rsid w:val="00890EE3"/>
    <w:rsid w:val="00890FE3"/>
    <w:rsid w:val="0089129E"/>
    <w:rsid w:val="008921A3"/>
    <w:rsid w:val="008929B7"/>
    <w:rsid w:val="00892D1A"/>
    <w:rsid w:val="0089383B"/>
    <w:rsid w:val="008954DC"/>
    <w:rsid w:val="00895B03"/>
    <w:rsid w:val="008960A7"/>
    <w:rsid w:val="00897988"/>
    <w:rsid w:val="008A05C2"/>
    <w:rsid w:val="008A0B06"/>
    <w:rsid w:val="008A0DBE"/>
    <w:rsid w:val="008A0FA0"/>
    <w:rsid w:val="008A0FD0"/>
    <w:rsid w:val="008A1245"/>
    <w:rsid w:val="008A1E19"/>
    <w:rsid w:val="008A1F79"/>
    <w:rsid w:val="008A2BC9"/>
    <w:rsid w:val="008A2F94"/>
    <w:rsid w:val="008A3C2F"/>
    <w:rsid w:val="008A4F66"/>
    <w:rsid w:val="008A5096"/>
    <w:rsid w:val="008A594B"/>
    <w:rsid w:val="008A5A74"/>
    <w:rsid w:val="008A5CAC"/>
    <w:rsid w:val="008A7C35"/>
    <w:rsid w:val="008A7EE5"/>
    <w:rsid w:val="008B006C"/>
    <w:rsid w:val="008B0885"/>
    <w:rsid w:val="008B1CE8"/>
    <w:rsid w:val="008B22CB"/>
    <w:rsid w:val="008B26AE"/>
    <w:rsid w:val="008B2E86"/>
    <w:rsid w:val="008B34AD"/>
    <w:rsid w:val="008B3545"/>
    <w:rsid w:val="008B3ABA"/>
    <w:rsid w:val="008B44A5"/>
    <w:rsid w:val="008B4A5E"/>
    <w:rsid w:val="008B4B3B"/>
    <w:rsid w:val="008B4F89"/>
    <w:rsid w:val="008B568F"/>
    <w:rsid w:val="008B5726"/>
    <w:rsid w:val="008B59A1"/>
    <w:rsid w:val="008B62D8"/>
    <w:rsid w:val="008B656C"/>
    <w:rsid w:val="008B679C"/>
    <w:rsid w:val="008B6E5F"/>
    <w:rsid w:val="008B7DB1"/>
    <w:rsid w:val="008C00A1"/>
    <w:rsid w:val="008C03AE"/>
    <w:rsid w:val="008C0461"/>
    <w:rsid w:val="008C0C06"/>
    <w:rsid w:val="008C0D22"/>
    <w:rsid w:val="008C11F4"/>
    <w:rsid w:val="008C289F"/>
    <w:rsid w:val="008C2A01"/>
    <w:rsid w:val="008C3518"/>
    <w:rsid w:val="008C3EF8"/>
    <w:rsid w:val="008C3FF7"/>
    <w:rsid w:val="008C5478"/>
    <w:rsid w:val="008C6966"/>
    <w:rsid w:val="008C7D91"/>
    <w:rsid w:val="008D01E2"/>
    <w:rsid w:val="008D1569"/>
    <w:rsid w:val="008D18FF"/>
    <w:rsid w:val="008D23C9"/>
    <w:rsid w:val="008D33FA"/>
    <w:rsid w:val="008D3503"/>
    <w:rsid w:val="008D3647"/>
    <w:rsid w:val="008D3BA7"/>
    <w:rsid w:val="008D3E09"/>
    <w:rsid w:val="008D454B"/>
    <w:rsid w:val="008D574A"/>
    <w:rsid w:val="008D594A"/>
    <w:rsid w:val="008D6518"/>
    <w:rsid w:val="008D6DD6"/>
    <w:rsid w:val="008D7218"/>
    <w:rsid w:val="008D7397"/>
    <w:rsid w:val="008E0302"/>
    <w:rsid w:val="008E0485"/>
    <w:rsid w:val="008E08BA"/>
    <w:rsid w:val="008E091E"/>
    <w:rsid w:val="008E27B4"/>
    <w:rsid w:val="008E2D78"/>
    <w:rsid w:val="008E381D"/>
    <w:rsid w:val="008E3C36"/>
    <w:rsid w:val="008E4665"/>
    <w:rsid w:val="008E47AD"/>
    <w:rsid w:val="008E68BF"/>
    <w:rsid w:val="008E765D"/>
    <w:rsid w:val="008F00E7"/>
    <w:rsid w:val="008F0370"/>
    <w:rsid w:val="008F0B7E"/>
    <w:rsid w:val="008F159D"/>
    <w:rsid w:val="008F39B4"/>
    <w:rsid w:val="008F4FCD"/>
    <w:rsid w:val="008F5A20"/>
    <w:rsid w:val="008F61E3"/>
    <w:rsid w:val="008F675C"/>
    <w:rsid w:val="008F6B88"/>
    <w:rsid w:val="008F6E74"/>
    <w:rsid w:val="008F74C9"/>
    <w:rsid w:val="008F7CC5"/>
    <w:rsid w:val="00902362"/>
    <w:rsid w:val="0090271D"/>
    <w:rsid w:val="00902B76"/>
    <w:rsid w:val="00903CCE"/>
    <w:rsid w:val="009058D4"/>
    <w:rsid w:val="0090640B"/>
    <w:rsid w:val="00906D27"/>
    <w:rsid w:val="00907B50"/>
    <w:rsid w:val="009100D1"/>
    <w:rsid w:val="00910175"/>
    <w:rsid w:val="00910808"/>
    <w:rsid w:val="00911F01"/>
    <w:rsid w:val="009125C9"/>
    <w:rsid w:val="00913529"/>
    <w:rsid w:val="00914318"/>
    <w:rsid w:val="00914C41"/>
    <w:rsid w:val="009156CB"/>
    <w:rsid w:val="00915B9D"/>
    <w:rsid w:val="00916FBA"/>
    <w:rsid w:val="00917D18"/>
    <w:rsid w:val="00920B7F"/>
    <w:rsid w:val="00921512"/>
    <w:rsid w:val="00922759"/>
    <w:rsid w:val="009236AC"/>
    <w:rsid w:val="009237D2"/>
    <w:rsid w:val="009238D1"/>
    <w:rsid w:val="009246D9"/>
    <w:rsid w:val="0092499E"/>
    <w:rsid w:val="00924D98"/>
    <w:rsid w:val="00925312"/>
    <w:rsid w:val="009254A9"/>
    <w:rsid w:val="009254C9"/>
    <w:rsid w:val="0092593D"/>
    <w:rsid w:val="00925B84"/>
    <w:rsid w:val="00925F71"/>
    <w:rsid w:val="009265C7"/>
    <w:rsid w:val="0092682D"/>
    <w:rsid w:val="00926A0E"/>
    <w:rsid w:val="00926B97"/>
    <w:rsid w:val="0092793C"/>
    <w:rsid w:val="00927F91"/>
    <w:rsid w:val="0093031D"/>
    <w:rsid w:val="00931012"/>
    <w:rsid w:val="009324BC"/>
    <w:rsid w:val="00933D9E"/>
    <w:rsid w:val="009347E9"/>
    <w:rsid w:val="00934E58"/>
    <w:rsid w:val="00934EE2"/>
    <w:rsid w:val="009351E8"/>
    <w:rsid w:val="00935B98"/>
    <w:rsid w:val="00935D33"/>
    <w:rsid w:val="00935EB5"/>
    <w:rsid w:val="00935EC7"/>
    <w:rsid w:val="00937061"/>
    <w:rsid w:val="009374AC"/>
    <w:rsid w:val="00940223"/>
    <w:rsid w:val="00940790"/>
    <w:rsid w:val="009408EC"/>
    <w:rsid w:val="00941580"/>
    <w:rsid w:val="00941E0F"/>
    <w:rsid w:val="00941FDD"/>
    <w:rsid w:val="00943092"/>
    <w:rsid w:val="00946FFC"/>
    <w:rsid w:val="00947097"/>
    <w:rsid w:val="009504DD"/>
    <w:rsid w:val="00951CB1"/>
    <w:rsid w:val="0095259E"/>
    <w:rsid w:val="0095315F"/>
    <w:rsid w:val="009540EE"/>
    <w:rsid w:val="009541F7"/>
    <w:rsid w:val="00954B8B"/>
    <w:rsid w:val="0095540D"/>
    <w:rsid w:val="00956076"/>
    <w:rsid w:val="00956338"/>
    <w:rsid w:val="00957316"/>
    <w:rsid w:val="00957880"/>
    <w:rsid w:val="00957B17"/>
    <w:rsid w:val="00961624"/>
    <w:rsid w:val="00961858"/>
    <w:rsid w:val="009627EC"/>
    <w:rsid w:val="009645AB"/>
    <w:rsid w:val="0096497E"/>
    <w:rsid w:val="00964D9E"/>
    <w:rsid w:val="00966227"/>
    <w:rsid w:val="0096687D"/>
    <w:rsid w:val="00966DAD"/>
    <w:rsid w:val="0096760E"/>
    <w:rsid w:val="009676DD"/>
    <w:rsid w:val="00967704"/>
    <w:rsid w:val="00967A7B"/>
    <w:rsid w:val="00967EBB"/>
    <w:rsid w:val="0097005D"/>
    <w:rsid w:val="009719B8"/>
    <w:rsid w:val="00971A7D"/>
    <w:rsid w:val="00971EA9"/>
    <w:rsid w:val="00972716"/>
    <w:rsid w:val="00972AB2"/>
    <w:rsid w:val="009738AF"/>
    <w:rsid w:val="009743C2"/>
    <w:rsid w:val="0097506E"/>
    <w:rsid w:val="00975EFA"/>
    <w:rsid w:val="00977B1D"/>
    <w:rsid w:val="00977D0C"/>
    <w:rsid w:val="00980188"/>
    <w:rsid w:val="00980524"/>
    <w:rsid w:val="0098076E"/>
    <w:rsid w:val="00981156"/>
    <w:rsid w:val="0098252B"/>
    <w:rsid w:val="009829D6"/>
    <w:rsid w:val="00983004"/>
    <w:rsid w:val="009833B7"/>
    <w:rsid w:val="009833F2"/>
    <w:rsid w:val="009834E7"/>
    <w:rsid w:val="009837C4"/>
    <w:rsid w:val="009838D2"/>
    <w:rsid w:val="00983E02"/>
    <w:rsid w:val="00984314"/>
    <w:rsid w:val="0098505D"/>
    <w:rsid w:val="00986504"/>
    <w:rsid w:val="00986531"/>
    <w:rsid w:val="009919DE"/>
    <w:rsid w:val="00992274"/>
    <w:rsid w:val="00992F40"/>
    <w:rsid w:val="00993B6E"/>
    <w:rsid w:val="009941A9"/>
    <w:rsid w:val="00994229"/>
    <w:rsid w:val="00994DD7"/>
    <w:rsid w:val="00996ADA"/>
    <w:rsid w:val="00996BBD"/>
    <w:rsid w:val="009A0397"/>
    <w:rsid w:val="009A09F5"/>
    <w:rsid w:val="009A1952"/>
    <w:rsid w:val="009A1F92"/>
    <w:rsid w:val="009A2718"/>
    <w:rsid w:val="009A3135"/>
    <w:rsid w:val="009A3179"/>
    <w:rsid w:val="009A32FB"/>
    <w:rsid w:val="009A3759"/>
    <w:rsid w:val="009A42E4"/>
    <w:rsid w:val="009A44BE"/>
    <w:rsid w:val="009A46DD"/>
    <w:rsid w:val="009A4B15"/>
    <w:rsid w:val="009A6052"/>
    <w:rsid w:val="009B0FF5"/>
    <w:rsid w:val="009B11A7"/>
    <w:rsid w:val="009B1DD5"/>
    <w:rsid w:val="009B27A3"/>
    <w:rsid w:val="009B315A"/>
    <w:rsid w:val="009B3E79"/>
    <w:rsid w:val="009B3FC0"/>
    <w:rsid w:val="009B44D1"/>
    <w:rsid w:val="009B4A4A"/>
    <w:rsid w:val="009C0020"/>
    <w:rsid w:val="009C059F"/>
    <w:rsid w:val="009C0A29"/>
    <w:rsid w:val="009C0BDA"/>
    <w:rsid w:val="009C1BB3"/>
    <w:rsid w:val="009C40BF"/>
    <w:rsid w:val="009C4750"/>
    <w:rsid w:val="009C4F0D"/>
    <w:rsid w:val="009C55E1"/>
    <w:rsid w:val="009C5B55"/>
    <w:rsid w:val="009C6305"/>
    <w:rsid w:val="009C6344"/>
    <w:rsid w:val="009C65BE"/>
    <w:rsid w:val="009C65FF"/>
    <w:rsid w:val="009C69AC"/>
    <w:rsid w:val="009C6F88"/>
    <w:rsid w:val="009D028A"/>
    <w:rsid w:val="009D1C2E"/>
    <w:rsid w:val="009D1CDC"/>
    <w:rsid w:val="009D2FBE"/>
    <w:rsid w:val="009D5543"/>
    <w:rsid w:val="009D55D2"/>
    <w:rsid w:val="009D67FB"/>
    <w:rsid w:val="009D6F66"/>
    <w:rsid w:val="009D7C39"/>
    <w:rsid w:val="009E0212"/>
    <w:rsid w:val="009E1693"/>
    <w:rsid w:val="009E1A47"/>
    <w:rsid w:val="009E2695"/>
    <w:rsid w:val="009E2BCD"/>
    <w:rsid w:val="009E2DE8"/>
    <w:rsid w:val="009E355B"/>
    <w:rsid w:val="009E394A"/>
    <w:rsid w:val="009E40E4"/>
    <w:rsid w:val="009E4452"/>
    <w:rsid w:val="009E4620"/>
    <w:rsid w:val="009E4707"/>
    <w:rsid w:val="009E47FB"/>
    <w:rsid w:val="009E4B0A"/>
    <w:rsid w:val="009E6E4E"/>
    <w:rsid w:val="009E6F1A"/>
    <w:rsid w:val="009F00FE"/>
    <w:rsid w:val="009F08AC"/>
    <w:rsid w:val="009F117F"/>
    <w:rsid w:val="009F191E"/>
    <w:rsid w:val="009F3406"/>
    <w:rsid w:val="009F3B49"/>
    <w:rsid w:val="009F43BE"/>
    <w:rsid w:val="009F4949"/>
    <w:rsid w:val="009F5CE6"/>
    <w:rsid w:val="009F6129"/>
    <w:rsid w:val="009F6A23"/>
    <w:rsid w:val="009F7115"/>
    <w:rsid w:val="009F77CD"/>
    <w:rsid w:val="00A00232"/>
    <w:rsid w:val="00A02734"/>
    <w:rsid w:val="00A03921"/>
    <w:rsid w:val="00A03BD6"/>
    <w:rsid w:val="00A04040"/>
    <w:rsid w:val="00A04C44"/>
    <w:rsid w:val="00A0535B"/>
    <w:rsid w:val="00A055FA"/>
    <w:rsid w:val="00A073B6"/>
    <w:rsid w:val="00A07587"/>
    <w:rsid w:val="00A0798D"/>
    <w:rsid w:val="00A10898"/>
    <w:rsid w:val="00A10EEA"/>
    <w:rsid w:val="00A11163"/>
    <w:rsid w:val="00A11ADA"/>
    <w:rsid w:val="00A13084"/>
    <w:rsid w:val="00A130AE"/>
    <w:rsid w:val="00A135C8"/>
    <w:rsid w:val="00A13711"/>
    <w:rsid w:val="00A145FE"/>
    <w:rsid w:val="00A14D4D"/>
    <w:rsid w:val="00A14FBF"/>
    <w:rsid w:val="00A1588D"/>
    <w:rsid w:val="00A16A2D"/>
    <w:rsid w:val="00A16F9D"/>
    <w:rsid w:val="00A1762A"/>
    <w:rsid w:val="00A17B67"/>
    <w:rsid w:val="00A21CE2"/>
    <w:rsid w:val="00A21DFD"/>
    <w:rsid w:val="00A22AE5"/>
    <w:rsid w:val="00A231EB"/>
    <w:rsid w:val="00A234CF"/>
    <w:rsid w:val="00A241CB"/>
    <w:rsid w:val="00A24BD5"/>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03E6"/>
    <w:rsid w:val="00A420E1"/>
    <w:rsid w:val="00A42171"/>
    <w:rsid w:val="00A42248"/>
    <w:rsid w:val="00A42772"/>
    <w:rsid w:val="00A43D63"/>
    <w:rsid w:val="00A4414C"/>
    <w:rsid w:val="00A4476B"/>
    <w:rsid w:val="00A4628A"/>
    <w:rsid w:val="00A46A3B"/>
    <w:rsid w:val="00A47660"/>
    <w:rsid w:val="00A5035F"/>
    <w:rsid w:val="00A503BD"/>
    <w:rsid w:val="00A5105E"/>
    <w:rsid w:val="00A517E1"/>
    <w:rsid w:val="00A5211F"/>
    <w:rsid w:val="00A52CA6"/>
    <w:rsid w:val="00A530FD"/>
    <w:rsid w:val="00A53B2F"/>
    <w:rsid w:val="00A54D1B"/>
    <w:rsid w:val="00A553B3"/>
    <w:rsid w:val="00A55986"/>
    <w:rsid w:val="00A56996"/>
    <w:rsid w:val="00A573DD"/>
    <w:rsid w:val="00A600F5"/>
    <w:rsid w:val="00A60C88"/>
    <w:rsid w:val="00A60CE7"/>
    <w:rsid w:val="00A60FD8"/>
    <w:rsid w:val="00A61584"/>
    <w:rsid w:val="00A61720"/>
    <w:rsid w:val="00A6241A"/>
    <w:rsid w:val="00A62682"/>
    <w:rsid w:val="00A630EA"/>
    <w:rsid w:val="00A6373E"/>
    <w:rsid w:val="00A65F6C"/>
    <w:rsid w:val="00A673A6"/>
    <w:rsid w:val="00A67E65"/>
    <w:rsid w:val="00A701A7"/>
    <w:rsid w:val="00A703F2"/>
    <w:rsid w:val="00A71847"/>
    <w:rsid w:val="00A73124"/>
    <w:rsid w:val="00A7325B"/>
    <w:rsid w:val="00A7359F"/>
    <w:rsid w:val="00A73626"/>
    <w:rsid w:val="00A74971"/>
    <w:rsid w:val="00A75793"/>
    <w:rsid w:val="00A7624F"/>
    <w:rsid w:val="00A766FD"/>
    <w:rsid w:val="00A76ADB"/>
    <w:rsid w:val="00A76B4B"/>
    <w:rsid w:val="00A76CA6"/>
    <w:rsid w:val="00A76CC1"/>
    <w:rsid w:val="00A76E66"/>
    <w:rsid w:val="00A770FD"/>
    <w:rsid w:val="00A773FD"/>
    <w:rsid w:val="00A77CE8"/>
    <w:rsid w:val="00A8106B"/>
    <w:rsid w:val="00A82D4A"/>
    <w:rsid w:val="00A83120"/>
    <w:rsid w:val="00A83F3B"/>
    <w:rsid w:val="00A8430F"/>
    <w:rsid w:val="00A8457A"/>
    <w:rsid w:val="00A845E9"/>
    <w:rsid w:val="00A85750"/>
    <w:rsid w:val="00A8610F"/>
    <w:rsid w:val="00A86433"/>
    <w:rsid w:val="00A86D89"/>
    <w:rsid w:val="00A8732F"/>
    <w:rsid w:val="00A87FF4"/>
    <w:rsid w:val="00A904FF"/>
    <w:rsid w:val="00A916BB"/>
    <w:rsid w:val="00A91A1A"/>
    <w:rsid w:val="00A933B8"/>
    <w:rsid w:val="00A95A72"/>
    <w:rsid w:val="00A961A5"/>
    <w:rsid w:val="00A96A84"/>
    <w:rsid w:val="00A96B91"/>
    <w:rsid w:val="00A97D93"/>
    <w:rsid w:val="00AA08C0"/>
    <w:rsid w:val="00AA0C1B"/>
    <w:rsid w:val="00AA23EF"/>
    <w:rsid w:val="00AA2C4D"/>
    <w:rsid w:val="00AA2E2A"/>
    <w:rsid w:val="00AA31D9"/>
    <w:rsid w:val="00AA333C"/>
    <w:rsid w:val="00AA36AF"/>
    <w:rsid w:val="00AA3EFB"/>
    <w:rsid w:val="00AA4190"/>
    <w:rsid w:val="00AA52AE"/>
    <w:rsid w:val="00AA5516"/>
    <w:rsid w:val="00AA682C"/>
    <w:rsid w:val="00AA691A"/>
    <w:rsid w:val="00AA7282"/>
    <w:rsid w:val="00AA7C9D"/>
    <w:rsid w:val="00AB0378"/>
    <w:rsid w:val="00AB218D"/>
    <w:rsid w:val="00AB261C"/>
    <w:rsid w:val="00AB2649"/>
    <w:rsid w:val="00AB2805"/>
    <w:rsid w:val="00AB2FE6"/>
    <w:rsid w:val="00AB34AC"/>
    <w:rsid w:val="00AB381A"/>
    <w:rsid w:val="00AB3B32"/>
    <w:rsid w:val="00AB3BAA"/>
    <w:rsid w:val="00AB4143"/>
    <w:rsid w:val="00AB45A8"/>
    <w:rsid w:val="00AB5478"/>
    <w:rsid w:val="00AB59CB"/>
    <w:rsid w:val="00AB637E"/>
    <w:rsid w:val="00AB6A96"/>
    <w:rsid w:val="00AB6EFF"/>
    <w:rsid w:val="00AB6F52"/>
    <w:rsid w:val="00AB7113"/>
    <w:rsid w:val="00AB7E96"/>
    <w:rsid w:val="00AC1033"/>
    <w:rsid w:val="00AC1F69"/>
    <w:rsid w:val="00AC31CD"/>
    <w:rsid w:val="00AC3B3B"/>
    <w:rsid w:val="00AC3F1A"/>
    <w:rsid w:val="00AC4165"/>
    <w:rsid w:val="00AC4332"/>
    <w:rsid w:val="00AC4C20"/>
    <w:rsid w:val="00AC5D8C"/>
    <w:rsid w:val="00AC6043"/>
    <w:rsid w:val="00AC6219"/>
    <w:rsid w:val="00AC7F24"/>
    <w:rsid w:val="00AD047D"/>
    <w:rsid w:val="00AD0901"/>
    <w:rsid w:val="00AD11D3"/>
    <w:rsid w:val="00AD19C2"/>
    <w:rsid w:val="00AD280A"/>
    <w:rsid w:val="00AD286F"/>
    <w:rsid w:val="00AD4A63"/>
    <w:rsid w:val="00AD553C"/>
    <w:rsid w:val="00AD5B8B"/>
    <w:rsid w:val="00AD6769"/>
    <w:rsid w:val="00AD690C"/>
    <w:rsid w:val="00AD7205"/>
    <w:rsid w:val="00AD7A15"/>
    <w:rsid w:val="00AD7B63"/>
    <w:rsid w:val="00AE13A8"/>
    <w:rsid w:val="00AE1864"/>
    <w:rsid w:val="00AE1EC1"/>
    <w:rsid w:val="00AE241A"/>
    <w:rsid w:val="00AE246E"/>
    <w:rsid w:val="00AE363B"/>
    <w:rsid w:val="00AE40C1"/>
    <w:rsid w:val="00AE48BC"/>
    <w:rsid w:val="00AE496A"/>
    <w:rsid w:val="00AE49D2"/>
    <w:rsid w:val="00AE551D"/>
    <w:rsid w:val="00AE6ABD"/>
    <w:rsid w:val="00AE776D"/>
    <w:rsid w:val="00AF12A8"/>
    <w:rsid w:val="00AF15BD"/>
    <w:rsid w:val="00AF27E8"/>
    <w:rsid w:val="00AF3947"/>
    <w:rsid w:val="00AF3963"/>
    <w:rsid w:val="00AF4461"/>
    <w:rsid w:val="00AF5175"/>
    <w:rsid w:val="00AF53E2"/>
    <w:rsid w:val="00AF570C"/>
    <w:rsid w:val="00AF5964"/>
    <w:rsid w:val="00AF5E0D"/>
    <w:rsid w:val="00AF62CB"/>
    <w:rsid w:val="00AF6BD6"/>
    <w:rsid w:val="00AF7B15"/>
    <w:rsid w:val="00B006ED"/>
    <w:rsid w:val="00B0072B"/>
    <w:rsid w:val="00B02E5D"/>
    <w:rsid w:val="00B040C6"/>
    <w:rsid w:val="00B04782"/>
    <w:rsid w:val="00B04B4A"/>
    <w:rsid w:val="00B058ED"/>
    <w:rsid w:val="00B060A5"/>
    <w:rsid w:val="00B06242"/>
    <w:rsid w:val="00B069E2"/>
    <w:rsid w:val="00B072C4"/>
    <w:rsid w:val="00B076BC"/>
    <w:rsid w:val="00B07C4F"/>
    <w:rsid w:val="00B10A5F"/>
    <w:rsid w:val="00B12782"/>
    <w:rsid w:val="00B12821"/>
    <w:rsid w:val="00B12B09"/>
    <w:rsid w:val="00B135DC"/>
    <w:rsid w:val="00B13CF6"/>
    <w:rsid w:val="00B14911"/>
    <w:rsid w:val="00B14F02"/>
    <w:rsid w:val="00B15ACE"/>
    <w:rsid w:val="00B15F73"/>
    <w:rsid w:val="00B16F80"/>
    <w:rsid w:val="00B173CD"/>
    <w:rsid w:val="00B178EC"/>
    <w:rsid w:val="00B17EF2"/>
    <w:rsid w:val="00B212C5"/>
    <w:rsid w:val="00B21450"/>
    <w:rsid w:val="00B21F10"/>
    <w:rsid w:val="00B2224C"/>
    <w:rsid w:val="00B227DE"/>
    <w:rsid w:val="00B22EC9"/>
    <w:rsid w:val="00B2376A"/>
    <w:rsid w:val="00B249BE"/>
    <w:rsid w:val="00B24BDE"/>
    <w:rsid w:val="00B25F5F"/>
    <w:rsid w:val="00B26502"/>
    <w:rsid w:val="00B26799"/>
    <w:rsid w:val="00B26E24"/>
    <w:rsid w:val="00B27B67"/>
    <w:rsid w:val="00B30C96"/>
    <w:rsid w:val="00B3129C"/>
    <w:rsid w:val="00B3285F"/>
    <w:rsid w:val="00B34609"/>
    <w:rsid w:val="00B347CA"/>
    <w:rsid w:val="00B34853"/>
    <w:rsid w:val="00B351A2"/>
    <w:rsid w:val="00B3523B"/>
    <w:rsid w:val="00B35571"/>
    <w:rsid w:val="00B35593"/>
    <w:rsid w:val="00B35ED0"/>
    <w:rsid w:val="00B35FDE"/>
    <w:rsid w:val="00B364AB"/>
    <w:rsid w:val="00B378B1"/>
    <w:rsid w:val="00B408FB"/>
    <w:rsid w:val="00B410FD"/>
    <w:rsid w:val="00B428D5"/>
    <w:rsid w:val="00B429BE"/>
    <w:rsid w:val="00B42C6B"/>
    <w:rsid w:val="00B431FD"/>
    <w:rsid w:val="00B436BF"/>
    <w:rsid w:val="00B43A54"/>
    <w:rsid w:val="00B45079"/>
    <w:rsid w:val="00B46CC8"/>
    <w:rsid w:val="00B46CCD"/>
    <w:rsid w:val="00B4743E"/>
    <w:rsid w:val="00B5040C"/>
    <w:rsid w:val="00B50486"/>
    <w:rsid w:val="00B50846"/>
    <w:rsid w:val="00B50A03"/>
    <w:rsid w:val="00B50DB7"/>
    <w:rsid w:val="00B51799"/>
    <w:rsid w:val="00B5228B"/>
    <w:rsid w:val="00B5249A"/>
    <w:rsid w:val="00B52975"/>
    <w:rsid w:val="00B545C6"/>
    <w:rsid w:val="00B54B5D"/>
    <w:rsid w:val="00B55599"/>
    <w:rsid w:val="00B55B25"/>
    <w:rsid w:val="00B55E4F"/>
    <w:rsid w:val="00B56706"/>
    <w:rsid w:val="00B56B63"/>
    <w:rsid w:val="00B56D77"/>
    <w:rsid w:val="00B57A6B"/>
    <w:rsid w:val="00B57CB6"/>
    <w:rsid w:val="00B6031C"/>
    <w:rsid w:val="00B6045D"/>
    <w:rsid w:val="00B60C66"/>
    <w:rsid w:val="00B6220C"/>
    <w:rsid w:val="00B62C97"/>
    <w:rsid w:val="00B62E12"/>
    <w:rsid w:val="00B62F2C"/>
    <w:rsid w:val="00B62F3F"/>
    <w:rsid w:val="00B63089"/>
    <w:rsid w:val="00B63BC5"/>
    <w:rsid w:val="00B64213"/>
    <w:rsid w:val="00B64B65"/>
    <w:rsid w:val="00B65E71"/>
    <w:rsid w:val="00B66547"/>
    <w:rsid w:val="00B66A2D"/>
    <w:rsid w:val="00B66A4A"/>
    <w:rsid w:val="00B673CF"/>
    <w:rsid w:val="00B67B35"/>
    <w:rsid w:val="00B71244"/>
    <w:rsid w:val="00B712E4"/>
    <w:rsid w:val="00B72A8B"/>
    <w:rsid w:val="00B72F8B"/>
    <w:rsid w:val="00B73FFC"/>
    <w:rsid w:val="00B74632"/>
    <w:rsid w:val="00B7524C"/>
    <w:rsid w:val="00B75848"/>
    <w:rsid w:val="00B76236"/>
    <w:rsid w:val="00B7676C"/>
    <w:rsid w:val="00B775B9"/>
    <w:rsid w:val="00B804C4"/>
    <w:rsid w:val="00B819B0"/>
    <w:rsid w:val="00B82029"/>
    <w:rsid w:val="00B82143"/>
    <w:rsid w:val="00B821B3"/>
    <w:rsid w:val="00B821CC"/>
    <w:rsid w:val="00B82474"/>
    <w:rsid w:val="00B82831"/>
    <w:rsid w:val="00B834B7"/>
    <w:rsid w:val="00B84CFF"/>
    <w:rsid w:val="00B8524D"/>
    <w:rsid w:val="00B852C5"/>
    <w:rsid w:val="00B85C42"/>
    <w:rsid w:val="00B87A27"/>
    <w:rsid w:val="00B90057"/>
    <w:rsid w:val="00B9061F"/>
    <w:rsid w:val="00B90CD7"/>
    <w:rsid w:val="00B913E4"/>
    <w:rsid w:val="00B925BA"/>
    <w:rsid w:val="00B92642"/>
    <w:rsid w:val="00B93593"/>
    <w:rsid w:val="00B935A4"/>
    <w:rsid w:val="00B940C5"/>
    <w:rsid w:val="00B946C4"/>
    <w:rsid w:val="00B95322"/>
    <w:rsid w:val="00B95405"/>
    <w:rsid w:val="00B962A0"/>
    <w:rsid w:val="00B964CC"/>
    <w:rsid w:val="00BA049F"/>
    <w:rsid w:val="00BA0DE0"/>
    <w:rsid w:val="00BA200D"/>
    <w:rsid w:val="00BA2447"/>
    <w:rsid w:val="00BA3E7B"/>
    <w:rsid w:val="00BA41D3"/>
    <w:rsid w:val="00BA482D"/>
    <w:rsid w:val="00BA55F3"/>
    <w:rsid w:val="00BA567A"/>
    <w:rsid w:val="00BA5C27"/>
    <w:rsid w:val="00BA5E68"/>
    <w:rsid w:val="00BA70A9"/>
    <w:rsid w:val="00BA7319"/>
    <w:rsid w:val="00BA7991"/>
    <w:rsid w:val="00BA7F84"/>
    <w:rsid w:val="00BB2302"/>
    <w:rsid w:val="00BB27E3"/>
    <w:rsid w:val="00BB28B6"/>
    <w:rsid w:val="00BB361A"/>
    <w:rsid w:val="00BB381A"/>
    <w:rsid w:val="00BB3F4B"/>
    <w:rsid w:val="00BB42F5"/>
    <w:rsid w:val="00BB4865"/>
    <w:rsid w:val="00BB4D52"/>
    <w:rsid w:val="00BB5B86"/>
    <w:rsid w:val="00BB7003"/>
    <w:rsid w:val="00BB73F2"/>
    <w:rsid w:val="00BB75C6"/>
    <w:rsid w:val="00BC06C2"/>
    <w:rsid w:val="00BC0B62"/>
    <w:rsid w:val="00BC1502"/>
    <w:rsid w:val="00BC150D"/>
    <w:rsid w:val="00BC1BB7"/>
    <w:rsid w:val="00BC29CB"/>
    <w:rsid w:val="00BC3015"/>
    <w:rsid w:val="00BC3F34"/>
    <w:rsid w:val="00BC40FF"/>
    <w:rsid w:val="00BC52A0"/>
    <w:rsid w:val="00BC52BF"/>
    <w:rsid w:val="00BC65B9"/>
    <w:rsid w:val="00BC72F0"/>
    <w:rsid w:val="00BD09A6"/>
    <w:rsid w:val="00BD0C67"/>
    <w:rsid w:val="00BD1933"/>
    <w:rsid w:val="00BD1BB7"/>
    <w:rsid w:val="00BD231E"/>
    <w:rsid w:val="00BD26EE"/>
    <w:rsid w:val="00BD2EAD"/>
    <w:rsid w:val="00BD2FEC"/>
    <w:rsid w:val="00BD301C"/>
    <w:rsid w:val="00BD3070"/>
    <w:rsid w:val="00BD36FD"/>
    <w:rsid w:val="00BD3ADB"/>
    <w:rsid w:val="00BD3CAF"/>
    <w:rsid w:val="00BD442B"/>
    <w:rsid w:val="00BD44AD"/>
    <w:rsid w:val="00BD482C"/>
    <w:rsid w:val="00BD545B"/>
    <w:rsid w:val="00BD6402"/>
    <w:rsid w:val="00BD6ADD"/>
    <w:rsid w:val="00BE062A"/>
    <w:rsid w:val="00BE0BC9"/>
    <w:rsid w:val="00BE0C57"/>
    <w:rsid w:val="00BE15D3"/>
    <w:rsid w:val="00BE19E0"/>
    <w:rsid w:val="00BE3687"/>
    <w:rsid w:val="00BE4297"/>
    <w:rsid w:val="00BE4E26"/>
    <w:rsid w:val="00BE6837"/>
    <w:rsid w:val="00BE698B"/>
    <w:rsid w:val="00BE7A96"/>
    <w:rsid w:val="00BE7F16"/>
    <w:rsid w:val="00BF0C07"/>
    <w:rsid w:val="00BF1C64"/>
    <w:rsid w:val="00BF2473"/>
    <w:rsid w:val="00BF3B96"/>
    <w:rsid w:val="00BF519B"/>
    <w:rsid w:val="00BF74D4"/>
    <w:rsid w:val="00C00019"/>
    <w:rsid w:val="00C01989"/>
    <w:rsid w:val="00C022E8"/>
    <w:rsid w:val="00C02DDE"/>
    <w:rsid w:val="00C02E20"/>
    <w:rsid w:val="00C03635"/>
    <w:rsid w:val="00C04501"/>
    <w:rsid w:val="00C045B8"/>
    <w:rsid w:val="00C066C7"/>
    <w:rsid w:val="00C06BE5"/>
    <w:rsid w:val="00C073AF"/>
    <w:rsid w:val="00C10314"/>
    <w:rsid w:val="00C118A1"/>
    <w:rsid w:val="00C1252A"/>
    <w:rsid w:val="00C12F71"/>
    <w:rsid w:val="00C14F36"/>
    <w:rsid w:val="00C15B1B"/>
    <w:rsid w:val="00C162FE"/>
    <w:rsid w:val="00C16F0A"/>
    <w:rsid w:val="00C17EE6"/>
    <w:rsid w:val="00C20CF1"/>
    <w:rsid w:val="00C20E13"/>
    <w:rsid w:val="00C20F9C"/>
    <w:rsid w:val="00C21E94"/>
    <w:rsid w:val="00C23629"/>
    <w:rsid w:val="00C23B66"/>
    <w:rsid w:val="00C23D9E"/>
    <w:rsid w:val="00C25AC3"/>
    <w:rsid w:val="00C25B61"/>
    <w:rsid w:val="00C25FF8"/>
    <w:rsid w:val="00C261AF"/>
    <w:rsid w:val="00C26261"/>
    <w:rsid w:val="00C26525"/>
    <w:rsid w:val="00C26942"/>
    <w:rsid w:val="00C2719F"/>
    <w:rsid w:val="00C27670"/>
    <w:rsid w:val="00C30D40"/>
    <w:rsid w:val="00C31241"/>
    <w:rsid w:val="00C3181E"/>
    <w:rsid w:val="00C31C99"/>
    <w:rsid w:val="00C320C3"/>
    <w:rsid w:val="00C325F1"/>
    <w:rsid w:val="00C33248"/>
    <w:rsid w:val="00C34B58"/>
    <w:rsid w:val="00C34DEB"/>
    <w:rsid w:val="00C34F7A"/>
    <w:rsid w:val="00C35AC4"/>
    <w:rsid w:val="00C3628C"/>
    <w:rsid w:val="00C363A9"/>
    <w:rsid w:val="00C370F5"/>
    <w:rsid w:val="00C402E1"/>
    <w:rsid w:val="00C403D5"/>
    <w:rsid w:val="00C4084F"/>
    <w:rsid w:val="00C40CBD"/>
    <w:rsid w:val="00C416C9"/>
    <w:rsid w:val="00C42A10"/>
    <w:rsid w:val="00C44362"/>
    <w:rsid w:val="00C44918"/>
    <w:rsid w:val="00C474A5"/>
    <w:rsid w:val="00C475F5"/>
    <w:rsid w:val="00C50405"/>
    <w:rsid w:val="00C50826"/>
    <w:rsid w:val="00C50E06"/>
    <w:rsid w:val="00C50EEC"/>
    <w:rsid w:val="00C5154B"/>
    <w:rsid w:val="00C521D0"/>
    <w:rsid w:val="00C527C8"/>
    <w:rsid w:val="00C528A0"/>
    <w:rsid w:val="00C53263"/>
    <w:rsid w:val="00C53603"/>
    <w:rsid w:val="00C541CC"/>
    <w:rsid w:val="00C54436"/>
    <w:rsid w:val="00C54DA8"/>
    <w:rsid w:val="00C55752"/>
    <w:rsid w:val="00C56BE9"/>
    <w:rsid w:val="00C57C01"/>
    <w:rsid w:val="00C60479"/>
    <w:rsid w:val="00C60666"/>
    <w:rsid w:val="00C61686"/>
    <w:rsid w:val="00C61709"/>
    <w:rsid w:val="00C61D77"/>
    <w:rsid w:val="00C61F51"/>
    <w:rsid w:val="00C624B4"/>
    <w:rsid w:val="00C629D5"/>
    <w:rsid w:val="00C62FCF"/>
    <w:rsid w:val="00C64162"/>
    <w:rsid w:val="00C64A48"/>
    <w:rsid w:val="00C64C6A"/>
    <w:rsid w:val="00C64FD1"/>
    <w:rsid w:val="00C65058"/>
    <w:rsid w:val="00C655B6"/>
    <w:rsid w:val="00C65ECD"/>
    <w:rsid w:val="00C6614B"/>
    <w:rsid w:val="00C669E1"/>
    <w:rsid w:val="00C66D25"/>
    <w:rsid w:val="00C6714E"/>
    <w:rsid w:val="00C6781B"/>
    <w:rsid w:val="00C67F01"/>
    <w:rsid w:val="00C706F6"/>
    <w:rsid w:val="00C70A7F"/>
    <w:rsid w:val="00C7187E"/>
    <w:rsid w:val="00C72510"/>
    <w:rsid w:val="00C72CA8"/>
    <w:rsid w:val="00C73091"/>
    <w:rsid w:val="00C75090"/>
    <w:rsid w:val="00C75A0D"/>
    <w:rsid w:val="00C75AB4"/>
    <w:rsid w:val="00C760A0"/>
    <w:rsid w:val="00C76B69"/>
    <w:rsid w:val="00C76BE5"/>
    <w:rsid w:val="00C76C00"/>
    <w:rsid w:val="00C7704C"/>
    <w:rsid w:val="00C77F84"/>
    <w:rsid w:val="00C80681"/>
    <w:rsid w:val="00C8153C"/>
    <w:rsid w:val="00C81C8B"/>
    <w:rsid w:val="00C81CE3"/>
    <w:rsid w:val="00C82037"/>
    <w:rsid w:val="00C82A89"/>
    <w:rsid w:val="00C8315C"/>
    <w:rsid w:val="00C84140"/>
    <w:rsid w:val="00C843CE"/>
    <w:rsid w:val="00C84B46"/>
    <w:rsid w:val="00C84B6E"/>
    <w:rsid w:val="00C84CB4"/>
    <w:rsid w:val="00C85252"/>
    <w:rsid w:val="00C857A8"/>
    <w:rsid w:val="00C8718F"/>
    <w:rsid w:val="00C873F9"/>
    <w:rsid w:val="00C87EA5"/>
    <w:rsid w:val="00C9006E"/>
    <w:rsid w:val="00C90A11"/>
    <w:rsid w:val="00C90E86"/>
    <w:rsid w:val="00C9157A"/>
    <w:rsid w:val="00C91982"/>
    <w:rsid w:val="00C92BE0"/>
    <w:rsid w:val="00C934A2"/>
    <w:rsid w:val="00C9369A"/>
    <w:rsid w:val="00C9372B"/>
    <w:rsid w:val="00C93F58"/>
    <w:rsid w:val="00C948C4"/>
    <w:rsid w:val="00C949E8"/>
    <w:rsid w:val="00C94A81"/>
    <w:rsid w:val="00C95030"/>
    <w:rsid w:val="00C95C1D"/>
    <w:rsid w:val="00C96033"/>
    <w:rsid w:val="00C96E7F"/>
    <w:rsid w:val="00C9708E"/>
    <w:rsid w:val="00C970B0"/>
    <w:rsid w:val="00C977FA"/>
    <w:rsid w:val="00C97E7F"/>
    <w:rsid w:val="00CA0698"/>
    <w:rsid w:val="00CA0B82"/>
    <w:rsid w:val="00CA0BE4"/>
    <w:rsid w:val="00CA19DA"/>
    <w:rsid w:val="00CA19F4"/>
    <w:rsid w:val="00CA1A6B"/>
    <w:rsid w:val="00CA213F"/>
    <w:rsid w:val="00CA45B3"/>
    <w:rsid w:val="00CA4CF3"/>
    <w:rsid w:val="00CA5B9A"/>
    <w:rsid w:val="00CA5C5C"/>
    <w:rsid w:val="00CA678C"/>
    <w:rsid w:val="00CA68CC"/>
    <w:rsid w:val="00CA6BB8"/>
    <w:rsid w:val="00CA7BA9"/>
    <w:rsid w:val="00CB0CB2"/>
    <w:rsid w:val="00CB14A3"/>
    <w:rsid w:val="00CB153C"/>
    <w:rsid w:val="00CB1B19"/>
    <w:rsid w:val="00CB2E75"/>
    <w:rsid w:val="00CB34CE"/>
    <w:rsid w:val="00CB45D2"/>
    <w:rsid w:val="00CB4864"/>
    <w:rsid w:val="00CB4FA6"/>
    <w:rsid w:val="00CB754B"/>
    <w:rsid w:val="00CB76B3"/>
    <w:rsid w:val="00CC2570"/>
    <w:rsid w:val="00CC2B84"/>
    <w:rsid w:val="00CC3BB1"/>
    <w:rsid w:val="00CC3FCD"/>
    <w:rsid w:val="00CC59AC"/>
    <w:rsid w:val="00CC5A31"/>
    <w:rsid w:val="00CC6CA8"/>
    <w:rsid w:val="00CC77A6"/>
    <w:rsid w:val="00CC7E5C"/>
    <w:rsid w:val="00CD0065"/>
    <w:rsid w:val="00CD019A"/>
    <w:rsid w:val="00CD1A52"/>
    <w:rsid w:val="00CD2206"/>
    <w:rsid w:val="00CD252A"/>
    <w:rsid w:val="00CD357B"/>
    <w:rsid w:val="00CD35A4"/>
    <w:rsid w:val="00CD3952"/>
    <w:rsid w:val="00CD39A9"/>
    <w:rsid w:val="00CD421A"/>
    <w:rsid w:val="00CD5056"/>
    <w:rsid w:val="00CD51A9"/>
    <w:rsid w:val="00CD51F3"/>
    <w:rsid w:val="00CD565E"/>
    <w:rsid w:val="00CD5813"/>
    <w:rsid w:val="00CD6361"/>
    <w:rsid w:val="00CE08DC"/>
    <w:rsid w:val="00CE0CA9"/>
    <w:rsid w:val="00CE134A"/>
    <w:rsid w:val="00CE1AC7"/>
    <w:rsid w:val="00CE1BE8"/>
    <w:rsid w:val="00CE2BA8"/>
    <w:rsid w:val="00CE3EB1"/>
    <w:rsid w:val="00CE48B2"/>
    <w:rsid w:val="00CE5AC8"/>
    <w:rsid w:val="00CE67A1"/>
    <w:rsid w:val="00CE6F57"/>
    <w:rsid w:val="00CE6F95"/>
    <w:rsid w:val="00CE707E"/>
    <w:rsid w:val="00CE7B8B"/>
    <w:rsid w:val="00CF05CD"/>
    <w:rsid w:val="00CF0AFC"/>
    <w:rsid w:val="00CF0DC1"/>
    <w:rsid w:val="00CF172F"/>
    <w:rsid w:val="00CF18C3"/>
    <w:rsid w:val="00CF22A8"/>
    <w:rsid w:val="00CF363A"/>
    <w:rsid w:val="00CF425A"/>
    <w:rsid w:val="00CF4725"/>
    <w:rsid w:val="00CF51B7"/>
    <w:rsid w:val="00CF567A"/>
    <w:rsid w:val="00CF56C5"/>
    <w:rsid w:val="00CF687C"/>
    <w:rsid w:val="00CF6FD9"/>
    <w:rsid w:val="00CF7FFC"/>
    <w:rsid w:val="00D003B5"/>
    <w:rsid w:val="00D0048A"/>
    <w:rsid w:val="00D00932"/>
    <w:rsid w:val="00D00C21"/>
    <w:rsid w:val="00D023DA"/>
    <w:rsid w:val="00D02D2D"/>
    <w:rsid w:val="00D044B8"/>
    <w:rsid w:val="00D056DA"/>
    <w:rsid w:val="00D05758"/>
    <w:rsid w:val="00D05EF3"/>
    <w:rsid w:val="00D05F82"/>
    <w:rsid w:val="00D065D0"/>
    <w:rsid w:val="00D074FE"/>
    <w:rsid w:val="00D07F3A"/>
    <w:rsid w:val="00D104E3"/>
    <w:rsid w:val="00D11FC5"/>
    <w:rsid w:val="00D1260A"/>
    <w:rsid w:val="00D12D5F"/>
    <w:rsid w:val="00D12E39"/>
    <w:rsid w:val="00D13B78"/>
    <w:rsid w:val="00D13EE9"/>
    <w:rsid w:val="00D14895"/>
    <w:rsid w:val="00D150F9"/>
    <w:rsid w:val="00D160FF"/>
    <w:rsid w:val="00D174E8"/>
    <w:rsid w:val="00D17F4F"/>
    <w:rsid w:val="00D202C2"/>
    <w:rsid w:val="00D202EF"/>
    <w:rsid w:val="00D20540"/>
    <w:rsid w:val="00D2181A"/>
    <w:rsid w:val="00D219B0"/>
    <w:rsid w:val="00D21D45"/>
    <w:rsid w:val="00D21E87"/>
    <w:rsid w:val="00D220EA"/>
    <w:rsid w:val="00D228EC"/>
    <w:rsid w:val="00D2301E"/>
    <w:rsid w:val="00D2362A"/>
    <w:rsid w:val="00D25294"/>
    <w:rsid w:val="00D25845"/>
    <w:rsid w:val="00D258C1"/>
    <w:rsid w:val="00D26564"/>
    <w:rsid w:val="00D265E6"/>
    <w:rsid w:val="00D26EB4"/>
    <w:rsid w:val="00D27BF5"/>
    <w:rsid w:val="00D30371"/>
    <w:rsid w:val="00D312BF"/>
    <w:rsid w:val="00D31DDB"/>
    <w:rsid w:val="00D32485"/>
    <w:rsid w:val="00D32A5F"/>
    <w:rsid w:val="00D339F8"/>
    <w:rsid w:val="00D33FC4"/>
    <w:rsid w:val="00D342A0"/>
    <w:rsid w:val="00D345C5"/>
    <w:rsid w:val="00D34C38"/>
    <w:rsid w:val="00D34D06"/>
    <w:rsid w:val="00D360C4"/>
    <w:rsid w:val="00D36527"/>
    <w:rsid w:val="00D36BD6"/>
    <w:rsid w:val="00D37114"/>
    <w:rsid w:val="00D3757F"/>
    <w:rsid w:val="00D40C1D"/>
    <w:rsid w:val="00D40E13"/>
    <w:rsid w:val="00D40F34"/>
    <w:rsid w:val="00D41C9E"/>
    <w:rsid w:val="00D42C32"/>
    <w:rsid w:val="00D43B4F"/>
    <w:rsid w:val="00D43E52"/>
    <w:rsid w:val="00D44087"/>
    <w:rsid w:val="00D44E9A"/>
    <w:rsid w:val="00D45180"/>
    <w:rsid w:val="00D453EA"/>
    <w:rsid w:val="00D46424"/>
    <w:rsid w:val="00D47BFD"/>
    <w:rsid w:val="00D5075F"/>
    <w:rsid w:val="00D517EA"/>
    <w:rsid w:val="00D52888"/>
    <w:rsid w:val="00D52A04"/>
    <w:rsid w:val="00D52B8C"/>
    <w:rsid w:val="00D52CA1"/>
    <w:rsid w:val="00D52E70"/>
    <w:rsid w:val="00D5427A"/>
    <w:rsid w:val="00D56768"/>
    <w:rsid w:val="00D57180"/>
    <w:rsid w:val="00D60CA6"/>
    <w:rsid w:val="00D61694"/>
    <w:rsid w:val="00D62668"/>
    <w:rsid w:val="00D632BC"/>
    <w:rsid w:val="00D637F6"/>
    <w:rsid w:val="00D64580"/>
    <w:rsid w:val="00D64D3D"/>
    <w:rsid w:val="00D64D88"/>
    <w:rsid w:val="00D65A5B"/>
    <w:rsid w:val="00D65E9D"/>
    <w:rsid w:val="00D67119"/>
    <w:rsid w:val="00D67215"/>
    <w:rsid w:val="00D67617"/>
    <w:rsid w:val="00D706C6"/>
    <w:rsid w:val="00D707B3"/>
    <w:rsid w:val="00D70D02"/>
    <w:rsid w:val="00D70EB6"/>
    <w:rsid w:val="00D71056"/>
    <w:rsid w:val="00D71BE1"/>
    <w:rsid w:val="00D71E09"/>
    <w:rsid w:val="00D731D1"/>
    <w:rsid w:val="00D73645"/>
    <w:rsid w:val="00D74461"/>
    <w:rsid w:val="00D74C52"/>
    <w:rsid w:val="00D7577A"/>
    <w:rsid w:val="00D7626A"/>
    <w:rsid w:val="00D7655F"/>
    <w:rsid w:val="00D76F0B"/>
    <w:rsid w:val="00D77F1F"/>
    <w:rsid w:val="00D802B7"/>
    <w:rsid w:val="00D802D9"/>
    <w:rsid w:val="00D80A7C"/>
    <w:rsid w:val="00D80C6F"/>
    <w:rsid w:val="00D80CD5"/>
    <w:rsid w:val="00D8112D"/>
    <w:rsid w:val="00D816B4"/>
    <w:rsid w:val="00D81E71"/>
    <w:rsid w:val="00D828D8"/>
    <w:rsid w:val="00D82992"/>
    <w:rsid w:val="00D82CA2"/>
    <w:rsid w:val="00D83AC8"/>
    <w:rsid w:val="00D84910"/>
    <w:rsid w:val="00D851FB"/>
    <w:rsid w:val="00D85241"/>
    <w:rsid w:val="00D86CB2"/>
    <w:rsid w:val="00D871AF"/>
    <w:rsid w:val="00D9259E"/>
    <w:rsid w:val="00D9299D"/>
    <w:rsid w:val="00D93F53"/>
    <w:rsid w:val="00D94560"/>
    <w:rsid w:val="00D961A9"/>
    <w:rsid w:val="00D967DC"/>
    <w:rsid w:val="00D971D9"/>
    <w:rsid w:val="00D97682"/>
    <w:rsid w:val="00D97B78"/>
    <w:rsid w:val="00DA117D"/>
    <w:rsid w:val="00DA1805"/>
    <w:rsid w:val="00DA1DBE"/>
    <w:rsid w:val="00DA224D"/>
    <w:rsid w:val="00DA2946"/>
    <w:rsid w:val="00DA2B37"/>
    <w:rsid w:val="00DA3090"/>
    <w:rsid w:val="00DA3228"/>
    <w:rsid w:val="00DA36CE"/>
    <w:rsid w:val="00DA43D5"/>
    <w:rsid w:val="00DA4C8F"/>
    <w:rsid w:val="00DA61BF"/>
    <w:rsid w:val="00DA61C1"/>
    <w:rsid w:val="00DA7199"/>
    <w:rsid w:val="00DB0354"/>
    <w:rsid w:val="00DB05C2"/>
    <w:rsid w:val="00DB0DB9"/>
    <w:rsid w:val="00DB14E1"/>
    <w:rsid w:val="00DB1BDE"/>
    <w:rsid w:val="00DB2580"/>
    <w:rsid w:val="00DB2A35"/>
    <w:rsid w:val="00DB2BF3"/>
    <w:rsid w:val="00DB2D2C"/>
    <w:rsid w:val="00DB3AC1"/>
    <w:rsid w:val="00DB3BF3"/>
    <w:rsid w:val="00DB40F0"/>
    <w:rsid w:val="00DB4E4E"/>
    <w:rsid w:val="00DB77DA"/>
    <w:rsid w:val="00DB7948"/>
    <w:rsid w:val="00DB7E0E"/>
    <w:rsid w:val="00DC02BD"/>
    <w:rsid w:val="00DC053A"/>
    <w:rsid w:val="00DC106B"/>
    <w:rsid w:val="00DC1A4F"/>
    <w:rsid w:val="00DC4946"/>
    <w:rsid w:val="00DC4A29"/>
    <w:rsid w:val="00DC4BBF"/>
    <w:rsid w:val="00DC57C4"/>
    <w:rsid w:val="00DC58DA"/>
    <w:rsid w:val="00DC5FB0"/>
    <w:rsid w:val="00DC7A43"/>
    <w:rsid w:val="00DC7CF5"/>
    <w:rsid w:val="00DD0064"/>
    <w:rsid w:val="00DD0190"/>
    <w:rsid w:val="00DD24F3"/>
    <w:rsid w:val="00DD3011"/>
    <w:rsid w:val="00DD37E2"/>
    <w:rsid w:val="00DD3A65"/>
    <w:rsid w:val="00DD509F"/>
    <w:rsid w:val="00DD52E1"/>
    <w:rsid w:val="00DD6BBE"/>
    <w:rsid w:val="00DD6D5B"/>
    <w:rsid w:val="00DD767F"/>
    <w:rsid w:val="00DE1656"/>
    <w:rsid w:val="00DE22DE"/>
    <w:rsid w:val="00DE2778"/>
    <w:rsid w:val="00DE2B59"/>
    <w:rsid w:val="00DE39AE"/>
    <w:rsid w:val="00DE3AE3"/>
    <w:rsid w:val="00DE5333"/>
    <w:rsid w:val="00DE56B1"/>
    <w:rsid w:val="00DE63C8"/>
    <w:rsid w:val="00DE7706"/>
    <w:rsid w:val="00DE7BC0"/>
    <w:rsid w:val="00DF0F2B"/>
    <w:rsid w:val="00DF135A"/>
    <w:rsid w:val="00DF1A3C"/>
    <w:rsid w:val="00DF2F99"/>
    <w:rsid w:val="00DF4275"/>
    <w:rsid w:val="00DF48BF"/>
    <w:rsid w:val="00DF62A4"/>
    <w:rsid w:val="00DF6402"/>
    <w:rsid w:val="00DF7913"/>
    <w:rsid w:val="00E00D99"/>
    <w:rsid w:val="00E00DE8"/>
    <w:rsid w:val="00E00E39"/>
    <w:rsid w:val="00E01740"/>
    <w:rsid w:val="00E01800"/>
    <w:rsid w:val="00E02062"/>
    <w:rsid w:val="00E02EB7"/>
    <w:rsid w:val="00E03421"/>
    <w:rsid w:val="00E03A81"/>
    <w:rsid w:val="00E03B19"/>
    <w:rsid w:val="00E050A8"/>
    <w:rsid w:val="00E05EC0"/>
    <w:rsid w:val="00E06A1C"/>
    <w:rsid w:val="00E0719D"/>
    <w:rsid w:val="00E10C23"/>
    <w:rsid w:val="00E113B1"/>
    <w:rsid w:val="00E11B07"/>
    <w:rsid w:val="00E121EA"/>
    <w:rsid w:val="00E1395F"/>
    <w:rsid w:val="00E13A89"/>
    <w:rsid w:val="00E14A44"/>
    <w:rsid w:val="00E1511B"/>
    <w:rsid w:val="00E15D8F"/>
    <w:rsid w:val="00E160FD"/>
    <w:rsid w:val="00E161A6"/>
    <w:rsid w:val="00E16690"/>
    <w:rsid w:val="00E16A71"/>
    <w:rsid w:val="00E16DDA"/>
    <w:rsid w:val="00E170A6"/>
    <w:rsid w:val="00E17217"/>
    <w:rsid w:val="00E172E3"/>
    <w:rsid w:val="00E179E7"/>
    <w:rsid w:val="00E17FD0"/>
    <w:rsid w:val="00E201E4"/>
    <w:rsid w:val="00E216B9"/>
    <w:rsid w:val="00E21EE0"/>
    <w:rsid w:val="00E227A0"/>
    <w:rsid w:val="00E227E2"/>
    <w:rsid w:val="00E2359E"/>
    <w:rsid w:val="00E23700"/>
    <w:rsid w:val="00E23EC5"/>
    <w:rsid w:val="00E24E4C"/>
    <w:rsid w:val="00E256D3"/>
    <w:rsid w:val="00E25FC0"/>
    <w:rsid w:val="00E26422"/>
    <w:rsid w:val="00E26B7B"/>
    <w:rsid w:val="00E26D8E"/>
    <w:rsid w:val="00E27221"/>
    <w:rsid w:val="00E27ADD"/>
    <w:rsid w:val="00E30B56"/>
    <w:rsid w:val="00E32615"/>
    <w:rsid w:val="00E33E93"/>
    <w:rsid w:val="00E33EDC"/>
    <w:rsid w:val="00E3446D"/>
    <w:rsid w:val="00E34ABA"/>
    <w:rsid w:val="00E34FC6"/>
    <w:rsid w:val="00E35E9C"/>
    <w:rsid w:val="00E36131"/>
    <w:rsid w:val="00E3631F"/>
    <w:rsid w:val="00E366B2"/>
    <w:rsid w:val="00E36CD0"/>
    <w:rsid w:val="00E36E1A"/>
    <w:rsid w:val="00E37537"/>
    <w:rsid w:val="00E37963"/>
    <w:rsid w:val="00E403ED"/>
    <w:rsid w:val="00E406FE"/>
    <w:rsid w:val="00E40872"/>
    <w:rsid w:val="00E42619"/>
    <w:rsid w:val="00E42A55"/>
    <w:rsid w:val="00E42C45"/>
    <w:rsid w:val="00E42F08"/>
    <w:rsid w:val="00E4300A"/>
    <w:rsid w:val="00E448A1"/>
    <w:rsid w:val="00E44B3D"/>
    <w:rsid w:val="00E46222"/>
    <w:rsid w:val="00E46B59"/>
    <w:rsid w:val="00E46CB5"/>
    <w:rsid w:val="00E46E01"/>
    <w:rsid w:val="00E47777"/>
    <w:rsid w:val="00E5011B"/>
    <w:rsid w:val="00E50F64"/>
    <w:rsid w:val="00E52283"/>
    <w:rsid w:val="00E52B2A"/>
    <w:rsid w:val="00E53740"/>
    <w:rsid w:val="00E53F85"/>
    <w:rsid w:val="00E54BCD"/>
    <w:rsid w:val="00E559D4"/>
    <w:rsid w:val="00E55E68"/>
    <w:rsid w:val="00E561DA"/>
    <w:rsid w:val="00E57411"/>
    <w:rsid w:val="00E576A2"/>
    <w:rsid w:val="00E57DF3"/>
    <w:rsid w:val="00E57E8B"/>
    <w:rsid w:val="00E613D9"/>
    <w:rsid w:val="00E6142E"/>
    <w:rsid w:val="00E62902"/>
    <w:rsid w:val="00E62C57"/>
    <w:rsid w:val="00E64E12"/>
    <w:rsid w:val="00E65154"/>
    <w:rsid w:val="00E656DA"/>
    <w:rsid w:val="00E66228"/>
    <w:rsid w:val="00E6640E"/>
    <w:rsid w:val="00E66876"/>
    <w:rsid w:val="00E66B0E"/>
    <w:rsid w:val="00E67855"/>
    <w:rsid w:val="00E67875"/>
    <w:rsid w:val="00E70785"/>
    <w:rsid w:val="00E7167A"/>
    <w:rsid w:val="00E717F4"/>
    <w:rsid w:val="00E71A1C"/>
    <w:rsid w:val="00E72171"/>
    <w:rsid w:val="00E725ED"/>
    <w:rsid w:val="00E7265E"/>
    <w:rsid w:val="00E7281A"/>
    <w:rsid w:val="00E72E29"/>
    <w:rsid w:val="00E73AC2"/>
    <w:rsid w:val="00E73C26"/>
    <w:rsid w:val="00E74111"/>
    <w:rsid w:val="00E75403"/>
    <w:rsid w:val="00E75535"/>
    <w:rsid w:val="00E75811"/>
    <w:rsid w:val="00E75EC1"/>
    <w:rsid w:val="00E77E5F"/>
    <w:rsid w:val="00E80429"/>
    <w:rsid w:val="00E806A5"/>
    <w:rsid w:val="00E807D2"/>
    <w:rsid w:val="00E81EBF"/>
    <w:rsid w:val="00E82F8B"/>
    <w:rsid w:val="00E834B0"/>
    <w:rsid w:val="00E83887"/>
    <w:rsid w:val="00E84F6C"/>
    <w:rsid w:val="00E85749"/>
    <w:rsid w:val="00E85DC4"/>
    <w:rsid w:val="00E86C4A"/>
    <w:rsid w:val="00E922AE"/>
    <w:rsid w:val="00E92483"/>
    <w:rsid w:val="00E93180"/>
    <w:rsid w:val="00E935F0"/>
    <w:rsid w:val="00E93A40"/>
    <w:rsid w:val="00E94021"/>
    <w:rsid w:val="00E94042"/>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5866"/>
    <w:rsid w:val="00EA6B32"/>
    <w:rsid w:val="00EA6D6C"/>
    <w:rsid w:val="00EB1595"/>
    <w:rsid w:val="00EB1801"/>
    <w:rsid w:val="00EB1F7B"/>
    <w:rsid w:val="00EB21ED"/>
    <w:rsid w:val="00EB260E"/>
    <w:rsid w:val="00EB2B22"/>
    <w:rsid w:val="00EB2BD0"/>
    <w:rsid w:val="00EB2E07"/>
    <w:rsid w:val="00EB3E15"/>
    <w:rsid w:val="00EB50F2"/>
    <w:rsid w:val="00EB5D0B"/>
    <w:rsid w:val="00EB5D55"/>
    <w:rsid w:val="00EB5E52"/>
    <w:rsid w:val="00EB6B32"/>
    <w:rsid w:val="00EB6E45"/>
    <w:rsid w:val="00EB7F23"/>
    <w:rsid w:val="00EC0199"/>
    <w:rsid w:val="00EC0FA8"/>
    <w:rsid w:val="00EC26B9"/>
    <w:rsid w:val="00EC2DB7"/>
    <w:rsid w:val="00EC305A"/>
    <w:rsid w:val="00EC3F55"/>
    <w:rsid w:val="00EC459F"/>
    <w:rsid w:val="00EC483A"/>
    <w:rsid w:val="00EC5B85"/>
    <w:rsid w:val="00EC5D06"/>
    <w:rsid w:val="00EC5ED9"/>
    <w:rsid w:val="00EC60B9"/>
    <w:rsid w:val="00EC6934"/>
    <w:rsid w:val="00EC6F2E"/>
    <w:rsid w:val="00EC6F62"/>
    <w:rsid w:val="00EC7B0C"/>
    <w:rsid w:val="00ED05FA"/>
    <w:rsid w:val="00ED0D26"/>
    <w:rsid w:val="00ED1A34"/>
    <w:rsid w:val="00ED1DC1"/>
    <w:rsid w:val="00ED1FF1"/>
    <w:rsid w:val="00ED224D"/>
    <w:rsid w:val="00ED2A5C"/>
    <w:rsid w:val="00ED3078"/>
    <w:rsid w:val="00ED41F0"/>
    <w:rsid w:val="00ED4E75"/>
    <w:rsid w:val="00ED55E4"/>
    <w:rsid w:val="00ED587B"/>
    <w:rsid w:val="00ED6E4C"/>
    <w:rsid w:val="00ED6FA1"/>
    <w:rsid w:val="00EE001D"/>
    <w:rsid w:val="00EE0AF8"/>
    <w:rsid w:val="00EE1138"/>
    <w:rsid w:val="00EE1AA4"/>
    <w:rsid w:val="00EE2B51"/>
    <w:rsid w:val="00EE2F63"/>
    <w:rsid w:val="00EE3A6F"/>
    <w:rsid w:val="00EE3E6D"/>
    <w:rsid w:val="00EE3ED7"/>
    <w:rsid w:val="00EE3F5A"/>
    <w:rsid w:val="00EE40CB"/>
    <w:rsid w:val="00EE4422"/>
    <w:rsid w:val="00EE45DC"/>
    <w:rsid w:val="00EE4C3D"/>
    <w:rsid w:val="00EE60D3"/>
    <w:rsid w:val="00EE648D"/>
    <w:rsid w:val="00EE6D54"/>
    <w:rsid w:val="00EF0AC5"/>
    <w:rsid w:val="00EF0E7D"/>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091"/>
    <w:rsid w:val="00EF7311"/>
    <w:rsid w:val="00EF7A5B"/>
    <w:rsid w:val="00F00801"/>
    <w:rsid w:val="00F01BC5"/>
    <w:rsid w:val="00F02496"/>
    <w:rsid w:val="00F040B9"/>
    <w:rsid w:val="00F04123"/>
    <w:rsid w:val="00F04418"/>
    <w:rsid w:val="00F04448"/>
    <w:rsid w:val="00F04DA2"/>
    <w:rsid w:val="00F05AC5"/>
    <w:rsid w:val="00F0684F"/>
    <w:rsid w:val="00F07E8F"/>
    <w:rsid w:val="00F10DAF"/>
    <w:rsid w:val="00F11C0F"/>
    <w:rsid w:val="00F12AFE"/>
    <w:rsid w:val="00F14CA7"/>
    <w:rsid w:val="00F14D34"/>
    <w:rsid w:val="00F157B4"/>
    <w:rsid w:val="00F17724"/>
    <w:rsid w:val="00F17ABF"/>
    <w:rsid w:val="00F20A45"/>
    <w:rsid w:val="00F20D2F"/>
    <w:rsid w:val="00F20F01"/>
    <w:rsid w:val="00F22276"/>
    <w:rsid w:val="00F229B5"/>
    <w:rsid w:val="00F22AFC"/>
    <w:rsid w:val="00F22CED"/>
    <w:rsid w:val="00F242A2"/>
    <w:rsid w:val="00F249FD"/>
    <w:rsid w:val="00F2531C"/>
    <w:rsid w:val="00F26676"/>
    <w:rsid w:val="00F269BE"/>
    <w:rsid w:val="00F26E77"/>
    <w:rsid w:val="00F27171"/>
    <w:rsid w:val="00F274FB"/>
    <w:rsid w:val="00F30423"/>
    <w:rsid w:val="00F30EE4"/>
    <w:rsid w:val="00F32638"/>
    <w:rsid w:val="00F342AE"/>
    <w:rsid w:val="00F3571F"/>
    <w:rsid w:val="00F35761"/>
    <w:rsid w:val="00F35D4A"/>
    <w:rsid w:val="00F364C5"/>
    <w:rsid w:val="00F37121"/>
    <w:rsid w:val="00F40376"/>
    <w:rsid w:val="00F40F6E"/>
    <w:rsid w:val="00F41742"/>
    <w:rsid w:val="00F4175D"/>
    <w:rsid w:val="00F42522"/>
    <w:rsid w:val="00F42DE7"/>
    <w:rsid w:val="00F43209"/>
    <w:rsid w:val="00F43895"/>
    <w:rsid w:val="00F44691"/>
    <w:rsid w:val="00F44D93"/>
    <w:rsid w:val="00F44E4B"/>
    <w:rsid w:val="00F4561C"/>
    <w:rsid w:val="00F4661F"/>
    <w:rsid w:val="00F5097F"/>
    <w:rsid w:val="00F50FA7"/>
    <w:rsid w:val="00F5132B"/>
    <w:rsid w:val="00F518C5"/>
    <w:rsid w:val="00F51C3F"/>
    <w:rsid w:val="00F51F0F"/>
    <w:rsid w:val="00F5285D"/>
    <w:rsid w:val="00F538A4"/>
    <w:rsid w:val="00F540EC"/>
    <w:rsid w:val="00F5493D"/>
    <w:rsid w:val="00F54997"/>
    <w:rsid w:val="00F55A1A"/>
    <w:rsid w:val="00F55F0B"/>
    <w:rsid w:val="00F565EF"/>
    <w:rsid w:val="00F56C61"/>
    <w:rsid w:val="00F56DBF"/>
    <w:rsid w:val="00F570E6"/>
    <w:rsid w:val="00F575CD"/>
    <w:rsid w:val="00F577DE"/>
    <w:rsid w:val="00F60CAA"/>
    <w:rsid w:val="00F61CE4"/>
    <w:rsid w:val="00F61E11"/>
    <w:rsid w:val="00F6297A"/>
    <w:rsid w:val="00F63B7A"/>
    <w:rsid w:val="00F6451F"/>
    <w:rsid w:val="00F65642"/>
    <w:rsid w:val="00F65742"/>
    <w:rsid w:val="00F65B3A"/>
    <w:rsid w:val="00F65F5D"/>
    <w:rsid w:val="00F666EC"/>
    <w:rsid w:val="00F67C24"/>
    <w:rsid w:val="00F7087D"/>
    <w:rsid w:val="00F7172E"/>
    <w:rsid w:val="00F71765"/>
    <w:rsid w:val="00F71D42"/>
    <w:rsid w:val="00F72598"/>
    <w:rsid w:val="00F72F89"/>
    <w:rsid w:val="00F73EA3"/>
    <w:rsid w:val="00F747DC"/>
    <w:rsid w:val="00F753F9"/>
    <w:rsid w:val="00F7568E"/>
    <w:rsid w:val="00F75750"/>
    <w:rsid w:val="00F75BE4"/>
    <w:rsid w:val="00F772D9"/>
    <w:rsid w:val="00F81088"/>
    <w:rsid w:val="00F810AE"/>
    <w:rsid w:val="00F813B8"/>
    <w:rsid w:val="00F819CD"/>
    <w:rsid w:val="00F81DBE"/>
    <w:rsid w:val="00F8282A"/>
    <w:rsid w:val="00F82CEB"/>
    <w:rsid w:val="00F83240"/>
    <w:rsid w:val="00F839FC"/>
    <w:rsid w:val="00F840A0"/>
    <w:rsid w:val="00F84801"/>
    <w:rsid w:val="00F84CBC"/>
    <w:rsid w:val="00F84CFC"/>
    <w:rsid w:val="00F84D3F"/>
    <w:rsid w:val="00F85589"/>
    <w:rsid w:val="00F85749"/>
    <w:rsid w:val="00F85B1C"/>
    <w:rsid w:val="00F86546"/>
    <w:rsid w:val="00F8661A"/>
    <w:rsid w:val="00F86A7D"/>
    <w:rsid w:val="00F870E0"/>
    <w:rsid w:val="00F8758B"/>
    <w:rsid w:val="00F87BAD"/>
    <w:rsid w:val="00F90807"/>
    <w:rsid w:val="00F909BC"/>
    <w:rsid w:val="00F91515"/>
    <w:rsid w:val="00F92318"/>
    <w:rsid w:val="00F92924"/>
    <w:rsid w:val="00F9292F"/>
    <w:rsid w:val="00F92E0E"/>
    <w:rsid w:val="00F92FDB"/>
    <w:rsid w:val="00F93025"/>
    <w:rsid w:val="00F948B8"/>
    <w:rsid w:val="00F949AB"/>
    <w:rsid w:val="00F95443"/>
    <w:rsid w:val="00F95D3E"/>
    <w:rsid w:val="00F973CF"/>
    <w:rsid w:val="00F97FA3"/>
    <w:rsid w:val="00FA1454"/>
    <w:rsid w:val="00FA2733"/>
    <w:rsid w:val="00FA33A6"/>
    <w:rsid w:val="00FA3838"/>
    <w:rsid w:val="00FA3AAE"/>
    <w:rsid w:val="00FA3DB3"/>
    <w:rsid w:val="00FA5381"/>
    <w:rsid w:val="00FA5635"/>
    <w:rsid w:val="00FA56AB"/>
    <w:rsid w:val="00FA5708"/>
    <w:rsid w:val="00FA5D25"/>
    <w:rsid w:val="00FA6133"/>
    <w:rsid w:val="00FA699B"/>
    <w:rsid w:val="00FA6FB2"/>
    <w:rsid w:val="00FA78A8"/>
    <w:rsid w:val="00FA7AE8"/>
    <w:rsid w:val="00FA7EEF"/>
    <w:rsid w:val="00FB0A9D"/>
    <w:rsid w:val="00FB245E"/>
    <w:rsid w:val="00FB274A"/>
    <w:rsid w:val="00FB3201"/>
    <w:rsid w:val="00FB3433"/>
    <w:rsid w:val="00FB3871"/>
    <w:rsid w:val="00FB440A"/>
    <w:rsid w:val="00FB4D2A"/>
    <w:rsid w:val="00FB5409"/>
    <w:rsid w:val="00FB5D58"/>
    <w:rsid w:val="00FB6003"/>
    <w:rsid w:val="00FB707B"/>
    <w:rsid w:val="00FB717A"/>
    <w:rsid w:val="00FB746D"/>
    <w:rsid w:val="00FB77E3"/>
    <w:rsid w:val="00FB7F73"/>
    <w:rsid w:val="00FC14F5"/>
    <w:rsid w:val="00FC1BE7"/>
    <w:rsid w:val="00FC1E2E"/>
    <w:rsid w:val="00FC274E"/>
    <w:rsid w:val="00FC2EE9"/>
    <w:rsid w:val="00FC4B9B"/>
    <w:rsid w:val="00FC5AEA"/>
    <w:rsid w:val="00FC5C0D"/>
    <w:rsid w:val="00FD0514"/>
    <w:rsid w:val="00FD0E0E"/>
    <w:rsid w:val="00FD19ED"/>
    <w:rsid w:val="00FD1E13"/>
    <w:rsid w:val="00FD2979"/>
    <w:rsid w:val="00FD324A"/>
    <w:rsid w:val="00FD3253"/>
    <w:rsid w:val="00FD5343"/>
    <w:rsid w:val="00FD56DF"/>
    <w:rsid w:val="00FD5D37"/>
    <w:rsid w:val="00FD647D"/>
    <w:rsid w:val="00FD78BC"/>
    <w:rsid w:val="00FD7AE4"/>
    <w:rsid w:val="00FE01FA"/>
    <w:rsid w:val="00FE09B2"/>
    <w:rsid w:val="00FE17F6"/>
    <w:rsid w:val="00FE1F51"/>
    <w:rsid w:val="00FE2703"/>
    <w:rsid w:val="00FE2887"/>
    <w:rsid w:val="00FE4403"/>
    <w:rsid w:val="00FE472B"/>
    <w:rsid w:val="00FE5854"/>
    <w:rsid w:val="00FE59E3"/>
    <w:rsid w:val="00FE5B68"/>
    <w:rsid w:val="00FE5E69"/>
    <w:rsid w:val="00FE645C"/>
    <w:rsid w:val="00FE6CE7"/>
    <w:rsid w:val="00FE7361"/>
    <w:rsid w:val="00FE7A5B"/>
    <w:rsid w:val="00FE7D91"/>
    <w:rsid w:val="00FF05D1"/>
    <w:rsid w:val="00FF0FAD"/>
    <w:rsid w:val="00FF1D07"/>
    <w:rsid w:val="00FF1DB0"/>
    <w:rsid w:val="00FF4CE2"/>
    <w:rsid w:val="00FF56A0"/>
    <w:rsid w:val="00FF56B6"/>
    <w:rsid w:val="00FF61BA"/>
    <w:rsid w:val="00FF73BC"/>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84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footnote reference" w:uiPriority="0"/>
    <w:lsdException w:name="page number" w:uiPriority="0"/>
    <w:lsdException w:name="List Number 3"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38"/>
      </w:numPr>
      <w:spacing w:before="240"/>
      <w:jc w:val="both"/>
    </w:pPr>
    <w:rPr>
      <w:rFonts w:ascii="Times New Roman" w:eastAsia="Times New Roman" w:hAnsi="Times New Roman"/>
      <w:lang w:eastAsia="ja-JP"/>
    </w:rPr>
  </w:style>
  <w:style w:type="paragraph" w:styleId="Heading1">
    <w:name w:val="heading 1"/>
    <w:aliases w:val="h1,1st level,numreq,H1,H1-Heading 1,1,Header 1,Legal Line 1,head 1,II+,I,Heading1,a,l1,textst level"/>
    <w:basedOn w:val="Normal"/>
    <w:next w:val="Normal"/>
    <w:link w:val="Heading1Char"/>
    <w:qFormat/>
    <w:rsid w:val="00AA0C1B"/>
    <w:pPr>
      <w:keepNext/>
      <w:pageBreakBefore/>
      <w:widowControl w:val="0"/>
      <w:numPr>
        <w:numId w:val="17"/>
      </w:numPr>
      <w:tabs>
        <w:tab w:val="left" w:pos="851"/>
      </w:tabs>
      <w:spacing w:after="120"/>
      <w:outlineLvl w:val="0"/>
    </w:pPr>
    <w:rPr>
      <w:rFonts w:ascii="Arial" w:hAnsi="Arial"/>
      <w:b/>
      <w:bCs/>
      <w:color w:val="000000" w:themeColor="text1"/>
      <w:kern w:val="32"/>
      <w:sz w:val="24"/>
      <w:szCs w:val="32"/>
    </w:rPr>
  </w:style>
  <w:style w:type="paragraph" w:styleId="Heading2">
    <w:name w:val="heading 2"/>
    <w:aliases w:val="h2,2nd level,H2,H2-Heading 2,2,Header 2,l2,Header2,22,heading2,list2,A,A.B.C.,list 2,Heading2,Heading Indent No L2,12,RFP Heading 2,h 2,nms MainSect,List 21"/>
    <w:basedOn w:val="Normal"/>
    <w:next w:val="Normal"/>
    <w:link w:val="Heading2Char"/>
    <w:qFormat/>
    <w:rsid w:val="00AA0C1B"/>
    <w:pPr>
      <w:keepNext/>
      <w:keepLines/>
      <w:numPr>
        <w:ilvl w:val="1"/>
        <w:numId w:val="17"/>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394F5C"/>
    <w:pPr>
      <w:numPr>
        <w:ilvl w:val="4"/>
      </w:numPr>
      <w:jc w:val="left"/>
      <w:outlineLvl w:val="4"/>
    </w:pPr>
    <w:rPr>
      <w:noProof/>
    </w:r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st level Char,numreq Char,H1 Char,H1-Heading 1 Char,1 Char,Header 1 Char,Legal Line 1 Char,head 1 Char,II+ Char,I Char,Heading1 Char,a Char,l1 Char,textst level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aliases w:val="h2 Char,2nd level Char,H2 Char,H2-Heading 2 Char,2 Char,Header 2 Char,l2 Char,Header2 Char,22 Char,heading2 Char,list2 Char,A Char,A.B.C. Char,list 2 Char,Heading2 Char,Heading Indent No L2 Char,12 Char,RFP Heading 2 Char,h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394F5C"/>
    <w:rPr>
      <w:rFonts w:ascii="Arial" w:eastAsia="Times New Roman" w:hAnsi="Arial"/>
      <w:b/>
      <w:noProof/>
      <w:color w:val="000000" w:themeColor="text1"/>
      <w:lang w:eastAsia="ja-JP"/>
    </w:rPr>
  </w:style>
  <w:style w:type="character" w:customStyle="1" w:styleId="Heading6Char">
    <w:name w:val="Heading 6 Char"/>
    <w:link w:val="Heading6"/>
    <w:rsid w:val="005A5583"/>
    <w:rPr>
      <w:rFonts w:ascii="Arial" w:eastAsia="Times New Roman" w:hAnsi="Arial"/>
      <w:b/>
      <w:noProof/>
      <w:color w:val="000000" w:themeColor="text1"/>
      <w:lang w:eastAsia="ja-JP"/>
    </w:rPr>
  </w:style>
  <w:style w:type="character" w:customStyle="1" w:styleId="Heading7Char">
    <w:name w:val="Heading 7 Char"/>
    <w:link w:val="Heading7"/>
    <w:rsid w:val="005A5583"/>
    <w:rPr>
      <w:rFonts w:ascii="Arial" w:eastAsia="Times New Roman" w:hAnsi="Arial"/>
      <w:b/>
      <w:noProof/>
      <w:color w:val="000000" w:themeColor="text1"/>
      <w:lang w:eastAsia="ja-JP"/>
    </w:rPr>
  </w:style>
  <w:style w:type="character" w:customStyle="1" w:styleId="Heading8Char">
    <w:name w:val="Heading 8 Char"/>
    <w:link w:val="Heading8"/>
    <w:rsid w:val="005A5583"/>
    <w:rPr>
      <w:rFonts w:ascii="Arial" w:eastAsia="Times New Roman" w:hAnsi="Arial"/>
      <w:b/>
      <w:noProof/>
      <w:color w:val="000000" w:themeColor="text1"/>
      <w:lang w:eastAsia="ja-JP"/>
    </w:rPr>
  </w:style>
  <w:style w:type="character" w:customStyle="1" w:styleId="Heading9Char">
    <w:name w:val="Heading 9 Char"/>
    <w:link w:val="Heading9"/>
    <w:rsid w:val="005A5583"/>
    <w:rPr>
      <w:rFonts w:ascii="Arial" w:eastAsia="Times New Roman" w:hAnsi="Arial"/>
      <w:b/>
      <w:noProof/>
      <w:color w:val="000000" w:themeColor="text1"/>
      <w:lang w:eastAsia="ja-JP"/>
    </w:rPr>
  </w:style>
  <w:style w:type="paragraph" w:customStyle="1" w:styleId="IEEEStdsParagraph">
    <w:name w:val="IEEEStds Paragraph"/>
    <w:link w:val="IEEEStdsParagraphChar"/>
    <w:qFormat/>
    <w:rsid w:val="005A5583"/>
    <w:pPr>
      <w:spacing w:after="240"/>
      <w:jc w:val="both"/>
    </w:pPr>
    <w:rPr>
      <w:rFonts w:ascii="Times New Roman" w:eastAsia="Times New Roman" w:hAnsi="Times New Roman"/>
      <w:lang w:eastAsia="ja-JP"/>
    </w:rPr>
  </w:style>
  <w:style w:type="paragraph" w:styleId="Header">
    <w:name w:val="header"/>
    <w:link w:val="HeaderChar"/>
    <w:uiPriority w:val="99"/>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uiPriority w:val="99"/>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qFormat/>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aliases w:val="Caption - Table"/>
    <w:next w:val="IEEEStdsParagraph"/>
    <w:uiPriority w:val="35"/>
    <w:qFormat/>
    <w:rsid w:val="006C499D"/>
    <w:pPr>
      <w:keepNext/>
      <w:keepLines/>
      <w:suppressAutoHyphens/>
      <w:spacing w:before="360" w:after="120"/>
      <w:ind w:left="562" w:right="562"/>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6"/>
      </w:numPr>
      <w:contextualSpacing/>
    </w:pPr>
  </w:style>
  <w:style w:type="paragraph" w:styleId="ListNumber">
    <w:name w:val="List Number"/>
    <w:basedOn w:val="Normal"/>
    <w:uiPriority w:val="99"/>
    <w:semiHidden/>
    <w:unhideWhenUsed/>
    <w:rsid w:val="003325E5"/>
    <w:pPr>
      <w:numPr>
        <w:numId w:val="7"/>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8"/>
      </w:numPr>
      <w:contextualSpacing/>
    </w:pPr>
  </w:style>
  <w:style w:type="paragraph" w:styleId="ListBullet3">
    <w:name w:val="List Bullet 3"/>
    <w:basedOn w:val="Normal"/>
    <w:uiPriority w:val="99"/>
    <w:semiHidden/>
    <w:unhideWhenUsed/>
    <w:rsid w:val="003325E5"/>
    <w:pPr>
      <w:numPr>
        <w:numId w:val="9"/>
      </w:numPr>
      <w:contextualSpacing/>
    </w:pPr>
  </w:style>
  <w:style w:type="paragraph" w:styleId="ListBullet4">
    <w:name w:val="List Bullet 4"/>
    <w:basedOn w:val="Normal"/>
    <w:uiPriority w:val="99"/>
    <w:semiHidden/>
    <w:unhideWhenUsed/>
    <w:rsid w:val="003325E5"/>
    <w:pPr>
      <w:numPr>
        <w:numId w:val="10"/>
      </w:numPr>
      <w:contextualSpacing/>
    </w:pPr>
  </w:style>
  <w:style w:type="paragraph" w:styleId="ListBullet5">
    <w:name w:val="List Bullet 5"/>
    <w:basedOn w:val="Normal"/>
    <w:uiPriority w:val="99"/>
    <w:semiHidden/>
    <w:unhideWhenUsed/>
    <w:rsid w:val="003325E5"/>
    <w:pPr>
      <w:numPr>
        <w:numId w:val="11"/>
      </w:numPr>
      <w:contextualSpacing/>
    </w:pPr>
  </w:style>
  <w:style w:type="paragraph" w:styleId="ListNumber2">
    <w:name w:val="List Number 2"/>
    <w:basedOn w:val="Normal"/>
    <w:uiPriority w:val="99"/>
    <w:semiHidden/>
    <w:unhideWhenUsed/>
    <w:rsid w:val="003325E5"/>
    <w:pPr>
      <w:numPr>
        <w:numId w:val="12"/>
      </w:numPr>
      <w:contextualSpacing/>
    </w:pPr>
  </w:style>
  <w:style w:type="paragraph" w:styleId="ListNumber3">
    <w:name w:val="List Number 3"/>
    <w:basedOn w:val="Normal"/>
    <w:uiPriority w:val="99"/>
    <w:semiHidden/>
    <w:unhideWhenUsed/>
    <w:qFormat/>
    <w:rsid w:val="003325E5"/>
    <w:pPr>
      <w:numPr>
        <w:numId w:val="13"/>
      </w:numPr>
      <w:contextualSpacing/>
    </w:pPr>
  </w:style>
  <w:style w:type="paragraph" w:styleId="ListNumber4">
    <w:name w:val="List Number 4"/>
    <w:basedOn w:val="Normal"/>
    <w:uiPriority w:val="99"/>
    <w:semiHidden/>
    <w:unhideWhenUsed/>
    <w:rsid w:val="003325E5"/>
    <w:pPr>
      <w:numPr>
        <w:numId w:val="14"/>
      </w:numPr>
      <w:contextualSpacing/>
    </w:pPr>
  </w:style>
  <w:style w:type="paragraph" w:styleId="ListNumber5">
    <w:name w:val="List Number 5"/>
    <w:basedOn w:val="Normal"/>
    <w:uiPriority w:val="99"/>
    <w:semiHidden/>
    <w:unhideWhenUsed/>
    <w:rsid w:val="003325E5"/>
    <w:pPr>
      <w:numPr>
        <w:numId w:val="15"/>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qFormat/>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6"/>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3"/>
      </w:numPr>
    </w:pPr>
  </w:style>
  <w:style w:type="numbering" w:customStyle="1" w:styleId="Annex13A">
    <w:name w:val="Annex 13A"/>
    <w:uiPriority w:val="99"/>
    <w:rsid w:val="000564A9"/>
    <w:pPr>
      <w:numPr>
        <w:numId w:val="24"/>
      </w:numPr>
    </w:pPr>
  </w:style>
  <w:style w:type="numbering" w:customStyle="1" w:styleId="Annex7A">
    <w:name w:val="Annex 7A"/>
    <w:uiPriority w:val="99"/>
    <w:rsid w:val="003D7C59"/>
    <w:pPr>
      <w:numPr>
        <w:numId w:val="25"/>
      </w:numPr>
    </w:pPr>
  </w:style>
  <w:style w:type="numbering" w:customStyle="1" w:styleId="Annex9A">
    <w:name w:val="Annex 9A"/>
    <w:uiPriority w:val="99"/>
    <w:rsid w:val="00055B0B"/>
    <w:pPr>
      <w:numPr>
        <w:numId w:val="2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2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2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link w:val="FigureCaptionChar"/>
    <w:qFormat/>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30"/>
      </w:numPr>
      <w:spacing w:after="120"/>
    </w:pPr>
    <w:rPr>
      <w:rFonts w:ascii="Times New Roman" w:eastAsia="Times New Roman" w:hAnsi="Times New Roman"/>
    </w:rPr>
  </w:style>
  <w:style w:type="paragraph" w:customStyle="1" w:styleId="Bulletedtextindent">
    <w:name w:val="Bulleted text indent"/>
    <w:rsid w:val="00EC26B9"/>
    <w:pPr>
      <w:numPr>
        <w:numId w:val="3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3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qFormat/>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qFormat/>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34"/>
      </w:numPr>
    </w:pPr>
  </w:style>
  <w:style w:type="paragraph" w:customStyle="1" w:styleId="Normallettered">
    <w:name w:val="Normal lettered"/>
    <w:basedOn w:val="Normal"/>
    <w:link w:val="NormalletteredChar"/>
    <w:qFormat/>
    <w:rsid w:val="00622572"/>
    <w:pPr>
      <w:numPr>
        <w:numId w:val="35"/>
      </w:numPr>
    </w:pPr>
    <w:rPr>
      <w:rFonts w:eastAsia="MS Mincho"/>
      <w:lang w:val="en-GB"/>
    </w:rPr>
  </w:style>
  <w:style w:type="character" w:customStyle="1" w:styleId="NormalbulletedChar">
    <w:name w:val="Normal bulleted Char"/>
    <w:basedOn w:val="DefaultParagraphFont"/>
    <w:link w:val="Normalbulleted"/>
    <w:qFormat/>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qFormat/>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37"/>
      </w:numPr>
    </w:pPr>
  </w:style>
  <w:style w:type="numbering" w:customStyle="1" w:styleId="NormalBODY">
    <w:name w:val="Normal BODY"/>
    <w:uiPriority w:val="99"/>
    <w:rsid w:val="009F08AC"/>
    <w:pPr>
      <w:numPr>
        <w:numId w:val="47"/>
      </w:numPr>
    </w:pPr>
  </w:style>
  <w:style w:type="character" w:styleId="PlaceholderText">
    <w:name w:val="Placeholder Text"/>
    <w:basedOn w:val="DefaultParagraphFont"/>
    <w:uiPriority w:val="99"/>
    <w:semiHidden/>
    <w:rsid w:val="00152ABF"/>
    <w:rPr>
      <w:color w:val="808080"/>
    </w:rPr>
  </w:style>
  <w:style w:type="character" w:customStyle="1" w:styleId="UnresolvedMention1">
    <w:name w:val="Unresolved Mention1"/>
    <w:basedOn w:val="DefaultParagraphFont"/>
    <w:uiPriority w:val="99"/>
    <w:semiHidden/>
    <w:unhideWhenUsed/>
    <w:rsid w:val="003C40B9"/>
    <w:rPr>
      <w:color w:val="605E5C"/>
      <w:shd w:val="clear" w:color="auto" w:fill="E1DFDD"/>
    </w:rPr>
  </w:style>
  <w:style w:type="paragraph" w:customStyle="1" w:styleId="enumlist">
    <w:name w:val="enum list"/>
    <w:basedOn w:val="ListParagraph"/>
    <w:qFormat/>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 w:type="paragraph" w:customStyle="1" w:styleId="IEEEStdsTitlePgHead">
    <w:name w:val="IEEEStds TitlePgHead"/>
    <w:basedOn w:val="Header"/>
    <w:rsid w:val="00A573DD"/>
    <w:pPr>
      <w:tabs>
        <w:tab w:val="clear" w:pos="4320"/>
        <w:tab w:val="clear" w:pos="8640"/>
      </w:tabs>
    </w:pPr>
    <w:rPr>
      <w:rFonts w:eastAsia="Arial Unicode MS"/>
      <w:b/>
      <w:sz w:val="22"/>
    </w:rPr>
  </w:style>
  <w:style w:type="paragraph" w:customStyle="1" w:styleId="IEEEStdsComputerCode">
    <w:name w:val="IEEEStds Computer Code"/>
    <w:basedOn w:val="IEEEStdsParagraph"/>
    <w:rsid w:val="0047754A"/>
    <w:pPr>
      <w:spacing w:after="0"/>
    </w:pPr>
    <w:rPr>
      <w:rFonts w:ascii="Courier New" w:hAnsi="Courier New"/>
    </w:rPr>
  </w:style>
  <w:style w:type="paragraph" w:customStyle="1" w:styleId="IEEEStdsCRTextReg">
    <w:name w:val="IEEEStds CR TextReg"/>
    <w:basedOn w:val="Normal"/>
    <w:rsid w:val="0047754A"/>
    <w:pPr>
      <w:numPr>
        <w:numId w:val="0"/>
      </w:numPr>
      <w:tabs>
        <w:tab w:val="left" w:pos="540"/>
        <w:tab w:val="left" w:pos="2520"/>
      </w:tabs>
      <w:spacing w:before="0"/>
      <w:jc w:val="left"/>
    </w:pPr>
    <w:rPr>
      <w:rFonts w:ascii="Arial" w:hAnsi="Arial"/>
      <w:sz w:val="14"/>
    </w:rPr>
  </w:style>
  <w:style w:type="character" w:customStyle="1" w:styleId="DeltaViewInsertion">
    <w:name w:val="DeltaView Insertion"/>
    <w:uiPriority w:val="99"/>
    <w:rsid w:val="0047754A"/>
    <w:rPr>
      <w:color w:val="0000FF"/>
      <w:u w:val="double"/>
    </w:rPr>
  </w:style>
  <w:style w:type="character" w:customStyle="1" w:styleId="DeltaViewMoveDestination">
    <w:name w:val="DeltaView Move Destination"/>
    <w:uiPriority w:val="99"/>
    <w:rsid w:val="0047754A"/>
    <w:rPr>
      <w:color w:val="00C000"/>
      <w:u w:val="double"/>
    </w:rPr>
  </w:style>
  <w:style w:type="character" w:customStyle="1" w:styleId="UnresolvedMention11">
    <w:name w:val="Unresolved Mention11"/>
    <w:basedOn w:val="DefaultParagraphFont"/>
    <w:uiPriority w:val="99"/>
    <w:semiHidden/>
    <w:unhideWhenUsed/>
    <w:rsid w:val="008E47AD"/>
    <w:rPr>
      <w:color w:val="605E5C"/>
      <w:shd w:val="clear" w:color="auto" w:fill="E1DFDD"/>
    </w:rPr>
  </w:style>
  <w:style w:type="character" w:customStyle="1" w:styleId="UnresolvedMention2">
    <w:name w:val="Unresolved Mention2"/>
    <w:basedOn w:val="DefaultParagraphFont"/>
    <w:uiPriority w:val="99"/>
    <w:semiHidden/>
    <w:unhideWhenUsed/>
    <w:rsid w:val="00D023DA"/>
    <w:rPr>
      <w:color w:val="605E5C"/>
      <w:shd w:val="clear" w:color="auto" w:fill="E1DFDD"/>
    </w:rPr>
  </w:style>
  <w:style w:type="character" w:customStyle="1" w:styleId="UnresolvedMention3">
    <w:name w:val="Unresolved Mention3"/>
    <w:basedOn w:val="DefaultParagraphFont"/>
    <w:uiPriority w:val="99"/>
    <w:semiHidden/>
    <w:unhideWhenUsed/>
    <w:rsid w:val="003C00BE"/>
    <w:rPr>
      <w:color w:val="605E5C"/>
      <w:shd w:val="clear" w:color="auto" w:fill="E1DFDD"/>
    </w:rPr>
  </w:style>
  <w:style w:type="character" w:customStyle="1" w:styleId="UnresolvedMention4">
    <w:name w:val="Unresolved Mention4"/>
    <w:basedOn w:val="DefaultParagraphFont"/>
    <w:uiPriority w:val="99"/>
    <w:semiHidden/>
    <w:unhideWhenUsed/>
    <w:rsid w:val="00CD3952"/>
    <w:rPr>
      <w:color w:val="605E5C"/>
      <w:shd w:val="clear" w:color="auto" w:fill="E1DFDD"/>
    </w:rPr>
  </w:style>
  <w:style w:type="character" w:customStyle="1" w:styleId="UnresolvedMention5">
    <w:name w:val="Unresolved Mention5"/>
    <w:basedOn w:val="DefaultParagraphFont"/>
    <w:uiPriority w:val="99"/>
    <w:semiHidden/>
    <w:unhideWhenUsed/>
    <w:rsid w:val="004641B2"/>
    <w:rPr>
      <w:color w:val="605E5C"/>
      <w:shd w:val="clear" w:color="auto" w:fill="E1DFDD"/>
    </w:rPr>
  </w:style>
  <w:style w:type="character" w:customStyle="1" w:styleId="fontstyle01">
    <w:name w:val="fontstyle01"/>
    <w:basedOn w:val="DefaultParagraphFont"/>
    <w:rsid w:val="00FE5854"/>
    <w:rPr>
      <w:rFonts w:ascii="Times New Roman" w:hAnsi="Times New Roman" w:cs="Times New Roman" w:hint="default"/>
      <w:b w:val="0"/>
      <w:bCs w:val="0"/>
      <w:i w:val="0"/>
      <w:iCs w:val="0"/>
      <w:color w:val="000000"/>
      <w:sz w:val="20"/>
      <w:szCs w:val="20"/>
    </w:rPr>
  </w:style>
  <w:style w:type="character" w:customStyle="1" w:styleId="fontstyle21">
    <w:name w:val="fontstyle21"/>
    <w:basedOn w:val="DefaultParagraphFont"/>
    <w:rsid w:val="00FE5854"/>
    <w:rPr>
      <w:rFonts w:ascii="Times New Roman" w:hAnsi="Times New Roman" w:cs="Times New Roman" w:hint="default"/>
      <w:b w:val="0"/>
      <w:bCs w:val="0"/>
      <w:i w:val="0"/>
      <w:iCs w:val="0"/>
      <w:color w:val="000000"/>
      <w:sz w:val="20"/>
      <w:szCs w:val="20"/>
    </w:rPr>
  </w:style>
  <w:style w:type="character" w:customStyle="1" w:styleId="UnresolvedMention6">
    <w:name w:val="Unresolved Mention6"/>
    <w:basedOn w:val="DefaultParagraphFont"/>
    <w:uiPriority w:val="99"/>
    <w:semiHidden/>
    <w:unhideWhenUsed/>
    <w:rsid w:val="008D23C9"/>
    <w:rPr>
      <w:color w:val="605E5C"/>
      <w:shd w:val="clear" w:color="auto" w:fill="E1DFDD"/>
    </w:rPr>
  </w:style>
  <w:style w:type="character" w:customStyle="1" w:styleId="FigureCaptionChar">
    <w:name w:val="FigureCaption Char"/>
    <w:link w:val="FigureCaption"/>
    <w:locked/>
    <w:rsid w:val="002D5840"/>
    <w:rPr>
      <w:rFonts w:ascii="Arial" w:eastAsia="Times New Roman" w:hAnsi="Arial"/>
      <w:b/>
      <w:i/>
      <w:sz w:val="18"/>
    </w:rPr>
  </w:style>
  <w:style w:type="character" w:customStyle="1" w:styleId="markedcontent">
    <w:name w:val="markedcontent"/>
    <w:basedOn w:val="DefaultParagraphFont"/>
    <w:rsid w:val="00776614"/>
  </w:style>
  <w:style w:type="character" w:customStyle="1" w:styleId="UnresolvedMention7">
    <w:name w:val="Unresolved Mention7"/>
    <w:basedOn w:val="DefaultParagraphFont"/>
    <w:uiPriority w:val="99"/>
    <w:semiHidden/>
    <w:unhideWhenUsed/>
    <w:rsid w:val="00776614"/>
    <w:rPr>
      <w:color w:val="605E5C"/>
      <w:shd w:val="clear" w:color="auto" w:fill="E1DFDD"/>
    </w:rPr>
  </w:style>
  <w:style w:type="character" w:customStyle="1" w:styleId="UnresolvedMention8">
    <w:name w:val="Unresolved Mention8"/>
    <w:basedOn w:val="DefaultParagraphFont"/>
    <w:uiPriority w:val="99"/>
    <w:semiHidden/>
    <w:unhideWhenUsed/>
    <w:rsid w:val="00855930"/>
    <w:rPr>
      <w:color w:val="605E5C"/>
      <w:shd w:val="clear" w:color="auto" w:fill="E1DFDD"/>
    </w:rPr>
  </w:style>
  <w:style w:type="paragraph" w:customStyle="1" w:styleId="NormalCode">
    <w:name w:val="Normal Code"/>
    <w:basedOn w:val="Normal"/>
    <w:link w:val="NormalCodeChar"/>
    <w:qFormat/>
    <w:rsid w:val="003100E4"/>
    <w:pPr>
      <w:contextualSpacing/>
      <w:jc w:val="left"/>
    </w:pPr>
    <w:rPr>
      <w:rFonts w:ascii="Courier New" w:hAnsi="Courier New" w:cs="Courier New"/>
      <w:sz w:val="16"/>
    </w:rPr>
  </w:style>
  <w:style w:type="character" w:customStyle="1" w:styleId="UnresolvedMention">
    <w:name w:val="Unresolved Mention"/>
    <w:basedOn w:val="DefaultParagraphFont"/>
    <w:uiPriority w:val="99"/>
    <w:semiHidden/>
    <w:unhideWhenUsed/>
    <w:rsid w:val="00D17F4F"/>
    <w:rPr>
      <w:color w:val="605E5C"/>
      <w:shd w:val="clear" w:color="auto" w:fill="E1DFDD"/>
    </w:rPr>
  </w:style>
  <w:style w:type="character" w:customStyle="1" w:styleId="NormalCodeChar">
    <w:name w:val="Normal Code Char"/>
    <w:basedOn w:val="NormalprimitivecodeChar"/>
    <w:link w:val="NormalCode"/>
    <w:rsid w:val="003100E4"/>
    <w:rPr>
      <w:rFonts w:ascii="Courier New" w:eastAsia="Times New Roman" w:hAnsi="Courier New" w:cs="Courier New"/>
      <w:sz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footnote reference" w:uiPriority="0"/>
    <w:lsdException w:name="page number" w:uiPriority="0"/>
    <w:lsdException w:name="List Number 3"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38"/>
      </w:numPr>
      <w:spacing w:before="240"/>
      <w:jc w:val="both"/>
    </w:pPr>
    <w:rPr>
      <w:rFonts w:ascii="Times New Roman" w:eastAsia="Times New Roman" w:hAnsi="Times New Roman"/>
      <w:lang w:eastAsia="ja-JP"/>
    </w:rPr>
  </w:style>
  <w:style w:type="paragraph" w:styleId="Heading1">
    <w:name w:val="heading 1"/>
    <w:aliases w:val="h1,1st level,numreq,H1,H1-Heading 1,1,Header 1,Legal Line 1,head 1,II+,I,Heading1,a,l1,textst level"/>
    <w:basedOn w:val="Normal"/>
    <w:next w:val="Normal"/>
    <w:link w:val="Heading1Char"/>
    <w:qFormat/>
    <w:rsid w:val="00AA0C1B"/>
    <w:pPr>
      <w:keepNext/>
      <w:pageBreakBefore/>
      <w:widowControl w:val="0"/>
      <w:numPr>
        <w:numId w:val="17"/>
      </w:numPr>
      <w:tabs>
        <w:tab w:val="left" w:pos="851"/>
      </w:tabs>
      <w:spacing w:after="120"/>
      <w:outlineLvl w:val="0"/>
    </w:pPr>
    <w:rPr>
      <w:rFonts w:ascii="Arial" w:hAnsi="Arial"/>
      <w:b/>
      <w:bCs/>
      <w:color w:val="000000" w:themeColor="text1"/>
      <w:kern w:val="32"/>
      <w:sz w:val="24"/>
      <w:szCs w:val="32"/>
    </w:rPr>
  </w:style>
  <w:style w:type="paragraph" w:styleId="Heading2">
    <w:name w:val="heading 2"/>
    <w:aliases w:val="h2,2nd level,H2,H2-Heading 2,2,Header 2,l2,Header2,22,heading2,list2,A,A.B.C.,list 2,Heading2,Heading Indent No L2,12,RFP Heading 2,h 2,nms MainSect,List 21"/>
    <w:basedOn w:val="Normal"/>
    <w:next w:val="Normal"/>
    <w:link w:val="Heading2Char"/>
    <w:qFormat/>
    <w:rsid w:val="00AA0C1B"/>
    <w:pPr>
      <w:keepNext/>
      <w:keepLines/>
      <w:numPr>
        <w:ilvl w:val="1"/>
        <w:numId w:val="17"/>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394F5C"/>
    <w:pPr>
      <w:numPr>
        <w:ilvl w:val="4"/>
      </w:numPr>
      <w:jc w:val="left"/>
      <w:outlineLvl w:val="4"/>
    </w:pPr>
    <w:rPr>
      <w:noProof/>
    </w:r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st level Char,numreq Char,H1 Char,H1-Heading 1 Char,1 Char,Header 1 Char,Legal Line 1 Char,head 1 Char,II+ Char,I Char,Heading1 Char,a Char,l1 Char,textst level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aliases w:val="h2 Char,2nd level Char,H2 Char,H2-Heading 2 Char,2 Char,Header 2 Char,l2 Char,Header2 Char,22 Char,heading2 Char,list2 Char,A Char,A.B.C. Char,list 2 Char,Heading2 Char,Heading Indent No L2 Char,12 Char,RFP Heading 2 Char,h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394F5C"/>
    <w:rPr>
      <w:rFonts w:ascii="Arial" w:eastAsia="Times New Roman" w:hAnsi="Arial"/>
      <w:b/>
      <w:noProof/>
      <w:color w:val="000000" w:themeColor="text1"/>
      <w:lang w:eastAsia="ja-JP"/>
    </w:rPr>
  </w:style>
  <w:style w:type="character" w:customStyle="1" w:styleId="Heading6Char">
    <w:name w:val="Heading 6 Char"/>
    <w:link w:val="Heading6"/>
    <w:rsid w:val="005A5583"/>
    <w:rPr>
      <w:rFonts w:ascii="Arial" w:eastAsia="Times New Roman" w:hAnsi="Arial"/>
      <w:b/>
      <w:noProof/>
      <w:color w:val="000000" w:themeColor="text1"/>
      <w:lang w:eastAsia="ja-JP"/>
    </w:rPr>
  </w:style>
  <w:style w:type="character" w:customStyle="1" w:styleId="Heading7Char">
    <w:name w:val="Heading 7 Char"/>
    <w:link w:val="Heading7"/>
    <w:rsid w:val="005A5583"/>
    <w:rPr>
      <w:rFonts w:ascii="Arial" w:eastAsia="Times New Roman" w:hAnsi="Arial"/>
      <w:b/>
      <w:noProof/>
      <w:color w:val="000000" w:themeColor="text1"/>
      <w:lang w:eastAsia="ja-JP"/>
    </w:rPr>
  </w:style>
  <w:style w:type="character" w:customStyle="1" w:styleId="Heading8Char">
    <w:name w:val="Heading 8 Char"/>
    <w:link w:val="Heading8"/>
    <w:rsid w:val="005A5583"/>
    <w:rPr>
      <w:rFonts w:ascii="Arial" w:eastAsia="Times New Roman" w:hAnsi="Arial"/>
      <w:b/>
      <w:noProof/>
      <w:color w:val="000000" w:themeColor="text1"/>
      <w:lang w:eastAsia="ja-JP"/>
    </w:rPr>
  </w:style>
  <w:style w:type="character" w:customStyle="1" w:styleId="Heading9Char">
    <w:name w:val="Heading 9 Char"/>
    <w:link w:val="Heading9"/>
    <w:rsid w:val="005A5583"/>
    <w:rPr>
      <w:rFonts w:ascii="Arial" w:eastAsia="Times New Roman" w:hAnsi="Arial"/>
      <w:b/>
      <w:noProof/>
      <w:color w:val="000000" w:themeColor="text1"/>
      <w:lang w:eastAsia="ja-JP"/>
    </w:rPr>
  </w:style>
  <w:style w:type="paragraph" w:customStyle="1" w:styleId="IEEEStdsParagraph">
    <w:name w:val="IEEEStds Paragraph"/>
    <w:link w:val="IEEEStdsParagraphChar"/>
    <w:qFormat/>
    <w:rsid w:val="005A5583"/>
    <w:pPr>
      <w:spacing w:after="240"/>
      <w:jc w:val="both"/>
    </w:pPr>
    <w:rPr>
      <w:rFonts w:ascii="Times New Roman" w:eastAsia="Times New Roman" w:hAnsi="Times New Roman"/>
      <w:lang w:eastAsia="ja-JP"/>
    </w:rPr>
  </w:style>
  <w:style w:type="paragraph" w:styleId="Header">
    <w:name w:val="header"/>
    <w:link w:val="HeaderChar"/>
    <w:uiPriority w:val="99"/>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uiPriority w:val="99"/>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qFormat/>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aliases w:val="Caption - Table"/>
    <w:next w:val="IEEEStdsParagraph"/>
    <w:uiPriority w:val="35"/>
    <w:qFormat/>
    <w:rsid w:val="006C499D"/>
    <w:pPr>
      <w:keepNext/>
      <w:keepLines/>
      <w:suppressAutoHyphens/>
      <w:spacing w:before="360" w:after="120"/>
      <w:ind w:left="562" w:right="562"/>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6"/>
      </w:numPr>
      <w:contextualSpacing/>
    </w:pPr>
  </w:style>
  <w:style w:type="paragraph" w:styleId="ListNumber">
    <w:name w:val="List Number"/>
    <w:basedOn w:val="Normal"/>
    <w:uiPriority w:val="99"/>
    <w:semiHidden/>
    <w:unhideWhenUsed/>
    <w:rsid w:val="003325E5"/>
    <w:pPr>
      <w:numPr>
        <w:numId w:val="7"/>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8"/>
      </w:numPr>
      <w:contextualSpacing/>
    </w:pPr>
  </w:style>
  <w:style w:type="paragraph" w:styleId="ListBullet3">
    <w:name w:val="List Bullet 3"/>
    <w:basedOn w:val="Normal"/>
    <w:uiPriority w:val="99"/>
    <w:semiHidden/>
    <w:unhideWhenUsed/>
    <w:rsid w:val="003325E5"/>
    <w:pPr>
      <w:numPr>
        <w:numId w:val="9"/>
      </w:numPr>
      <w:contextualSpacing/>
    </w:pPr>
  </w:style>
  <w:style w:type="paragraph" w:styleId="ListBullet4">
    <w:name w:val="List Bullet 4"/>
    <w:basedOn w:val="Normal"/>
    <w:uiPriority w:val="99"/>
    <w:semiHidden/>
    <w:unhideWhenUsed/>
    <w:rsid w:val="003325E5"/>
    <w:pPr>
      <w:numPr>
        <w:numId w:val="10"/>
      </w:numPr>
      <w:contextualSpacing/>
    </w:pPr>
  </w:style>
  <w:style w:type="paragraph" w:styleId="ListBullet5">
    <w:name w:val="List Bullet 5"/>
    <w:basedOn w:val="Normal"/>
    <w:uiPriority w:val="99"/>
    <w:semiHidden/>
    <w:unhideWhenUsed/>
    <w:rsid w:val="003325E5"/>
    <w:pPr>
      <w:numPr>
        <w:numId w:val="11"/>
      </w:numPr>
      <w:contextualSpacing/>
    </w:pPr>
  </w:style>
  <w:style w:type="paragraph" w:styleId="ListNumber2">
    <w:name w:val="List Number 2"/>
    <w:basedOn w:val="Normal"/>
    <w:uiPriority w:val="99"/>
    <w:semiHidden/>
    <w:unhideWhenUsed/>
    <w:rsid w:val="003325E5"/>
    <w:pPr>
      <w:numPr>
        <w:numId w:val="12"/>
      </w:numPr>
      <w:contextualSpacing/>
    </w:pPr>
  </w:style>
  <w:style w:type="paragraph" w:styleId="ListNumber3">
    <w:name w:val="List Number 3"/>
    <w:basedOn w:val="Normal"/>
    <w:uiPriority w:val="99"/>
    <w:semiHidden/>
    <w:unhideWhenUsed/>
    <w:qFormat/>
    <w:rsid w:val="003325E5"/>
    <w:pPr>
      <w:numPr>
        <w:numId w:val="13"/>
      </w:numPr>
      <w:contextualSpacing/>
    </w:pPr>
  </w:style>
  <w:style w:type="paragraph" w:styleId="ListNumber4">
    <w:name w:val="List Number 4"/>
    <w:basedOn w:val="Normal"/>
    <w:uiPriority w:val="99"/>
    <w:semiHidden/>
    <w:unhideWhenUsed/>
    <w:rsid w:val="003325E5"/>
    <w:pPr>
      <w:numPr>
        <w:numId w:val="14"/>
      </w:numPr>
      <w:contextualSpacing/>
    </w:pPr>
  </w:style>
  <w:style w:type="paragraph" w:styleId="ListNumber5">
    <w:name w:val="List Number 5"/>
    <w:basedOn w:val="Normal"/>
    <w:uiPriority w:val="99"/>
    <w:semiHidden/>
    <w:unhideWhenUsed/>
    <w:rsid w:val="003325E5"/>
    <w:pPr>
      <w:numPr>
        <w:numId w:val="15"/>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qFormat/>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6"/>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3"/>
      </w:numPr>
    </w:pPr>
  </w:style>
  <w:style w:type="numbering" w:customStyle="1" w:styleId="Annex13A">
    <w:name w:val="Annex 13A"/>
    <w:uiPriority w:val="99"/>
    <w:rsid w:val="000564A9"/>
    <w:pPr>
      <w:numPr>
        <w:numId w:val="24"/>
      </w:numPr>
    </w:pPr>
  </w:style>
  <w:style w:type="numbering" w:customStyle="1" w:styleId="Annex7A">
    <w:name w:val="Annex 7A"/>
    <w:uiPriority w:val="99"/>
    <w:rsid w:val="003D7C59"/>
    <w:pPr>
      <w:numPr>
        <w:numId w:val="25"/>
      </w:numPr>
    </w:pPr>
  </w:style>
  <w:style w:type="numbering" w:customStyle="1" w:styleId="Annex9A">
    <w:name w:val="Annex 9A"/>
    <w:uiPriority w:val="99"/>
    <w:rsid w:val="00055B0B"/>
    <w:pPr>
      <w:numPr>
        <w:numId w:val="2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2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2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link w:val="FigureCaptionChar"/>
    <w:qFormat/>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30"/>
      </w:numPr>
      <w:spacing w:after="120"/>
    </w:pPr>
    <w:rPr>
      <w:rFonts w:ascii="Times New Roman" w:eastAsia="Times New Roman" w:hAnsi="Times New Roman"/>
    </w:rPr>
  </w:style>
  <w:style w:type="paragraph" w:customStyle="1" w:styleId="Bulletedtextindent">
    <w:name w:val="Bulleted text indent"/>
    <w:rsid w:val="00EC26B9"/>
    <w:pPr>
      <w:numPr>
        <w:numId w:val="3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3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qFormat/>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qFormat/>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34"/>
      </w:numPr>
    </w:pPr>
  </w:style>
  <w:style w:type="paragraph" w:customStyle="1" w:styleId="Normallettered">
    <w:name w:val="Normal lettered"/>
    <w:basedOn w:val="Normal"/>
    <w:link w:val="NormalletteredChar"/>
    <w:qFormat/>
    <w:rsid w:val="00622572"/>
    <w:pPr>
      <w:numPr>
        <w:numId w:val="35"/>
      </w:numPr>
    </w:pPr>
    <w:rPr>
      <w:rFonts w:eastAsia="MS Mincho"/>
      <w:lang w:val="en-GB"/>
    </w:rPr>
  </w:style>
  <w:style w:type="character" w:customStyle="1" w:styleId="NormalbulletedChar">
    <w:name w:val="Normal bulleted Char"/>
    <w:basedOn w:val="DefaultParagraphFont"/>
    <w:link w:val="Normalbulleted"/>
    <w:qFormat/>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qFormat/>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37"/>
      </w:numPr>
    </w:pPr>
  </w:style>
  <w:style w:type="numbering" w:customStyle="1" w:styleId="NormalBODY">
    <w:name w:val="Normal BODY"/>
    <w:uiPriority w:val="99"/>
    <w:rsid w:val="009F08AC"/>
    <w:pPr>
      <w:numPr>
        <w:numId w:val="47"/>
      </w:numPr>
    </w:pPr>
  </w:style>
  <w:style w:type="character" w:styleId="PlaceholderText">
    <w:name w:val="Placeholder Text"/>
    <w:basedOn w:val="DefaultParagraphFont"/>
    <w:uiPriority w:val="99"/>
    <w:semiHidden/>
    <w:rsid w:val="00152ABF"/>
    <w:rPr>
      <w:color w:val="808080"/>
    </w:rPr>
  </w:style>
  <w:style w:type="character" w:customStyle="1" w:styleId="UnresolvedMention1">
    <w:name w:val="Unresolved Mention1"/>
    <w:basedOn w:val="DefaultParagraphFont"/>
    <w:uiPriority w:val="99"/>
    <w:semiHidden/>
    <w:unhideWhenUsed/>
    <w:rsid w:val="003C40B9"/>
    <w:rPr>
      <w:color w:val="605E5C"/>
      <w:shd w:val="clear" w:color="auto" w:fill="E1DFDD"/>
    </w:rPr>
  </w:style>
  <w:style w:type="paragraph" w:customStyle="1" w:styleId="enumlist">
    <w:name w:val="enum list"/>
    <w:basedOn w:val="ListParagraph"/>
    <w:qFormat/>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 w:type="paragraph" w:customStyle="1" w:styleId="IEEEStdsTitlePgHead">
    <w:name w:val="IEEEStds TitlePgHead"/>
    <w:basedOn w:val="Header"/>
    <w:rsid w:val="00A573DD"/>
    <w:pPr>
      <w:tabs>
        <w:tab w:val="clear" w:pos="4320"/>
        <w:tab w:val="clear" w:pos="8640"/>
      </w:tabs>
    </w:pPr>
    <w:rPr>
      <w:rFonts w:eastAsia="Arial Unicode MS"/>
      <w:b/>
      <w:sz w:val="22"/>
    </w:rPr>
  </w:style>
  <w:style w:type="paragraph" w:customStyle="1" w:styleId="IEEEStdsComputerCode">
    <w:name w:val="IEEEStds Computer Code"/>
    <w:basedOn w:val="IEEEStdsParagraph"/>
    <w:rsid w:val="0047754A"/>
    <w:pPr>
      <w:spacing w:after="0"/>
    </w:pPr>
    <w:rPr>
      <w:rFonts w:ascii="Courier New" w:hAnsi="Courier New"/>
    </w:rPr>
  </w:style>
  <w:style w:type="paragraph" w:customStyle="1" w:styleId="IEEEStdsCRTextReg">
    <w:name w:val="IEEEStds CR TextReg"/>
    <w:basedOn w:val="Normal"/>
    <w:rsid w:val="0047754A"/>
    <w:pPr>
      <w:numPr>
        <w:numId w:val="0"/>
      </w:numPr>
      <w:tabs>
        <w:tab w:val="left" w:pos="540"/>
        <w:tab w:val="left" w:pos="2520"/>
      </w:tabs>
      <w:spacing w:before="0"/>
      <w:jc w:val="left"/>
    </w:pPr>
    <w:rPr>
      <w:rFonts w:ascii="Arial" w:hAnsi="Arial"/>
      <w:sz w:val="14"/>
    </w:rPr>
  </w:style>
  <w:style w:type="character" w:customStyle="1" w:styleId="DeltaViewInsertion">
    <w:name w:val="DeltaView Insertion"/>
    <w:uiPriority w:val="99"/>
    <w:rsid w:val="0047754A"/>
    <w:rPr>
      <w:color w:val="0000FF"/>
      <w:u w:val="double"/>
    </w:rPr>
  </w:style>
  <w:style w:type="character" w:customStyle="1" w:styleId="DeltaViewMoveDestination">
    <w:name w:val="DeltaView Move Destination"/>
    <w:uiPriority w:val="99"/>
    <w:rsid w:val="0047754A"/>
    <w:rPr>
      <w:color w:val="00C000"/>
      <w:u w:val="double"/>
    </w:rPr>
  </w:style>
  <w:style w:type="character" w:customStyle="1" w:styleId="UnresolvedMention11">
    <w:name w:val="Unresolved Mention11"/>
    <w:basedOn w:val="DefaultParagraphFont"/>
    <w:uiPriority w:val="99"/>
    <w:semiHidden/>
    <w:unhideWhenUsed/>
    <w:rsid w:val="008E47AD"/>
    <w:rPr>
      <w:color w:val="605E5C"/>
      <w:shd w:val="clear" w:color="auto" w:fill="E1DFDD"/>
    </w:rPr>
  </w:style>
  <w:style w:type="character" w:customStyle="1" w:styleId="UnresolvedMention2">
    <w:name w:val="Unresolved Mention2"/>
    <w:basedOn w:val="DefaultParagraphFont"/>
    <w:uiPriority w:val="99"/>
    <w:semiHidden/>
    <w:unhideWhenUsed/>
    <w:rsid w:val="00D023DA"/>
    <w:rPr>
      <w:color w:val="605E5C"/>
      <w:shd w:val="clear" w:color="auto" w:fill="E1DFDD"/>
    </w:rPr>
  </w:style>
  <w:style w:type="character" w:customStyle="1" w:styleId="UnresolvedMention3">
    <w:name w:val="Unresolved Mention3"/>
    <w:basedOn w:val="DefaultParagraphFont"/>
    <w:uiPriority w:val="99"/>
    <w:semiHidden/>
    <w:unhideWhenUsed/>
    <w:rsid w:val="003C00BE"/>
    <w:rPr>
      <w:color w:val="605E5C"/>
      <w:shd w:val="clear" w:color="auto" w:fill="E1DFDD"/>
    </w:rPr>
  </w:style>
  <w:style w:type="character" w:customStyle="1" w:styleId="UnresolvedMention4">
    <w:name w:val="Unresolved Mention4"/>
    <w:basedOn w:val="DefaultParagraphFont"/>
    <w:uiPriority w:val="99"/>
    <w:semiHidden/>
    <w:unhideWhenUsed/>
    <w:rsid w:val="00CD3952"/>
    <w:rPr>
      <w:color w:val="605E5C"/>
      <w:shd w:val="clear" w:color="auto" w:fill="E1DFDD"/>
    </w:rPr>
  </w:style>
  <w:style w:type="character" w:customStyle="1" w:styleId="UnresolvedMention5">
    <w:name w:val="Unresolved Mention5"/>
    <w:basedOn w:val="DefaultParagraphFont"/>
    <w:uiPriority w:val="99"/>
    <w:semiHidden/>
    <w:unhideWhenUsed/>
    <w:rsid w:val="004641B2"/>
    <w:rPr>
      <w:color w:val="605E5C"/>
      <w:shd w:val="clear" w:color="auto" w:fill="E1DFDD"/>
    </w:rPr>
  </w:style>
  <w:style w:type="character" w:customStyle="1" w:styleId="fontstyle01">
    <w:name w:val="fontstyle01"/>
    <w:basedOn w:val="DefaultParagraphFont"/>
    <w:rsid w:val="00FE5854"/>
    <w:rPr>
      <w:rFonts w:ascii="Times New Roman" w:hAnsi="Times New Roman" w:cs="Times New Roman" w:hint="default"/>
      <w:b w:val="0"/>
      <w:bCs w:val="0"/>
      <w:i w:val="0"/>
      <w:iCs w:val="0"/>
      <w:color w:val="000000"/>
      <w:sz w:val="20"/>
      <w:szCs w:val="20"/>
    </w:rPr>
  </w:style>
  <w:style w:type="character" w:customStyle="1" w:styleId="fontstyle21">
    <w:name w:val="fontstyle21"/>
    <w:basedOn w:val="DefaultParagraphFont"/>
    <w:rsid w:val="00FE5854"/>
    <w:rPr>
      <w:rFonts w:ascii="Times New Roman" w:hAnsi="Times New Roman" w:cs="Times New Roman" w:hint="default"/>
      <w:b w:val="0"/>
      <w:bCs w:val="0"/>
      <w:i w:val="0"/>
      <w:iCs w:val="0"/>
      <w:color w:val="000000"/>
      <w:sz w:val="20"/>
      <w:szCs w:val="20"/>
    </w:rPr>
  </w:style>
  <w:style w:type="character" w:customStyle="1" w:styleId="UnresolvedMention6">
    <w:name w:val="Unresolved Mention6"/>
    <w:basedOn w:val="DefaultParagraphFont"/>
    <w:uiPriority w:val="99"/>
    <w:semiHidden/>
    <w:unhideWhenUsed/>
    <w:rsid w:val="008D23C9"/>
    <w:rPr>
      <w:color w:val="605E5C"/>
      <w:shd w:val="clear" w:color="auto" w:fill="E1DFDD"/>
    </w:rPr>
  </w:style>
  <w:style w:type="character" w:customStyle="1" w:styleId="FigureCaptionChar">
    <w:name w:val="FigureCaption Char"/>
    <w:link w:val="FigureCaption"/>
    <w:locked/>
    <w:rsid w:val="002D5840"/>
    <w:rPr>
      <w:rFonts w:ascii="Arial" w:eastAsia="Times New Roman" w:hAnsi="Arial"/>
      <w:b/>
      <w:i/>
      <w:sz w:val="18"/>
    </w:rPr>
  </w:style>
  <w:style w:type="character" w:customStyle="1" w:styleId="markedcontent">
    <w:name w:val="markedcontent"/>
    <w:basedOn w:val="DefaultParagraphFont"/>
    <w:rsid w:val="00776614"/>
  </w:style>
  <w:style w:type="character" w:customStyle="1" w:styleId="UnresolvedMention7">
    <w:name w:val="Unresolved Mention7"/>
    <w:basedOn w:val="DefaultParagraphFont"/>
    <w:uiPriority w:val="99"/>
    <w:semiHidden/>
    <w:unhideWhenUsed/>
    <w:rsid w:val="00776614"/>
    <w:rPr>
      <w:color w:val="605E5C"/>
      <w:shd w:val="clear" w:color="auto" w:fill="E1DFDD"/>
    </w:rPr>
  </w:style>
  <w:style w:type="character" w:customStyle="1" w:styleId="UnresolvedMention8">
    <w:name w:val="Unresolved Mention8"/>
    <w:basedOn w:val="DefaultParagraphFont"/>
    <w:uiPriority w:val="99"/>
    <w:semiHidden/>
    <w:unhideWhenUsed/>
    <w:rsid w:val="00855930"/>
    <w:rPr>
      <w:color w:val="605E5C"/>
      <w:shd w:val="clear" w:color="auto" w:fill="E1DFDD"/>
    </w:rPr>
  </w:style>
  <w:style w:type="paragraph" w:customStyle="1" w:styleId="NormalCode">
    <w:name w:val="Normal Code"/>
    <w:basedOn w:val="Normal"/>
    <w:link w:val="NormalCodeChar"/>
    <w:qFormat/>
    <w:rsid w:val="003100E4"/>
    <w:pPr>
      <w:contextualSpacing/>
      <w:jc w:val="left"/>
    </w:pPr>
    <w:rPr>
      <w:rFonts w:ascii="Courier New" w:hAnsi="Courier New" w:cs="Courier New"/>
      <w:sz w:val="16"/>
    </w:rPr>
  </w:style>
  <w:style w:type="character" w:customStyle="1" w:styleId="UnresolvedMention">
    <w:name w:val="Unresolved Mention"/>
    <w:basedOn w:val="DefaultParagraphFont"/>
    <w:uiPriority w:val="99"/>
    <w:semiHidden/>
    <w:unhideWhenUsed/>
    <w:rsid w:val="00D17F4F"/>
    <w:rPr>
      <w:color w:val="605E5C"/>
      <w:shd w:val="clear" w:color="auto" w:fill="E1DFDD"/>
    </w:rPr>
  </w:style>
  <w:style w:type="character" w:customStyle="1" w:styleId="NormalCodeChar">
    <w:name w:val="Normal Code Char"/>
    <w:basedOn w:val="NormalprimitivecodeChar"/>
    <w:link w:val="NormalCode"/>
    <w:rsid w:val="003100E4"/>
    <w:rPr>
      <w:rFonts w:ascii="Courier New" w:eastAsia="Times New Roman" w:hAnsi="Courier New" w:cs="Courier New"/>
      <w:sz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1674416">
      <w:bodyDiv w:val="1"/>
      <w:marLeft w:val="0"/>
      <w:marRight w:val="0"/>
      <w:marTop w:val="0"/>
      <w:marBottom w:val="0"/>
      <w:divBdr>
        <w:top w:val="none" w:sz="0" w:space="0" w:color="auto"/>
        <w:left w:val="none" w:sz="0" w:space="0" w:color="auto"/>
        <w:bottom w:val="none" w:sz="0" w:space="0" w:color="auto"/>
        <w:right w:val="none" w:sz="0" w:space="0" w:color="auto"/>
      </w:divBdr>
    </w:div>
    <w:div w:id="165632204">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287511690">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64129150">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57672991">
      <w:bodyDiv w:val="1"/>
      <w:marLeft w:val="0"/>
      <w:marRight w:val="0"/>
      <w:marTop w:val="0"/>
      <w:marBottom w:val="0"/>
      <w:divBdr>
        <w:top w:val="none" w:sz="0" w:space="0" w:color="auto"/>
        <w:left w:val="none" w:sz="0" w:space="0" w:color="auto"/>
        <w:bottom w:val="none" w:sz="0" w:space="0" w:color="auto"/>
        <w:right w:val="none" w:sz="0" w:space="0" w:color="auto"/>
      </w:divBdr>
      <w:divsChild>
        <w:div w:id="739747">
          <w:marLeft w:val="0"/>
          <w:marRight w:val="0"/>
          <w:marTop w:val="0"/>
          <w:marBottom w:val="0"/>
          <w:divBdr>
            <w:top w:val="none" w:sz="0" w:space="0" w:color="auto"/>
            <w:left w:val="none" w:sz="0" w:space="0" w:color="auto"/>
            <w:bottom w:val="none" w:sz="0" w:space="0" w:color="auto"/>
            <w:right w:val="none" w:sz="0" w:space="0" w:color="auto"/>
          </w:divBdr>
        </w:div>
        <w:div w:id="17464317">
          <w:marLeft w:val="0"/>
          <w:marRight w:val="0"/>
          <w:marTop w:val="0"/>
          <w:marBottom w:val="0"/>
          <w:divBdr>
            <w:top w:val="none" w:sz="0" w:space="0" w:color="auto"/>
            <w:left w:val="none" w:sz="0" w:space="0" w:color="auto"/>
            <w:bottom w:val="none" w:sz="0" w:space="0" w:color="auto"/>
            <w:right w:val="none" w:sz="0" w:space="0" w:color="auto"/>
          </w:divBdr>
        </w:div>
        <w:div w:id="173301340">
          <w:marLeft w:val="0"/>
          <w:marRight w:val="0"/>
          <w:marTop w:val="0"/>
          <w:marBottom w:val="0"/>
          <w:divBdr>
            <w:top w:val="none" w:sz="0" w:space="0" w:color="auto"/>
            <w:left w:val="none" w:sz="0" w:space="0" w:color="auto"/>
            <w:bottom w:val="none" w:sz="0" w:space="0" w:color="auto"/>
            <w:right w:val="none" w:sz="0" w:space="0" w:color="auto"/>
          </w:divBdr>
        </w:div>
        <w:div w:id="189925790">
          <w:marLeft w:val="0"/>
          <w:marRight w:val="0"/>
          <w:marTop w:val="0"/>
          <w:marBottom w:val="0"/>
          <w:divBdr>
            <w:top w:val="none" w:sz="0" w:space="0" w:color="auto"/>
            <w:left w:val="none" w:sz="0" w:space="0" w:color="auto"/>
            <w:bottom w:val="none" w:sz="0" w:space="0" w:color="auto"/>
            <w:right w:val="none" w:sz="0" w:space="0" w:color="auto"/>
          </w:divBdr>
        </w:div>
        <w:div w:id="230041650">
          <w:marLeft w:val="0"/>
          <w:marRight w:val="0"/>
          <w:marTop w:val="0"/>
          <w:marBottom w:val="0"/>
          <w:divBdr>
            <w:top w:val="none" w:sz="0" w:space="0" w:color="auto"/>
            <w:left w:val="none" w:sz="0" w:space="0" w:color="auto"/>
            <w:bottom w:val="none" w:sz="0" w:space="0" w:color="auto"/>
            <w:right w:val="none" w:sz="0" w:space="0" w:color="auto"/>
          </w:divBdr>
        </w:div>
        <w:div w:id="411508529">
          <w:marLeft w:val="0"/>
          <w:marRight w:val="0"/>
          <w:marTop w:val="0"/>
          <w:marBottom w:val="0"/>
          <w:divBdr>
            <w:top w:val="none" w:sz="0" w:space="0" w:color="auto"/>
            <w:left w:val="none" w:sz="0" w:space="0" w:color="auto"/>
            <w:bottom w:val="none" w:sz="0" w:space="0" w:color="auto"/>
            <w:right w:val="none" w:sz="0" w:space="0" w:color="auto"/>
          </w:divBdr>
        </w:div>
        <w:div w:id="466817389">
          <w:marLeft w:val="0"/>
          <w:marRight w:val="0"/>
          <w:marTop w:val="0"/>
          <w:marBottom w:val="0"/>
          <w:divBdr>
            <w:top w:val="none" w:sz="0" w:space="0" w:color="auto"/>
            <w:left w:val="none" w:sz="0" w:space="0" w:color="auto"/>
            <w:bottom w:val="none" w:sz="0" w:space="0" w:color="auto"/>
            <w:right w:val="none" w:sz="0" w:space="0" w:color="auto"/>
          </w:divBdr>
        </w:div>
        <w:div w:id="467355469">
          <w:marLeft w:val="0"/>
          <w:marRight w:val="0"/>
          <w:marTop w:val="0"/>
          <w:marBottom w:val="0"/>
          <w:divBdr>
            <w:top w:val="none" w:sz="0" w:space="0" w:color="auto"/>
            <w:left w:val="none" w:sz="0" w:space="0" w:color="auto"/>
            <w:bottom w:val="none" w:sz="0" w:space="0" w:color="auto"/>
            <w:right w:val="none" w:sz="0" w:space="0" w:color="auto"/>
          </w:divBdr>
        </w:div>
        <w:div w:id="600842080">
          <w:marLeft w:val="0"/>
          <w:marRight w:val="0"/>
          <w:marTop w:val="0"/>
          <w:marBottom w:val="0"/>
          <w:divBdr>
            <w:top w:val="none" w:sz="0" w:space="0" w:color="auto"/>
            <w:left w:val="none" w:sz="0" w:space="0" w:color="auto"/>
            <w:bottom w:val="none" w:sz="0" w:space="0" w:color="auto"/>
            <w:right w:val="none" w:sz="0" w:space="0" w:color="auto"/>
          </w:divBdr>
        </w:div>
        <w:div w:id="781923109">
          <w:marLeft w:val="0"/>
          <w:marRight w:val="0"/>
          <w:marTop w:val="0"/>
          <w:marBottom w:val="0"/>
          <w:divBdr>
            <w:top w:val="none" w:sz="0" w:space="0" w:color="auto"/>
            <w:left w:val="none" w:sz="0" w:space="0" w:color="auto"/>
            <w:bottom w:val="none" w:sz="0" w:space="0" w:color="auto"/>
            <w:right w:val="none" w:sz="0" w:space="0" w:color="auto"/>
          </w:divBdr>
        </w:div>
        <w:div w:id="850753287">
          <w:marLeft w:val="0"/>
          <w:marRight w:val="0"/>
          <w:marTop w:val="0"/>
          <w:marBottom w:val="0"/>
          <w:divBdr>
            <w:top w:val="none" w:sz="0" w:space="0" w:color="auto"/>
            <w:left w:val="none" w:sz="0" w:space="0" w:color="auto"/>
            <w:bottom w:val="none" w:sz="0" w:space="0" w:color="auto"/>
            <w:right w:val="none" w:sz="0" w:space="0" w:color="auto"/>
          </w:divBdr>
        </w:div>
        <w:div w:id="856583221">
          <w:marLeft w:val="0"/>
          <w:marRight w:val="0"/>
          <w:marTop w:val="0"/>
          <w:marBottom w:val="0"/>
          <w:divBdr>
            <w:top w:val="none" w:sz="0" w:space="0" w:color="auto"/>
            <w:left w:val="none" w:sz="0" w:space="0" w:color="auto"/>
            <w:bottom w:val="none" w:sz="0" w:space="0" w:color="auto"/>
            <w:right w:val="none" w:sz="0" w:space="0" w:color="auto"/>
          </w:divBdr>
        </w:div>
        <w:div w:id="902518898">
          <w:marLeft w:val="0"/>
          <w:marRight w:val="0"/>
          <w:marTop w:val="0"/>
          <w:marBottom w:val="0"/>
          <w:divBdr>
            <w:top w:val="none" w:sz="0" w:space="0" w:color="auto"/>
            <w:left w:val="none" w:sz="0" w:space="0" w:color="auto"/>
            <w:bottom w:val="none" w:sz="0" w:space="0" w:color="auto"/>
            <w:right w:val="none" w:sz="0" w:space="0" w:color="auto"/>
          </w:divBdr>
        </w:div>
        <w:div w:id="908419280">
          <w:marLeft w:val="0"/>
          <w:marRight w:val="0"/>
          <w:marTop w:val="0"/>
          <w:marBottom w:val="0"/>
          <w:divBdr>
            <w:top w:val="none" w:sz="0" w:space="0" w:color="auto"/>
            <w:left w:val="none" w:sz="0" w:space="0" w:color="auto"/>
            <w:bottom w:val="none" w:sz="0" w:space="0" w:color="auto"/>
            <w:right w:val="none" w:sz="0" w:space="0" w:color="auto"/>
          </w:divBdr>
        </w:div>
        <w:div w:id="915551841">
          <w:marLeft w:val="0"/>
          <w:marRight w:val="0"/>
          <w:marTop w:val="0"/>
          <w:marBottom w:val="0"/>
          <w:divBdr>
            <w:top w:val="none" w:sz="0" w:space="0" w:color="auto"/>
            <w:left w:val="none" w:sz="0" w:space="0" w:color="auto"/>
            <w:bottom w:val="none" w:sz="0" w:space="0" w:color="auto"/>
            <w:right w:val="none" w:sz="0" w:space="0" w:color="auto"/>
          </w:divBdr>
        </w:div>
        <w:div w:id="963655662">
          <w:marLeft w:val="0"/>
          <w:marRight w:val="0"/>
          <w:marTop w:val="0"/>
          <w:marBottom w:val="0"/>
          <w:divBdr>
            <w:top w:val="none" w:sz="0" w:space="0" w:color="auto"/>
            <w:left w:val="none" w:sz="0" w:space="0" w:color="auto"/>
            <w:bottom w:val="none" w:sz="0" w:space="0" w:color="auto"/>
            <w:right w:val="none" w:sz="0" w:space="0" w:color="auto"/>
          </w:divBdr>
        </w:div>
        <w:div w:id="1079519266">
          <w:marLeft w:val="0"/>
          <w:marRight w:val="0"/>
          <w:marTop w:val="0"/>
          <w:marBottom w:val="0"/>
          <w:divBdr>
            <w:top w:val="none" w:sz="0" w:space="0" w:color="auto"/>
            <w:left w:val="none" w:sz="0" w:space="0" w:color="auto"/>
            <w:bottom w:val="none" w:sz="0" w:space="0" w:color="auto"/>
            <w:right w:val="none" w:sz="0" w:space="0" w:color="auto"/>
          </w:divBdr>
        </w:div>
        <w:div w:id="1123353641">
          <w:marLeft w:val="0"/>
          <w:marRight w:val="0"/>
          <w:marTop w:val="0"/>
          <w:marBottom w:val="0"/>
          <w:divBdr>
            <w:top w:val="none" w:sz="0" w:space="0" w:color="auto"/>
            <w:left w:val="none" w:sz="0" w:space="0" w:color="auto"/>
            <w:bottom w:val="none" w:sz="0" w:space="0" w:color="auto"/>
            <w:right w:val="none" w:sz="0" w:space="0" w:color="auto"/>
          </w:divBdr>
        </w:div>
        <w:div w:id="1170293028">
          <w:marLeft w:val="0"/>
          <w:marRight w:val="0"/>
          <w:marTop w:val="0"/>
          <w:marBottom w:val="0"/>
          <w:divBdr>
            <w:top w:val="none" w:sz="0" w:space="0" w:color="auto"/>
            <w:left w:val="none" w:sz="0" w:space="0" w:color="auto"/>
            <w:bottom w:val="none" w:sz="0" w:space="0" w:color="auto"/>
            <w:right w:val="none" w:sz="0" w:space="0" w:color="auto"/>
          </w:divBdr>
        </w:div>
        <w:div w:id="1352293913">
          <w:marLeft w:val="0"/>
          <w:marRight w:val="0"/>
          <w:marTop w:val="0"/>
          <w:marBottom w:val="0"/>
          <w:divBdr>
            <w:top w:val="none" w:sz="0" w:space="0" w:color="auto"/>
            <w:left w:val="none" w:sz="0" w:space="0" w:color="auto"/>
            <w:bottom w:val="none" w:sz="0" w:space="0" w:color="auto"/>
            <w:right w:val="none" w:sz="0" w:space="0" w:color="auto"/>
          </w:divBdr>
        </w:div>
        <w:div w:id="1501237028">
          <w:marLeft w:val="0"/>
          <w:marRight w:val="0"/>
          <w:marTop w:val="0"/>
          <w:marBottom w:val="0"/>
          <w:divBdr>
            <w:top w:val="none" w:sz="0" w:space="0" w:color="auto"/>
            <w:left w:val="none" w:sz="0" w:space="0" w:color="auto"/>
            <w:bottom w:val="none" w:sz="0" w:space="0" w:color="auto"/>
            <w:right w:val="none" w:sz="0" w:space="0" w:color="auto"/>
          </w:divBdr>
        </w:div>
        <w:div w:id="1585340719">
          <w:marLeft w:val="0"/>
          <w:marRight w:val="0"/>
          <w:marTop w:val="0"/>
          <w:marBottom w:val="0"/>
          <w:divBdr>
            <w:top w:val="none" w:sz="0" w:space="0" w:color="auto"/>
            <w:left w:val="none" w:sz="0" w:space="0" w:color="auto"/>
            <w:bottom w:val="none" w:sz="0" w:space="0" w:color="auto"/>
            <w:right w:val="none" w:sz="0" w:space="0" w:color="auto"/>
          </w:divBdr>
        </w:div>
        <w:div w:id="1591815226">
          <w:marLeft w:val="0"/>
          <w:marRight w:val="0"/>
          <w:marTop w:val="0"/>
          <w:marBottom w:val="0"/>
          <w:divBdr>
            <w:top w:val="none" w:sz="0" w:space="0" w:color="auto"/>
            <w:left w:val="none" w:sz="0" w:space="0" w:color="auto"/>
            <w:bottom w:val="none" w:sz="0" w:space="0" w:color="auto"/>
            <w:right w:val="none" w:sz="0" w:space="0" w:color="auto"/>
          </w:divBdr>
        </w:div>
        <w:div w:id="1609967871">
          <w:marLeft w:val="0"/>
          <w:marRight w:val="0"/>
          <w:marTop w:val="0"/>
          <w:marBottom w:val="0"/>
          <w:divBdr>
            <w:top w:val="none" w:sz="0" w:space="0" w:color="auto"/>
            <w:left w:val="none" w:sz="0" w:space="0" w:color="auto"/>
            <w:bottom w:val="none" w:sz="0" w:space="0" w:color="auto"/>
            <w:right w:val="none" w:sz="0" w:space="0" w:color="auto"/>
          </w:divBdr>
        </w:div>
        <w:div w:id="1680428649">
          <w:marLeft w:val="0"/>
          <w:marRight w:val="0"/>
          <w:marTop w:val="0"/>
          <w:marBottom w:val="0"/>
          <w:divBdr>
            <w:top w:val="none" w:sz="0" w:space="0" w:color="auto"/>
            <w:left w:val="none" w:sz="0" w:space="0" w:color="auto"/>
            <w:bottom w:val="none" w:sz="0" w:space="0" w:color="auto"/>
            <w:right w:val="none" w:sz="0" w:space="0" w:color="auto"/>
          </w:divBdr>
        </w:div>
        <w:div w:id="1733576726">
          <w:marLeft w:val="0"/>
          <w:marRight w:val="0"/>
          <w:marTop w:val="0"/>
          <w:marBottom w:val="0"/>
          <w:divBdr>
            <w:top w:val="none" w:sz="0" w:space="0" w:color="auto"/>
            <w:left w:val="none" w:sz="0" w:space="0" w:color="auto"/>
            <w:bottom w:val="none" w:sz="0" w:space="0" w:color="auto"/>
            <w:right w:val="none" w:sz="0" w:space="0" w:color="auto"/>
          </w:divBdr>
        </w:div>
        <w:div w:id="1760253293">
          <w:marLeft w:val="0"/>
          <w:marRight w:val="0"/>
          <w:marTop w:val="0"/>
          <w:marBottom w:val="0"/>
          <w:divBdr>
            <w:top w:val="none" w:sz="0" w:space="0" w:color="auto"/>
            <w:left w:val="none" w:sz="0" w:space="0" w:color="auto"/>
            <w:bottom w:val="none" w:sz="0" w:space="0" w:color="auto"/>
            <w:right w:val="none" w:sz="0" w:space="0" w:color="auto"/>
          </w:divBdr>
        </w:div>
        <w:div w:id="2057926970">
          <w:marLeft w:val="0"/>
          <w:marRight w:val="0"/>
          <w:marTop w:val="0"/>
          <w:marBottom w:val="0"/>
          <w:divBdr>
            <w:top w:val="none" w:sz="0" w:space="0" w:color="auto"/>
            <w:left w:val="none" w:sz="0" w:space="0" w:color="auto"/>
            <w:bottom w:val="none" w:sz="0" w:space="0" w:color="auto"/>
            <w:right w:val="none" w:sz="0" w:space="0" w:color="auto"/>
          </w:divBdr>
        </w:div>
        <w:div w:id="2075542125">
          <w:marLeft w:val="0"/>
          <w:marRight w:val="0"/>
          <w:marTop w:val="0"/>
          <w:marBottom w:val="0"/>
          <w:divBdr>
            <w:top w:val="none" w:sz="0" w:space="0" w:color="auto"/>
            <w:left w:val="none" w:sz="0" w:space="0" w:color="auto"/>
            <w:bottom w:val="none" w:sz="0" w:space="0" w:color="auto"/>
            <w:right w:val="none" w:sz="0" w:space="0" w:color="auto"/>
          </w:divBdr>
        </w:div>
      </w:divsChild>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65864814">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24380098">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067068195">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102"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footer" Target="footer1.xml"/><Relationship Id="rId101"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B2CDF-9723-49D4-B36C-7C3B97AD9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3</Pages>
  <Words>1065</Words>
  <Characters>6074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7125</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Marek Hajduczenia</cp:lastModifiedBy>
  <cp:revision>17</cp:revision>
  <cp:lastPrinted>2021-12-10T20:59:00Z</cp:lastPrinted>
  <dcterms:created xsi:type="dcterms:W3CDTF">2024-08-21T20:18:00Z</dcterms:created>
  <dcterms:modified xsi:type="dcterms:W3CDTF">2024-08-26T19:31:00Z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